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6FEE" w:rsidRPr="00F432DC" w:rsidRDefault="00E26FEE" w:rsidP="00E26FEE">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Приложение №</w:t>
      </w:r>
      <w:r w:rsidRPr="00F432DC">
        <w:rPr>
          <w:rFonts w:ascii="GHEA Grapalat" w:hAnsi="GHEA Grapalat"/>
          <w:i/>
        </w:rPr>
        <w:t>7</w:t>
      </w:r>
    </w:p>
    <w:p w:rsidR="00E26FEE" w:rsidRPr="007F263C" w:rsidRDefault="00E26FEE" w:rsidP="00E26FEE">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 xml:space="preserve">к приказу Министра финансов РА </w:t>
      </w:r>
      <w:r w:rsidRPr="00E26FEE">
        <w:rPr>
          <w:rFonts w:ascii="GHEA Grapalat" w:hAnsi="GHEA Grapalat" w:cs="Sylfaen"/>
          <w:i/>
        </w:rPr>
        <w:br/>
      </w:r>
      <w:r w:rsidR="00F432DC" w:rsidRPr="000B4129">
        <w:rPr>
          <w:rFonts w:ascii="GHEA Grapalat" w:hAnsi="GHEA Grapalat"/>
          <w:i/>
        </w:rPr>
        <w:t xml:space="preserve">от </w:t>
      </w:r>
      <w:r w:rsidR="00F432DC" w:rsidRPr="00DE4815">
        <w:rPr>
          <w:rFonts w:ascii="GHEA Grapalat" w:hAnsi="GHEA Grapalat"/>
          <w:i/>
        </w:rPr>
        <w:t>31</w:t>
      </w:r>
      <w:r w:rsidR="00F432DC" w:rsidRPr="000B4129">
        <w:rPr>
          <w:rFonts w:ascii="GHEA Grapalat" w:hAnsi="GHEA Grapalat"/>
          <w:i/>
          <w:lang w:val="hy-AM"/>
        </w:rPr>
        <w:t xml:space="preserve"> </w:t>
      </w:r>
      <w:r w:rsidR="00F432DC" w:rsidRPr="000B4129">
        <w:rPr>
          <w:rFonts w:ascii="GHEA Grapalat" w:hAnsi="GHEA Grapalat"/>
          <w:i/>
        </w:rPr>
        <w:t>м</w:t>
      </w:r>
      <w:r w:rsidR="00F432DC">
        <w:rPr>
          <w:rFonts w:ascii="GHEA Grapalat" w:hAnsi="GHEA Grapalat"/>
          <w:i/>
          <w:lang w:val="en-US"/>
        </w:rPr>
        <w:t>a</w:t>
      </w:r>
      <w:r w:rsidR="00F432DC">
        <w:rPr>
          <w:rFonts w:ascii="GHEA Grapalat" w:hAnsi="GHEA Grapalat"/>
          <w:i/>
        </w:rPr>
        <w:t>я</w:t>
      </w:r>
      <w:r w:rsidR="00F432DC" w:rsidRPr="000B4129">
        <w:rPr>
          <w:rFonts w:ascii="GHEA Grapalat" w:hAnsi="GHEA Grapalat"/>
          <w:i/>
        </w:rPr>
        <w:t xml:space="preserve"> 2022 года № </w:t>
      </w:r>
      <w:r w:rsidR="00F432DC">
        <w:rPr>
          <w:rFonts w:ascii="GHEA Grapalat" w:hAnsi="GHEA Grapalat"/>
          <w:i/>
        </w:rPr>
        <w:t>235</w:t>
      </w:r>
      <w:r w:rsidR="00F432DC" w:rsidRPr="000B4129">
        <w:rPr>
          <w:rFonts w:ascii="GHEA Grapalat" w:hAnsi="GHEA Grapalat"/>
          <w:i/>
        </w:rPr>
        <w:t>-A</w:t>
      </w:r>
    </w:p>
    <w:p w:rsidR="00E26FEE" w:rsidRPr="00E26FEE" w:rsidRDefault="00E26FEE" w:rsidP="00E26FEE">
      <w:pPr>
        <w:widowControl w:val="0"/>
        <w:spacing w:after="160" w:line="360" w:lineRule="auto"/>
        <w:ind w:firstLine="567"/>
        <w:jc w:val="right"/>
        <w:rPr>
          <w:rFonts w:ascii="GHEA Grapalat" w:hAnsi="GHEA Grapalat" w:cs="Sylfaen"/>
          <w:i/>
        </w:rPr>
      </w:pPr>
    </w:p>
    <w:p w:rsidR="00E26FEE" w:rsidRPr="00E26FEE" w:rsidRDefault="00E26FEE" w:rsidP="00E26FEE">
      <w:pPr>
        <w:widowControl w:val="0"/>
        <w:spacing w:after="160" w:line="360" w:lineRule="auto"/>
        <w:ind w:right="-7" w:firstLine="567"/>
        <w:jc w:val="right"/>
        <w:rPr>
          <w:rFonts w:ascii="GHEA Grapalat" w:hAnsi="GHEA Grapalat" w:cs="Sylfaen"/>
          <w:i/>
          <w:u w:val="single"/>
        </w:rPr>
      </w:pPr>
      <w:r w:rsidRPr="00E26FEE">
        <w:rPr>
          <w:rFonts w:ascii="GHEA Grapalat" w:hAnsi="GHEA Grapalat"/>
          <w:i/>
          <w:u w:val="single"/>
        </w:rPr>
        <w:t>Типовая форма</w:t>
      </w:r>
    </w:p>
    <w:p w:rsidR="002F54E1" w:rsidRPr="002F54E1" w:rsidRDefault="00642EFE" w:rsidP="002F54E1">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F869F0" w:rsidRDefault="00642EFE" w:rsidP="00F869F0">
      <w:pPr>
        <w:pStyle w:val="HTML"/>
        <w:shd w:val="clear" w:color="auto" w:fill="F8F9FA"/>
        <w:spacing w:line="540" w:lineRule="atLeast"/>
        <w:jc w:val="center"/>
        <w:rPr>
          <w:rFonts w:ascii="GHEA Grapalat" w:hAnsi="GHEA Grapalat"/>
          <w:sz w:val="24"/>
          <w:szCs w:val="24"/>
        </w:rPr>
      </w:pPr>
      <w:r w:rsidRPr="009044F1">
        <w:rPr>
          <w:rFonts w:ascii="GHEA Grapalat" w:hAnsi="GHEA Grapalat"/>
          <w:sz w:val="24"/>
          <w:szCs w:val="24"/>
        </w:rPr>
        <w:t xml:space="preserve">Настоящий текст объявления утвержден Решением </w:t>
      </w:r>
      <w:r w:rsidR="00417E48">
        <w:rPr>
          <w:rFonts w:ascii="GHEA Grapalat" w:hAnsi="GHEA Grapalat"/>
          <w:sz w:val="24"/>
          <w:szCs w:val="24"/>
        </w:rPr>
        <w:t xml:space="preserve">Оценочной </w:t>
      </w:r>
      <w:r w:rsidRPr="009044F1">
        <w:rPr>
          <w:rFonts w:ascii="GHEA Grapalat" w:hAnsi="GHEA Grapalat"/>
          <w:sz w:val="24"/>
          <w:szCs w:val="24"/>
        </w:rPr>
        <w:t xml:space="preserve">Комиссии от </w:t>
      </w:r>
    </w:p>
    <w:p w:rsidR="0091042F" w:rsidRPr="00E31B9E" w:rsidRDefault="00642EFE" w:rsidP="00F869F0">
      <w:pPr>
        <w:pStyle w:val="HTML"/>
        <w:shd w:val="clear" w:color="auto" w:fill="F8F9FA"/>
        <w:spacing w:line="540" w:lineRule="atLeast"/>
        <w:jc w:val="center"/>
        <w:rPr>
          <w:rFonts w:ascii="inherit" w:hAnsi="inherit"/>
          <w:sz w:val="42"/>
          <w:szCs w:val="42"/>
        </w:rPr>
      </w:pPr>
      <w:r w:rsidRPr="00E31B9E">
        <w:rPr>
          <w:rFonts w:ascii="GHEA Grapalat" w:hAnsi="GHEA Grapalat"/>
          <w:sz w:val="24"/>
          <w:szCs w:val="24"/>
        </w:rPr>
        <w:t>"</w:t>
      </w:r>
      <w:r w:rsidR="00D0442E" w:rsidRPr="00D0442E">
        <w:rPr>
          <w:rFonts w:ascii="GHEA Grapalat" w:hAnsi="GHEA Grapalat"/>
          <w:sz w:val="24"/>
          <w:szCs w:val="24"/>
        </w:rPr>
        <w:t>15</w:t>
      </w:r>
      <w:r w:rsidRPr="00E31B9E">
        <w:rPr>
          <w:rFonts w:ascii="GHEA Grapalat" w:hAnsi="GHEA Grapalat"/>
          <w:sz w:val="24"/>
          <w:szCs w:val="24"/>
        </w:rPr>
        <w:t>" "</w:t>
      </w:r>
      <w:r w:rsidR="00F869F0" w:rsidRPr="00E31B9E">
        <w:rPr>
          <w:rFonts w:ascii="GHEA Grapalat" w:hAnsi="GHEA Grapalat"/>
          <w:sz w:val="24"/>
          <w:szCs w:val="24"/>
        </w:rPr>
        <w:t>Ию</w:t>
      </w:r>
      <w:r w:rsidR="00B23E51">
        <w:rPr>
          <w:rFonts w:ascii="GHEA Grapalat" w:hAnsi="GHEA Grapalat"/>
          <w:sz w:val="24"/>
          <w:szCs w:val="24"/>
        </w:rPr>
        <w:t>л</w:t>
      </w:r>
      <w:r w:rsidR="00F869F0" w:rsidRPr="00E31B9E">
        <w:rPr>
          <w:rFonts w:ascii="GHEA Grapalat" w:hAnsi="GHEA Grapalat"/>
          <w:sz w:val="24"/>
          <w:szCs w:val="24"/>
        </w:rPr>
        <w:t>ь</w:t>
      </w:r>
      <w:r w:rsidRPr="00E31B9E">
        <w:rPr>
          <w:rFonts w:ascii="GHEA Grapalat" w:hAnsi="GHEA Grapalat"/>
          <w:sz w:val="24"/>
          <w:szCs w:val="24"/>
        </w:rPr>
        <w:t>" 20</w:t>
      </w:r>
      <w:r w:rsidR="00F869F0" w:rsidRPr="00E31B9E">
        <w:rPr>
          <w:rFonts w:ascii="GHEA Grapalat" w:hAnsi="GHEA Grapalat"/>
          <w:sz w:val="24"/>
          <w:szCs w:val="24"/>
        </w:rPr>
        <w:t>22</w:t>
      </w:r>
      <w:r w:rsidR="00AA7117" w:rsidRPr="00E31B9E">
        <w:rPr>
          <w:rFonts w:ascii="GHEA Grapalat" w:hAnsi="GHEA Grapalat"/>
          <w:sz w:val="24"/>
          <w:szCs w:val="24"/>
        </w:rPr>
        <w:t xml:space="preserve"> </w:t>
      </w:r>
      <w:r w:rsidRPr="00E31B9E">
        <w:rPr>
          <w:rFonts w:ascii="GHEA Grapalat" w:hAnsi="GHEA Grapalat"/>
          <w:sz w:val="24"/>
          <w:szCs w:val="24"/>
        </w:rPr>
        <w:t>года "</w:t>
      </w:r>
      <w:r w:rsidR="00F869F0" w:rsidRPr="00E31B9E">
        <w:rPr>
          <w:rFonts w:ascii="GHEA Grapalat" w:hAnsi="GHEA Grapalat"/>
          <w:sz w:val="24"/>
          <w:szCs w:val="24"/>
        </w:rPr>
        <w:t>N1</w:t>
      </w:r>
      <w:r w:rsidRPr="00E31B9E">
        <w:rPr>
          <w:rFonts w:ascii="GHEA Grapalat" w:hAnsi="GHEA Grapalat"/>
          <w:sz w:val="24"/>
          <w:szCs w:val="24"/>
        </w:rPr>
        <w:t>"</w:t>
      </w:r>
    </w:p>
    <w:p w:rsidR="0091042F" w:rsidRPr="00B23E51" w:rsidRDefault="0006703E" w:rsidP="00B46D58">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proofErr w:type="spellStart"/>
      <w:r w:rsidR="00D0442E">
        <w:rPr>
          <w:rFonts w:ascii="GHEA Grapalat" w:hAnsi="GHEA Grapalat"/>
          <w:i w:val="0"/>
          <w:sz w:val="24"/>
          <w:szCs w:val="24"/>
        </w:rPr>
        <w:t>GHM-GHAPDZB-22</w:t>
      </w:r>
      <w:proofErr w:type="spellEnd"/>
      <w:r w:rsidR="00D0442E">
        <w:rPr>
          <w:rFonts w:ascii="GHEA Grapalat" w:hAnsi="GHEA Grapalat"/>
          <w:i w:val="0"/>
          <w:sz w:val="24"/>
          <w:szCs w:val="24"/>
        </w:rPr>
        <w:t>/02</w:t>
      </w:r>
    </w:p>
    <w:p w:rsidR="0091042F" w:rsidRPr="009044F1" w:rsidRDefault="0091042F" w:rsidP="00B46D58">
      <w:pPr>
        <w:pStyle w:val="a3"/>
        <w:widowControl w:val="0"/>
        <w:spacing w:after="160" w:line="240" w:lineRule="auto"/>
        <w:rPr>
          <w:rFonts w:ascii="GHEA Grapalat" w:hAnsi="GHEA Grapalat"/>
          <w:i w:val="0"/>
          <w:sz w:val="24"/>
          <w:szCs w:val="24"/>
        </w:rPr>
      </w:pPr>
    </w:p>
    <w:p w:rsidR="00642EFE" w:rsidRPr="00F869F0" w:rsidRDefault="00642EFE" w:rsidP="00F869F0">
      <w:pPr>
        <w:pStyle w:val="HTML"/>
        <w:shd w:val="clear" w:color="auto" w:fill="F8F9FA"/>
        <w:spacing w:line="540" w:lineRule="atLeast"/>
        <w:rPr>
          <w:rFonts w:ascii="GHEA Grapalat" w:hAnsi="GHEA Grapalat"/>
          <w:sz w:val="24"/>
          <w:szCs w:val="24"/>
        </w:rPr>
      </w:pPr>
      <w:r w:rsidRPr="00B6474B">
        <w:rPr>
          <w:rFonts w:ascii="GHEA Grapalat" w:hAnsi="GHEA Grapalat"/>
          <w:sz w:val="24"/>
          <w:szCs w:val="24"/>
        </w:rPr>
        <w:t>Заказчик</w:t>
      </w:r>
      <w:r w:rsidR="00B94E45" w:rsidRPr="00B6474B">
        <w:rPr>
          <w:rFonts w:ascii="GHEA Grapalat" w:hAnsi="GHEA Grapalat"/>
          <w:sz w:val="24"/>
          <w:szCs w:val="24"/>
        </w:rPr>
        <w:t xml:space="preserve"> </w:t>
      </w:r>
      <w:r w:rsidRPr="00B6474B">
        <w:rPr>
          <w:rFonts w:ascii="GHEA Grapalat" w:hAnsi="GHEA Grapalat"/>
          <w:sz w:val="24"/>
          <w:szCs w:val="24"/>
        </w:rPr>
        <w:t xml:space="preserve"> </w:t>
      </w:r>
      <w:proofErr w:type="spellStart"/>
      <w:r w:rsidR="002A30F5" w:rsidRPr="00B23E51">
        <w:rPr>
          <w:rFonts w:ascii="GHEA Grapalat" w:hAnsi="GHEA Grapalat"/>
          <w:sz w:val="24"/>
          <w:szCs w:val="24"/>
        </w:rPr>
        <w:t>Гораван</w:t>
      </w:r>
      <w:proofErr w:type="spellEnd"/>
      <w:r w:rsidR="002A30F5">
        <w:rPr>
          <w:rFonts w:ascii="GHEA Grapalat" w:hAnsi="GHEA Grapalat"/>
          <w:sz w:val="24"/>
          <w:szCs w:val="24"/>
        </w:rPr>
        <w:t xml:space="preserve"> </w:t>
      </w:r>
      <w:r w:rsidR="002A30F5" w:rsidRPr="00B23E51">
        <w:rPr>
          <w:rFonts w:ascii="GHEA Grapalat" w:hAnsi="GHEA Grapalat"/>
          <w:sz w:val="24"/>
          <w:szCs w:val="24"/>
        </w:rPr>
        <w:t>Гор</w:t>
      </w:r>
      <w:r w:rsidR="002A30F5" w:rsidRPr="00B6474B">
        <w:rPr>
          <w:rFonts w:ascii="GHEA Grapalat" w:hAnsi="GHEA Grapalat"/>
          <w:sz w:val="24"/>
          <w:szCs w:val="24"/>
        </w:rPr>
        <w:t xml:space="preserve"> детский сад</w:t>
      </w:r>
      <w:r w:rsidR="002A30F5" w:rsidRPr="00B6474B">
        <w:rPr>
          <w:rFonts w:ascii="GHEA Grapalat" w:hAnsi="GHEA Grapalat"/>
        </w:rPr>
        <w:t xml:space="preserve"> </w:t>
      </w:r>
      <w:r w:rsidR="00F869F0" w:rsidRPr="00B6474B">
        <w:rPr>
          <w:rFonts w:ascii="GHEA Grapalat" w:hAnsi="GHEA Grapalat"/>
          <w:sz w:val="24"/>
          <w:szCs w:val="24"/>
        </w:rPr>
        <w:t>АНКА</w:t>
      </w:r>
      <w:r w:rsidRPr="00B6474B">
        <w:rPr>
          <w:rFonts w:ascii="GHEA Grapalat" w:hAnsi="GHEA Grapalat"/>
          <w:sz w:val="24"/>
          <w:szCs w:val="24"/>
        </w:rPr>
        <w:t>, находящийся по адресу:</w:t>
      </w:r>
      <w:r w:rsidR="00F869F0" w:rsidRPr="00B6474B">
        <w:rPr>
          <w:rFonts w:ascii="GHEA Grapalat" w:hAnsi="GHEA Grapalat"/>
          <w:sz w:val="24"/>
          <w:szCs w:val="24"/>
        </w:rPr>
        <w:t xml:space="preserve"> </w:t>
      </w:r>
      <w:r w:rsidR="00B23E51" w:rsidRPr="00B23E51">
        <w:rPr>
          <w:rFonts w:ascii="GHEA Grapalat" w:hAnsi="GHEA Grapalat"/>
          <w:sz w:val="24"/>
          <w:szCs w:val="24"/>
        </w:rPr>
        <w:t xml:space="preserve">в. </w:t>
      </w:r>
      <w:proofErr w:type="spellStart"/>
      <w:r w:rsidR="00B23E51" w:rsidRPr="00B23E51">
        <w:rPr>
          <w:rFonts w:ascii="GHEA Grapalat" w:hAnsi="GHEA Grapalat"/>
          <w:sz w:val="24"/>
          <w:szCs w:val="24"/>
        </w:rPr>
        <w:t>Гораван</w:t>
      </w:r>
      <w:proofErr w:type="spellEnd"/>
      <w:r w:rsidR="00B23E51" w:rsidRPr="00B23E51">
        <w:rPr>
          <w:rFonts w:ascii="GHEA Grapalat" w:hAnsi="GHEA Grapalat"/>
          <w:sz w:val="24"/>
          <w:szCs w:val="24"/>
        </w:rPr>
        <w:t xml:space="preserve"> Г. </w:t>
      </w:r>
      <w:proofErr w:type="spellStart"/>
      <w:r w:rsidR="00B23E51" w:rsidRPr="00B23E51">
        <w:rPr>
          <w:rFonts w:ascii="GHEA Grapalat" w:hAnsi="GHEA Grapalat"/>
          <w:sz w:val="24"/>
          <w:szCs w:val="24"/>
        </w:rPr>
        <w:t>Марзпетуни</w:t>
      </w:r>
      <w:proofErr w:type="spellEnd"/>
      <w:r w:rsidR="00B23E51" w:rsidRPr="00B23E51">
        <w:rPr>
          <w:rFonts w:ascii="GHEA Grapalat" w:hAnsi="GHEA Grapalat"/>
          <w:sz w:val="24"/>
          <w:szCs w:val="24"/>
        </w:rPr>
        <w:t xml:space="preserve"> </w:t>
      </w:r>
      <w:r w:rsidR="00B23E51">
        <w:rPr>
          <w:rFonts w:ascii="GHEA Grapalat" w:hAnsi="GHEA Grapalat"/>
          <w:sz w:val="24"/>
          <w:szCs w:val="24"/>
        </w:rPr>
        <w:t xml:space="preserve"> 7 </w:t>
      </w:r>
      <w:r w:rsidRPr="00B6474B">
        <w:rPr>
          <w:rFonts w:ascii="GHEA Grapalat" w:hAnsi="GHEA Grapalat"/>
          <w:sz w:val="24"/>
          <w:szCs w:val="24"/>
        </w:rPr>
        <w:t>объявляет открытый конкурс, который проводится</w:t>
      </w:r>
      <w:r w:rsidRPr="009044F1">
        <w:rPr>
          <w:rFonts w:ascii="GHEA Grapalat" w:hAnsi="GHEA Grapalat"/>
          <w:sz w:val="24"/>
          <w:szCs w:val="24"/>
        </w:rPr>
        <w:t xml:space="preserve"> одним этапом</w:t>
      </w:r>
      <w:r w:rsidR="0050550F">
        <w:rPr>
          <w:rFonts w:ascii="GHEA Grapalat" w:hAnsi="GHEA Grapalat"/>
          <w:sz w:val="24"/>
          <w:szCs w:val="24"/>
        </w:rPr>
        <w:t>.</w:t>
      </w:r>
    </w:p>
    <w:p w:rsidR="00782D60" w:rsidRPr="00782D60" w:rsidRDefault="00A20B69" w:rsidP="00B46D58">
      <w:pPr>
        <w:pStyle w:val="a3"/>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rsidR="00341A74" w:rsidRPr="003A1EBB" w:rsidRDefault="00F869F0" w:rsidP="00B46D58">
      <w:pPr>
        <w:pStyle w:val="a3"/>
        <w:widowControl w:val="0"/>
        <w:spacing w:line="240" w:lineRule="auto"/>
        <w:ind w:firstLine="0"/>
        <w:rPr>
          <w:rFonts w:ascii="GHEA Grapalat" w:hAnsi="GHEA Grapalat"/>
          <w:i w:val="0"/>
          <w:sz w:val="24"/>
          <w:szCs w:val="24"/>
        </w:rPr>
      </w:pPr>
      <w:r w:rsidRPr="00453785">
        <w:rPr>
          <w:rFonts w:ascii="Sylfaen" w:hAnsi="Sylfaen"/>
          <w:i w:val="0"/>
        </w:rPr>
        <w:t xml:space="preserve">продуктов питания </w:t>
      </w:r>
      <w:r>
        <w:rPr>
          <w:rFonts w:ascii="Sylfaen" w:hAnsi="Sylfaen"/>
          <w:i w:val="0"/>
        </w:rPr>
        <w:t xml:space="preserve"> </w:t>
      </w:r>
      <w:r w:rsidR="00782D60">
        <w:rPr>
          <w:rFonts w:ascii="GHEA Grapalat" w:hAnsi="GHEA Grapalat"/>
          <w:i w:val="0"/>
          <w:sz w:val="24"/>
          <w:szCs w:val="24"/>
        </w:rPr>
        <w:t>(далее — договор).</w:t>
      </w:r>
    </w:p>
    <w:p w:rsidR="00357D48" w:rsidRPr="009044F1" w:rsidRDefault="00A20B69"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1E6506" w:rsidRPr="00F677F1" w:rsidRDefault="00052084" w:rsidP="00B46D58">
      <w:pPr>
        <w:pStyle w:val="a3"/>
        <w:widowControl w:val="0"/>
        <w:spacing w:after="160" w:line="240" w:lineRule="auto"/>
        <w:ind w:firstLine="567"/>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B46D58">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0E2427" w:rsidRPr="009044F1" w:rsidRDefault="000E242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В отношении </w:t>
      </w:r>
      <w:r w:rsidR="00830445" w:rsidRPr="009044F1">
        <w:rPr>
          <w:rFonts w:ascii="GHEA Grapalat" w:hAnsi="GHEA Grapalat"/>
          <w:i w:val="0"/>
          <w:sz w:val="24"/>
          <w:szCs w:val="24"/>
        </w:rPr>
        <w:t>настояще</w:t>
      </w:r>
      <w:r w:rsidR="00830445">
        <w:rPr>
          <w:rFonts w:ascii="GHEA Grapalat" w:hAnsi="GHEA Grapalat"/>
          <w:i w:val="0"/>
          <w:sz w:val="24"/>
          <w:szCs w:val="24"/>
        </w:rPr>
        <w:t>й</w:t>
      </w:r>
      <w:r w:rsidR="00830445" w:rsidRPr="009044F1">
        <w:rPr>
          <w:rFonts w:ascii="GHEA Grapalat" w:hAnsi="GHEA Grapalat"/>
          <w:i w:val="0"/>
          <w:sz w:val="24"/>
          <w:szCs w:val="24"/>
        </w:rPr>
        <w:t xml:space="preserve"> </w:t>
      </w:r>
      <w:r w:rsidR="00830445">
        <w:rPr>
          <w:rFonts w:ascii="GHEA Grapalat" w:hAnsi="GHEA Grapalat"/>
          <w:i w:val="0"/>
          <w:sz w:val="24"/>
          <w:szCs w:val="24"/>
        </w:rPr>
        <w:t>процедуры</w:t>
      </w:r>
      <w:r w:rsidR="00830445" w:rsidRPr="009044F1">
        <w:rPr>
          <w:rFonts w:ascii="GHEA Grapalat" w:hAnsi="GHEA Grapalat"/>
          <w:i w:val="0"/>
          <w:sz w:val="24"/>
          <w:szCs w:val="24"/>
        </w:rPr>
        <w:t xml:space="preserve"> </w:t>
      </w:r>
      <w:r w:rsidRPr="009044F1">
        <w:rPr>
          <w:rFonts w:ascii="GHEA Grapalat" w:hAnsi="GHEA Grapalat"/>
          <w:i w:val="0"/>
          <w:sz w:val="24"/>
          <w:szCs w:val="24"/>
        </w:rPr>
        <w:t>применяются положения Соглашения Всемирной торговой организации по правительственным закупкам.</w:t>
      </w:r>
      <w:r w:rsidRPr="009044F1">
        <w:rPr>
          <w:rStyle w:val="af6"/>
          <w:rFonts w:ascii="GHEA Grapalat" w:hAnsi="GHEA Grapalat"/>
          <w:i w:val="0"/>
          <w:sz w:val="24"/>
          <w:szCs w:val="24"/>
        </w:rPr>
        <w:footnoteReference w:id="1"/>
      </w:r>
    </w:p>
    <w:p w:rsidR="0067579A" w:rsidRPr="00D5443D" w:rsidRDefault="00357D48" w:rsidP="00B46D58">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lastRenderedPageBreak/>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15FE3" w:rsidRPr="00E31B9E" w:rsidRDefault="003F6ED1" w:rsidP="00615FE3">
      <w:pPr>
        <w:pStyle w:val="a3"/>
        <w:widowControl w:val="0"/>
        <w:spacing w:after="160"/>
        <w:ind w:firstLine="567"/>
        <w:rPr>
          <w:rFonts w:ascii="GHEA Grapalat" w:hAnsi="GHEA Grapalat"/>
          <w:i w:val="0"/>
          <w:sz w:val="24"/>
          <w:szCs w:val="24"/>
        </w:rPr>
      </w:pPr>
      <w:r w:rsidRPr="000F11E5">
        <w:rPr>
          <w:rFonts w:ascii="GHEA Grapalat" w:hAnsi="GHEA Grapalat"/>
          <w:i w:val="0"/>
          <w:sz w:val="24"/>
          <w:szCs w:val="24"/>
        </w:rPr>
        <w:t xml:space="preserve">Заявки на </w:t>
      </w:r>
      <w:proofErr w:type="gramStart"/>
      <w:r>
        <w:rPr>
          <w:rFonts w:ascii="GHEA Grapalat" w:hAnsi="GHEA Grapalat"/>
          <w:i w:val="0"/>
          <w:sz w:val="24"/>
          <w:szCs w:val="24"/>
        </w:rPr>
        <w:t>на</w:t>
      </w:r>
      <w:proofErr w:type="gramEnd"/>
      <w:r>
        <w:rPr>
          <w:rFonts w:ascii="GHEA Grapalat" w:hAnsi="GHEA Grapalat"/>
          <w:i w:val="0"/>
          <w:sz w:val="24"/>
          <w:szCs w:val="24"/>
        </w:rPr>
        <w:t xml:space="preserve"> открытый конкурс</w:t>
      </w:r>
      <w:r w:rsidRPr="000F11E5">
        <w:rPr>
          <w:rFonts w:ascii="GHEA Grapalat" w:hAnsi="GHEA Grapalat"/>
          <w:i w:val="0"/>
          <w:sz w:val="24"/>
          <w:szCs w:val="24"/>
        </w:rPr>
        <w:t xml:space="preserve"> необходимо подавать по адресу</w:t>
      </w:r>
      <w:r w:rsidRPr="00615FE3">
        <w:rPr>
          <w:rFonts w:ascii="GHEA Grapalat" w:hAnsi="GHEA Grapalat"/>
          <w:i w:val="0"/>
          <w:sz w:val="24"/>
          <w:szCs w:val="24"/>
        </w:rPr>
        <w:t xml:space="preserve"> </w:t>
      </w:r>
      <w:proofErr w:type="spellStart"/>
      <w:r w:rsidR="00B23E51">
        <w:rPr>
          <w:rFonts w:ascii="Arial" w:hAnsi="Arial" w:cs="Arial"/>
          <w:i w:val="0"/>
          <w:sz w:val="24"/>
          <w:szCs w:val="24"/>
        </w:rPr>
        <w:t>Гораван</w:t>
      </w:r>
      <w:proofErr w:type="spellEnd"/>
      <w:r w:rsidR="00B23E51">
        <w:rPr>
          <w:rFonts w:ascii="Arial" w:hAnsi="Arial" w:cs="Arial"/>
          <w:i w:val="0"/>
          <w:sz w:val="24"/>
          <w:szCs w:val="24"/>
        </w:rPr>
        <w:t xml:space="preserve"> Гор детский сад </w:t>
      </w:r>
      <w:r w:rsidR="00B94E45" w:rsidRPr="00B94E45">
        <w:rPr>
          <w:rFonts w:ascii="GHEA Grapalat" w:hAnsi="GHEA Grapalat"/>
          <w:i w:val="0"/>
          <w:sz w:val="24"/>
          <w:szCs w:val="24"/>
        </w:rPr>
        <w:t>АНКА</w:t>
      </w:r>
      <w:r w:rsidR="00615FE3" w:rsidRPr="00B94E45">
        <w:rPr>
          <w:rFonts w:ascii="GHEA Grapalat" w:hAnsi="GHEA Grapalat"/>
          <w:i w:val="0"/>
          <w:sz w:val="24"/>
          <w:szCs w:val="24"/>
        </w:rPr>
        <w:t xml:space="preserve"> находится на </w:t>
      </w:r>
      <w:r w:rsidR="00B23E51" w:rsidRPr="00B23E51">
        <w:rPr>
          <w:rFonts w:ascii="GHEA Grapalat" w:hAnsi="GHEA Grapalat"/>
          <w:sz w:val="24"/>
          <w:szCs w:val="24"/>
        </w:rPr>
        <w:t xml:space="preserve">. </w:t>
      </w:r>
      <w:proofErr w:type="spellStart"/>
      <w:r w:rsidR="00B23E51" w:rsidRPr="00B23E51">
        <w:rPr>
          <w:rFonts w:ascii="GHEA Grapalat" w:hAnsi="GHEA Grapalat"/>
          <w:sz w:val="24"/>
          <w:szCs w:val="24"/>
        </w:rPr>
        <w:t>Гораван</w:t>
      </w:r>
      <w:proofErr w:type="spellEnd"/>
      <w:r w:rsidR="00B23E51" w:rsidRPr="00B23E51">
        <w:rPr>
          <w:rFonts w:ascii="GHEA Grapalat" w:hAnsi="GHEA Grapalat"/>
          <w:sz w:val="24"/>
          <w:szCs w:val="24"/>
        </w:rPr>
        <w:t xml:space="preserve"> Г. </w:t>
      </w:r>
      <w:proofErr w:type="spellStart"/>
      <w:r w:rsidR="00B23E51" w:rsidRPr="00B23E51">
        <w:rPr>
          <w:rFonts w:ascii="GHEA Grapalat" w:hAnsi="GHEA Grapalat"/>
          <w:sz w:val="24"/>
          <w:szCs w:val="24"/>
        </w:rPr>
        <w:t>Марзпетуни</w:t>
      </w:r>
      <w:proofErr w:type="spellEnd"/>
      <w:r w:rsidR="00B23E51" w:rsidRPr="00B23E51">
        <w:rPr>
          <w:rFonts w:ascii="GHEA Grapalat" w:hAnsi="GHEA Grapalat"/>
          <w:sz w:val="24"/>
          <w:szCs w:val="24"/>
        </w:rPr>
        <w:t xml:space="preserve"> </w:t>
      </w:r>
      <w:r w:rsidR="00B23E51">
        <w:rPr>
          <w:rFonts w:ascii="GHEA Grapalat" w:hAnsi="GHEA Grapalat"/>
          <w:sz w:val="24"/>
          <w:szCs w:val="24"/>
        </w:rPr>
        <w:t xml:space="preserve"> 7 </w:t>
      </w:r>
      <w:r w:rsidRPr="000F0CA8">
        <w:rPr>
          <w:rFonts w:ascii="GHEA Grapalat" w:hAnsi="GHEA Grapalat"/>
          <w:i w:val="0"/>
          <w:sz w:val="24"/>
          <w:szCs w:val="24"/>
        </w:rPr>
        <w:t xml:space="preserve">в документарной форме, до </w:t>
      </w:r>
      <w:proofErr w:type="spellStart"/>
      <w:r w:rsidR="00045EA7">
        <w:rPr>
          <w:rFonts w:ascii="GHEA Grapalat" w:hAnsi="GHEA Grapalat"/>
          <w:i w:val="0"/>
          <w:sz w:val="24"/>
          <w:szCs w:val="24"/>
        </w:rPr>
        <w:t>1</w:t>
      </w:r>
      <w:r w:rsidR="00045EA7" w:rsidRPr="00045EA7">
        <w:rPr>
          <w:rFonts w:ascii="GHEA Grapalat" w:hAnsi="GHEA Grapalat"/>
          <w:i w:val="0"/>
          <w:sz w:val="24"/>
          <w:szCs w:val="24"/>
        </w:rPr>
        <w:t>0</w:t>
      </w:r>
      <w:r w:rsidR="00615FE3">
        <w:rPr>
          <w:rFonts w:ascii="GHEA Grapalat" w:hAnsi="GHEA Grapalat"/>
          <w:i w:val="0"/>
          <w:sz w:val="24"/>
          <w:szCs w:val="24"/>
        </w:rPr>
        <w:t>.00</w:t>
      </w:r>
      <w:r w:rsidRPr="000F0CA8">
        <w:rPr>
          <w:rFonts w:ascii="GHEA Grapalat" w:hAnsi="GHEA Grapalat"/>
          <w:i w:val="0"/>
          <w:sz w:val="24"/>
          <w:szCs w:val="24"/>
        </w:rPr>
        <w:t>часов</w:t>
      </w:r>
      <w:proofErr w:type="spellEnd"/>
      <w:r w:rsidRPr="000F0CA8">
        <w:rPr>
          <w:rFonts w:ascii="GHEA Grapalat" w:hAnsi="GHEA Grapalat"/>
          <w:i w:val="0"/>
          <w:sz w:val="24"/>
          <w:szCs w:val="24"/>
        </w:rPr>
        <w:t xml:space="preserve"> </w:t>
      </w:r>
      <w:r w:rsidR="00615FE3">
        <w:rPr>
          <w:rFonts w:ascii="GHEA Grapalat" w:hAnsi="GHEA Grapalat"/>
          <w:i w:val="0"/>
          <w:sz w:val="24"/>
          <w:szCs w:val="24"/>
        </w:rPr>
        <w:t>7-</w:t>
      </w:r>
      <w:r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r w:rsidR="00615FE3">
        <w:rPr>
          <w:rFonts w:ascii="GHEA Grapalat" w:hAnsi="GHEA Grapalat"/>
          <w:i w:val="0"/>
          <w:sz w:val="24"/>
          <w:szCs w:val="24"/>
        </w:rPr>
        <w:t xml:space="preserve"> </w:t>
      </w:r>
      <w:r w:rsidRPr="000F0CA8">
        <w:rPr>
          <w:rFonts w:ascii="GHEA Grapalat" w:hAnsi="GHEA Grapalat"/>
          <w:i w:val="0"/>
          <w:sz w:val="24"/>
          <w:szCs w:val="24"/>
        </w:rPr>
        <w:t xml:space="preserve">Вскрытие заявок будет проводиться по адресу </w:t>
      </w:r>
      <w:proofErr w:type="spellStart"/>
      <w:r w:rsidR="00B23E51">
        <w:rPr>
          <w:rFonts w:ascii="Arial" w:hAnsi="Arial" w:cs="Arial"/>
          <w:i w:val="0"/>
          <w:sz w:val="24"/>
          <w:szCs w:val="24"/>
        </w:rPr>
        <w:t>Гораван</w:t>
      </w:r>
      <w:proofErr w:type="spellEnd"/>
      <w:r w:rsidR="00B23E51">
        <w:rPr>
          <w:rFonts w:ascii="Arial" w:hAnsi="Arial" w:cs="Arial"/>
          <w:i w:val="0"/>
          <w:sz w:val="24"/>
          <w:szCs w:val="24"/>
        </w:rPr>
        <w:t xml:space="preserve"> Гор детский сад </w:t>
      </w:r>
      <w:r w:rsidR="00B94E45" w:rsidRPr="00B94E45">
        <w:rPr>
          <w:rFonts w:ascii="GHEA Grapalat" w:hAnsi="GHEA Grapalat"/>
          <w:i w:val="0"/>
          <w:sz w:val="24"/>
          <w:szCs w:val="24"/>
        </w:rPr>
        <w:t>АНКА находится на</w:t>
      </w:r>
      <w:proofErr w:type="gramStart"/>
      <w:r w:rsidR="00B94E45" w:rsidRPr="00B94E45">
        <w:rPr>
          <w:rFonts w:ascii="GHEA Grapalat" w:hAnsi="GHEA Grapalat"/>
          <w:i w:val="0"/>
          <w:sz w:val="24"/>
          <w:szCs w:val="24"/>
        </w:rPr>
        <w:t xml:space="preserve"> </w:t>
      </w:r>
      <w:r w:rsidR="00B23E51" w:rsidRPr="00B23E51">
        <w:rPr>
          <w:rFonts w:ascii="GHEA Grapalat" w:hAnsi="GHEA Grapalat"/>
          <w:sz w:val="24"/>
          <w:szCs w:val="24"/>
        </w:rPr>
        <w:t>.</w:t>
      </w:r>
      <w:proofErr w:type="gramEnd"/>
      <w:r w:rsidR="00B23E51" w:rsidRPr="00B23E51">
        <w:rPr>
          <w:rFonts w:ascii="GHEA Grapalat" w:hAnsi="GHEA Grapalat"/>
          <w:sz w:val="24"/>
          <w:szCs w:val="24"/>
        </w:rPr>
        <w:t xml:space="preserve"> </w:t>
      </w:r>
      <w:proofErr w:type="spellStart"/>
      <w:r w:rsidR="00B23E51" w:rsidRPr="00B23E51">
        <w:rPr>
          <w:rFonts w:ascii="GHEA Grapalat" w:hAnsi="GHEA Grapalat"/>
          <w:sz w:val="24"/>
          <w:szCs w:val="24"/>
        </w:rPr>
        <w:t>Гораван</w:t>
      </w:r>
      <w:proofErr w:type="spellEnd"/>
      <w:r w:rsidR="00B23E51" w:rsidRPr="00B23E51">
        <w:rPr>
          <w:rFonts w:ascii="GHEA Grapalat" w:hAnsi="GHEA Grapalat"/>
          <w:sz w:val="24"/>
          <w:szCs w:val="24"/>
        </w:rPr>
        <w:t xml:space="preserve"> Г. </w:t>
      </w:r>
      <w:proofErr w:type="spellStart"/>
      <w:r w:rsidR="00B23E51" w:rsidRPr="00B23E51">
        <w:rPr>
          <w:rFonts w:ascii="GHEA Grapalat" w:hAnsi="GHEA Grapalat"/>
          <w:sz w:val="24"/>
          <w:szCs w:val="24"/>
        </w:rPr>
        <w:t>Марзпетуни</w:t>
      </w:r>
      <w:proofErr w:type="spellEnd"/>
      <w:r w:rsidR="00B23E51" w:rsidRPr="00B23E51">
        <w:rPr>
          <w:rFonts w:ascii="GHEA Grapalat" w:hAnsi="GHEA Grapalat"/>
          <w:sz w:val="24"/>
          <w:szCs w:val="24"/>
        </w:rPr>
        <w:t xml:space="preserve"> </w:t>
      </w:r>
      <w:r w:rsidR="00B23E51">
        <w:rPr>
          <w:rFonts w:ascii="GHEA Grapalat" w:hAnsi="GHEA Grapalat"/>
          <w:sz w:val="24"/>
          <w:szCs w:val="24"/>
        </w:rPr>
        <w:t xml:space="preserve"> 7  </w:t>
      </w:r>
      <w:r w:rsidR="0076070F" w:rsidRPr="00E31B9E">
        <w:rPr>
          <w:rFonts w:ascii="Sylfaen" w:hAnsi="Sylfaen"/>
          <w:i w:val="0"/>
          <w:color w:val="FF0000"/>
          <w:sz w:val="24"/>
          <w:szCs w:val="24"/>
        </w:rPr>
        <w:t xml:space="preserve">, </w:t>
      </w:r>
      <w:r w:rsidR="004609C1">
        <w:rPr>
          <w:rFonts w:ascii="Sylfaen" w:hAnsi="Sylfaen"/>
          <w:i w:val="0"/>
          <w:sz w:val="24"/>
          <w:szCs w:val="24"/>
        </w:rPr>
        <w:t>1</w:t>
      </w:r>
      <w:r w:rsidR="00D0442E">
        <w:rPr>
          <w:rFonts w:ascii="Sylfaen" w:hAnsi="Sylfaen"/>
          <w:i w:val="0"/>
          <w:sz w:val="24"/>
          <w:szCs w:val="24"/>
          <w:lang w:val="en-US"/>
        </w:rPr>
        <w:t>5</w:t>
      </w:r>
      <w:r w:rsidR="006D648A" w:rsidRPr="00045EA7">
        <w:rPr>
          <w:rFonts w:ascii="Sylfaen" w:hAnsi="Sylfaen"/>
          <w:i w:val="0"/>
          <w:sz w:val="24"/>
          <w:szCs w:val="24"/>
        </w:rPr>
        <w:t>.07</w:t>
      </w:r>
      <w:r w:rsidR="00615FE3" w:rsidRPr="00045EA7">
        <w:rPr>
          <w:rFonts w:ascii="Sylfaen" w:hAnsi="Sylfaen"/>
          <w:i w:val="0"/>
          <w:sz w:val="24"/>
          <w:szCs w:val="24"/>
        </w:rPr>
        <w:t xml:space="preserve">.2022 года </w:t>
      </w:r>
      <w:r w:rsidR="00615FE3" w:rsidRPr="00E31B9E">
        <w:rPr>
          <w:rFonts w:ascii="Sylfaen" w:hAnsi="Sylfaen"/>
          <w:i w:val="0"/>
          <w:sz w:val="24"/>
          <w:szCs w:val="24"/>
        </w:rPr>
        <w:t>в 1</w:t>
      </w:r>
      <w:r w:rsidR="00045EA7" w:rsidRPr="003F6A61">
        <w:rPr>
          <w:rFonts w:ascii="Sylfaen" w:hAnsi="Sylfaen"/>
          <w:i w:val="0"/>
          <w:sz w:val="24"/>
          <w:szCs w:val="24"/>
        </w:rPr>
        <w:t>0</w:t>
      </w:r>
      <w:r w:rsidR="00615FE3" w:rsidRPr="00E31B9E">
        <w:rPr>
          <w:rFonts w:ascii="Sylfaen" w:hAnsi="Sylfaen"/>
          <w:i w:val="0"/>
          <w:sz w:val="24"/>
          <w:szCs w:val="24"/>
        </w:rPr>
        <w:t>:00.</w:t>
      </w:r>
    </w:p>
    <w:p w:rsidR="002C09AA" w:rsidRPr="001B32D9" w:rsidRDefault="002C09AA" w:rsidP="002C09AA">
      <w:pPr>
        <w:pStyle w:val="a3"/>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BE1C5E" w:rsidRPr="003A1EBB" w:rsidRDefault="0075469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rsidR="00D5244A" w:rsidRDefault="00D5244A" w:rsidP="00D5244A">
      <w:pPr>
        <w:pStyle w:val="a3"/>
        <w:widowControl w:val="0"/>
        <w:spacing w:after="160" w:line="240" w:lineRule="auto"/>
        <w:rPr>
          <w:rFonts w:ascii="GHEA Grapalat" w:hAnsi="GHEA Grapalat"/>
          <w:i w:val="0"/>
          <w:sz w:val="24"/>
          <w:szCs w:val="24"/>
        </w:rPr>
      </w:pPr>
    </w:p>
    <w:p w:rsidR="00D5244A" w:rsidRDefault="00D5244A" w:rsidP="00D5244A">
      <w:pPr>
        <w:pStyle w:val="a3"/>
        <w:widowControl w:val="0"/>
        <w:spacing w:after="160" w:line="240" w:lineRule="auto"/>
        <w:rPr>
          <w:rFonts w:ascii="GHEA Grapalat" w:hAnsi="GHEA Grapalat"/>
          <w:i w:val="0"/>
          <w:sz w:val="24"/>
          <w:szCs w:val="24"/>
        </w:rPr>
      </w:pPr>
    </w:p>
    <w:p w:rsidR="00D5244A" w:rsidRDefault="00D5244A" w:rsidP="00D5244A">
      <w:pPr>
        <w:pStyle w:val="a3"/>
        <w:widowControl w:val="0"/>
        <w:spacing w:after="160" w:line="240" w:lineRule="auto"/>
        <w:rPr>
          <w:rFonts w:ascii="GHEA Grapalat" w:hAnsi="GHEA Grapalat"/>
          <w:i w:val="0"/>
          <w:sz w:val="24"/>
          <w:szCs w:val="24"/>
        </w:rPr>
      </w:pPr>
    </w:p>
    <w:p w:rsidR="00754697" w:rsidRPr="00E31B9E" w:rsidRDefault="00754697" w:rsidP="00D5244A">
      <w:pPr>
        <w:pStyle w:val="a3"/>
        <w:widowControl w:val="0"/>
        <w:spacing w:after="160" w:line="240" w:lineRule="auto"/>
        <w:rPr>
          <w:rFonts w:ascii="GHEA Grapalat" w:hAnsi="GHEA Grapalat"/>
          <w:i w:val="0"/>
          <w:sz w:val="24"/>
          <w:szCs w:val="24"/>
          <w:u w:val="single"/>
        </w:rPr>
      </w:pPr>
      <w:r w:rsidRPr="00E31B9E">
        <w:rPr>
          <w:rFonts w:ascii="GHEA Grapalat" w:hAnsi="GHEA Grapalat"/>
          <w:i w:val="0"/>
          <w:sz w:val="24"/>
          <w:szCs w:val="24"/>
        </w:rPr>
        <w:t xml:space="preserve">Телефон </w:t>
      </w:r>
      <w:r w:rsidR="00D5244A" w:rsidRPr="00E31B9E">
        <w:rPr>
          <w:rFonts w:ascii="GHEA Grapalat" w:hAnsi="GHEA Grapalat"/>
          <w:i w:val="0"/>
          <w:sz w:val="24"/>
          <w:szCs w:val="24"/>
          <w:lang w:val="af-ZA"/>
        </w:rPr>
        <w:t>+</w:t>
      </w:r>
      <w:r w:rsidR="00D5244A" w:rsidRPr="00E31B9E">
        <w:rPr>
          <w:rFonts w:ascii="GHEA Grapalat" w:hAnsi="GHEA Grapalat"/>
          <w:sz w:val="24"/>
          <w:szCs w:val="24"/>
          <w:lang w:val="af-ZA"/>
        </w:rPr>
        <w:t xml:space="preserve">374 </w:t>
      </w:r>
      <w:r w:rsidR="00D5244A" w:rsidRPr="00E31B9E">
        <w:rPr>
          <w:rFonts w:ascii="Sylfaen" w:hAnsi="Sylfaen"/>
          <w:i w:val="0"/>
          <w:sz w:val="24"/>
          <w:szCs w:val="24"/>
          <w:lang w:val="af-ZA"/>
        </w:rPr>
        <w:t xml:space="preserve"> </w:t>
      </w:r>
      <w:r w:rsidR="0076070F" w:rsidRPr="00E31B9E">
        <w:rPr>
          <w:rFonts w:ascii="Sylfaen" w:hAnsi="Sylfaen"/>
          <w:sz w:val="24"/>
          <w:szCs w:val="24"/>
          <w:lang w:val="af-ZA"/>
        </w:rPr>
        <w:t>2-</w:t>
      </w:r>
      <w:r w:rsidR="00B94E45" w:rsidRPr="00E31B9E">
        <w:rPr>
          <w:rFonts w:ascii="Sylfaen" w:hAnsi="Sylfaen"/>
          <w:sz w:val="24"/>
          <w:szCs w:val="24"/>
          <w:lang w:val="af-ZA"/>
        </w:rPr>
        <w:t>37-74</w:t>
      </w:r>
    </w:p>
    <w:p w:rsidR="00D5244A" w:rsidRPr="001D0CA2" w:rsidRDefault="00754697" w:rsidP="00D5244A">
      <w:pPr>
        <w:pStyle w:val="a3"/>
        <w:spacing w:line="240" w:lineRule="auto"/>
        <w:rPr>
          <w:rFonts w:ascii="GHEA Grapalat" w:hAnsi="GHEA Grapalat"/>
          <w:i w:val="0"/>
          <w:sz w:val="16"/>
          <w:szCs w:val="16"/>
          <w:lang w:val="af-ZA"/>
        </w:rPr>
      </w:pPr>
      <w:r w:rsidRPr="009044F1">
        <w:rPr>
          <w:rFonts w:ascii="GHEA Grapalat" w:hAnsi="GHEA Grapalat"/>
          <w:i w:val="0"/>
          <w:sz w:val="24"/>
          <w:szCs w:val="24"/>
        </w:rPr>
        <w:t xml:space="preserve">Электронная почта </w:t>
      </w:r>
      <w:r w:rsidR="00D5244A" w:rsidRPr="00033410">
        <w:rPr>
          <w:rFonts w:ascii="GHEA Grapalat" w:hAnsi="GHEA Grapalat"/>
          <w:i w:val="0"/>
          <w:sz w:val="16"/>
          <w:szCs w:val="16"/>
          <w:lang w:val="en-US"/>
        </w:rPr>
        <w:t>E</w:t>
      </w:r>
      <w:r w:rsidR="00D5244A" w:rsidRPr="00D5244A">
        <w:rPr>
          <w:rFonts w:ascii="GHEA Grapalat" w:hAnsi="GHEA Grapalat"/>
          <w:i w:val="0"/>
          <w:sz w:val="16"/>
          <w:szCs w:val="16"/>
        </w:rPr>
        <w:t>-</w:t>
      </w:r>
      <w:r w:rsidR="00D5244A" w:rsidRPr="00033410">
        <w:rPr>
          <w:rFonts w:ascii="GHEA Grapalat" w:hAnsi="GHEA Grapalat"/>
          <w:i w:val="0"/>
          <w:sz w:val="16"/>
          <w:szCs w:val="16"/>
          <w:lang w:val="en-US"/>
        </w:rPr>
        <w:t>mail</w:t>
      </w:r>
      <w:r w:rsidR="00D5244A" w:rsidRPr="00D5244A">
        <w:rPr>
          <w:rFonts w:ascii="GHEA Grapalat" w:hAnsi="GHEA Grapalat"/>
          <w:i w:val="0"/>
          <w:sz w:val="16"/>
          <w:szCs w:val="16"/>
        </w:rPr>
        <w:t xml:space="preserve"> </w:t>
      </w:r>
      <w:hyperlink r:id="rId8" w:history="1">
        <w:r w:rsidR="00D5244A" w:rsidRPr="001D0CA2">
          <w:rPr>
            <w:rStyle w:val="a9"/>
            <w:rFonts w:ascii="GHEA Grapalat" w:hAnsi="GHEA Grapalat"/>
            <w:sz w:val="16"/>
            <w:szCs w:val="16"/>
            <w:u w:val="none"/>
            <w:lang w:val="af-ZA"/>
          </w:rPr>
          <w:t>vedu.qaxaqapetaran.2017@mail.ru</w:t>
        </w:r>
      </w:hyperlink>
    </w:p>
    <w:p w:rsidR="00915A97" w:rsidRPr="00D5443D" w:rsidRDefault="00D5244A" w:rsidP="00D5244A">
      <w:pPr>
        <w:pStyle w:val="a3"/>
        <w:widowControl w:val="0"/>
        <w:spacing w:after="160" w:line="240" w:lineRule="auto"/>
        <w:ind w:firstLine="0"/>
        <w:rPr>
          <w:rFonts w:ascii="GHEA Grapalat" w:hAnsi="GHEA Grapalat"/>
          <w:i w:val="0"/>
          <w:sz w:val="16"/>
          <w:szCs w:val="16"/>
        </w:rPr>
      </w:pPr>
      <w:r>
        <w:rPr>
          <w:rFonts w:ascii="GHEA Grapalat" w:hAnsi="GHEA Grapalat"/>
          <w:i w:val="0"/>
          <w:sz w:val="24"/>
          <w:szCs w:val="24"/>
        </w:rPr>
        <w:t xml:space="preserve">          </w:t>
      </w:r>
      <w:r w:rsidR="00754697" w:rsidRPr="009044F1">
        <w:rPr>
          <w:rFonts w:ascii="GHEA Grapalat" w:hAnsi="GHEA Grapalat"/>
          <w:i w:val="0"/>
          <w:sz w:val="24"/>
          <w:szCs w:val="24"/>
        </w:rPr>
        <w:t xml:space="preserve">Заказчик </w:t>
      </w:r>
      <w:r>
        <w:rPr>
          <w:rFonts w:ascii="GHEA Grapalat" w:hAnsi="GHEA Grapalat"/>
          <w:i w:val="0"/>
          <w:sz w:val="24"/>
          <w:szCs w:val="24"/>
        </w:rPr>
        <w:t>&lt;&lt;</w:t>
      </w:r>
      <w:r w:rsidR="00B94E45" w:rsidRPr="00B94E45">
        <w:rPr>
          <w:rFonts w:ascii="Arial" w:hAnsi="Arial" w:cs="Arial"/>
          <w:i w:val="0"/>
          <w:sz w:val="24"/>
          <w:szCs w:val="24"/>
        </w:rPr>
        <w:t xml:space="preserve"> </w:t>
      </w:r>
      <w:proofErr w:type="spellStart"/>
      <w:r w:rsidR="00B23E51">
        <w:rPr>
          <w:rFonts w:ascii="Arial" w:hAnsi="Arial" w:cs="Arial"/>
          <w:i w:val="0"/>
          <w:sz w:val="24"/>
          <w:szCs w:val="24"/>
        </w:rPr>
        <w:t>Гораван</w:t>
      </w:r>
      <w:proofErr w:type="spellEnd"/>
      <w:r w:rsidR="00B23E51">
        <w:rPr>
          <w:rFonts w:ascii="Arial" w:hAnsi="Arial" w:cs="Arial"/>
          <w:i w:val="0"/>
          <w:sz w:val="24"/>
          <w:szCs w:val="24"/>
        </w:rPr>
        <w:t xml:space="preserve"> Гор детский сад </w:t>
      </w:r>
      <w:r w:rsidRPr="00033410">
        <w:rPr>
          <w:rFonts w:ascii="Sylfaen" w:hAnsi="Sylfaen"/>
          <w:i w:val="0"/>
        </w:rPr>
        <w:t>&gt;&gt;</w:t>
      </w:r>
      <w:r w:rsidR="001F1DF7">
        <w:rPr>
          <w:rFonts w:ascii="GHEA Grapalat" w:hAnsi="GHEA Grapalat"/>
          <w:i w:val="0"/>
          <w:sz w:val="16"/>
          <w:szCs w:val="16"/>
          <w:lang w:val="hy-AM"/>
        </w:rPr>
        <w:t xml:space="preserve"> </w:t>
      </w:r>
      <w:r w:rsidR="00915A97">
        <w:rPr>
          <w:rFonts w:ascii="GHEA Grapalat" w:hAnsi="GHEA Grapalat" w:cs="Sylfaen"/>
          <w:b/>
        </w:rPr>
        <w:br w:type="page"/>
      </w:r>
    </w:p>
    <w:p w:rsidR="00096865" w:rsidRPr="009044F1" w:rsidRDefault="00096865" w:rsidP="00B46D58">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D5244A" w:rsidRPr="00657B04" w:rsidRDefault="00D5244A" w:rsidP="00D5244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inherit" w:hAnsi="inherit" w:cs="Courier New"/>
          <w:color w:val="222222"/>
          <w:sz w:val="20"/>
          <w:szCs w:val="20"/>
          <w:lang w:bidi="ar-SA"/>
        </w:rPr>
      </w:pPr>
      <w:r w:rsidRPr="00657B04">
        <w:rPr>
          <w:rFonts w:ascii="inherit" w:hAnsi="inherit" w:cs="Courier New"/>
          <w:color w:val="222222"/>
          <w:sz w:val="20"/>
          <w:szCs w:val="20"/>
          <w:lang w:bidi="ar-SA"/>
        </w:rPr>
        <w:t>Комиссия по оценке предложений</w:t>
      </w:r>
    </w:p>
    <w:p w:rsidR="00D5244A" w:rsidRPr="00E31B9E" w:rsidRDefault="001B32D9" w:rsidP="00D5244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inherit" w:hAnsi="inherit" w:cs="Courier New"/>
          <w:color w:val="FF0000"/>
          <w:lang w:bidi="ar-SA"/>
        </w:rPr>
      </w:pPr>
      <w:r w:rsidRPr="001B32D9">
        <w:rPr>
          <w:rFonts w:ascii="GHEA Grapalat" w:hAnsi="GHEA Grapalat" w:cs="Sylfaen"/>
          <w:i/>
        </w:rPr>
        <w:br/>
      </w:r>
      <w:r w:rsidR="00096865" w:rsidRPr="009044F1">
        <w:rPr>
          <w:rFonts w:ascii="GHEA Grapalat" w:hAnsi="GHEA Grapalat"/>
          <w:i/>
        </w:rPr>
        <w:t xml:space="preserve">под кодом </w:t>
      </w:r>
      <w:proofErr w:type="spellStart"/>
      <w:r w:rsidR="00D0442E">
        <w:rPr>
          <w:rFonts w:ascii="GHEA Grapalat" w:hAnsi="GHEA Grapalat"/>
        </w:rPr>
        <w:t>GHM-GHAPDZB-22</w:t>
      </w:r>
      <w:proofErr w:type="spellEnd"/>
      <w:r w:rsidR="00D0442E">
        <w:rPr>
          <w:rFonts w:ascii="GHEA Grapalat" w:hAnsi="GHEA Grapalat"/>
        </w:rPr>
        <w:t>/02</w:t>
      </w:r>
      <w:r w:rsidRPr="001B32D9">
        <w:rPr>
          <w:rFonts w:ascii="GHEA Grapalat" w:hAnsi="GHEA Grapalat" w:cs="Times Armenian"/>
          <w:i/>
        </w:rPr>
        <w:br/>
      </w:r>
      <w:r w:rsidR="00D5244A" w:rsidRPr="00045EA7">
        <w:rPr>
          <w:rFonts w:ascii="inherit" w:hAnsi="inherit" w:cs="Courier New"/>
          <w:lang w:bidi="ar-SA"/>
        </w:rPr>
        <w:t> 2022 Указом</w:t>
      </w:r>
      <w:r w:rsidR="00E31B9E" w:rsidRPr="00045EA7">
        <w:rPr>
          <w:rFonts w:ascii="inherit" w:hAnsi="inherit" w:cs="Courier New"/>
          <w:lang w:bidi="ar-SA"/>
        </w:rPr>
        <w:t xml:space="preserve"> </w:t>
      </w:r>
      <w:r w:rsidR="00D5244A" w:rsidRPr="00045EA7">
        <w:rPr>
          <w:rFonts w:ascii="inherit" w:hAnsi="inherit" w:cs="Courier New"/>
          <w:lang w:bidi="ar-SA"/>
        </w:rPr>
        <w:t xml:space="preserve"> № 1</w:t>
      </w:r>
      <w:r w:rsidR="00B94E45" w:rsidRPr="00045EA7">
        <w:rPr>
          <w:rFonts w:ascii="inherit" w:hAnsi="inherit" w:cs="Courier New"/>
          <w:lang w:bidi="ar-SA"/>
        </w:rPr>
        <w:t xml:space="preserve"> от</w:t>
      </w:r>
      <w:r w:rsidR="00E31B9E" w:rsidRPr="00045EA7">
        <w:rPr>
          <w:rFonts w:ascii="inherit" w:hAnsi="inherit" w:cs="Courier New"/>
          <w:lang w:bidi="ar-SA"/>
        </w:rPr>
        <w:t xml:space="preserve"> </w:t>
      </w:r>
      <w:r w:rsidR="00D0442E" w:rsidRPr="00D0442E">
        <w:rPr>
          <w:rFonts w:ascii="inherit" w:hAnsi="inherit" w:cs="Courier New"/>
          <w:lang w:bidi="ar-SA"/>
        </w:rPr>
        <w:t>15</w:t>
      </w:r>
      <w:r w:rsidR="00D5244A" w:rsidRPr="00045EA7">
        <w:rPr>
          <w:rFonts w:ascii="inherit" w:hAnsi="inherit" w:cs="Courier New"/>
          <w:lang w:bidi="ar-SA"/>
        </w:rPr>
        <w:t>.0</w:t>
      </w:r>
      <w:r w:rsidR="00D42291" w:rsidRPr="00045EA7">
        <w:rPr>
          <w:rFonts w:ascii="inherit" w:hAnsi="inherit" w:cs="Courier New"/>
          <w:lang w:bidi="ar-SA"/>
        </w:rPr>
        <w:t>7</w:t>
      </w:r>
    </w:p>
    <w:p w:rsidR="00096865" w:rsidRPr="009044F1" w:rsidRDefault="00096865" w:rsidP="00D5244A">
      <w:pPr>
        <w:pStyle w:val="aa"/>
        <w:widowControl w:val="0"/>
        <w:spacing w:after="160"/>
        <w:ind w:firstLine="567"/>
        <w:rPr>
          <w:rFonts w:ascii="GHEA Grapalat" w:hAnsi="GHEA Grapalat"/>
          <w:i/>
        </w:rPr>
      </w:pPr>
    </w:p>
    <w:p w:rsidR="00096865" w:rsidRPr="009044F1" w:rsidRDefault="00096865" w:rsidP="00B46D58">
      <w:pPr>
        <w:pStyle w:val="aa"/>
        <w:widowControl w:val="0"/>
        <w:spacing w:after="160"/>
        <w:ind w:right="-7" w:firstLine="567"/>
        <w:jc w:val="center"/>
        <w:rPr>
          <w:rFonts w:ascii="GHEA Grapalat" w:hAnsi="GHEA Grapalat"/>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96865" w:rsidRPr="009044F1" w:rsidRDefault="00A76C15" w:rsidP="00B46D58">
      <w:pPr>
        <w:pStyle w:val="aa"/>
        <w:widowControl w:val="0"/>
        <w:spacing w:after="160"/>
        <w:ind w:right="-7" w:firstLine="567"/>
        <w:jc w:val="center"/>
        <w:rPr>
          <w:rFonts w:ascii="GHEA Grapalat" w:hAnsi="GHEA Grapalat"/>
        </w:rPr>
      </w:pPr>
      <w:r w:rsidRPr="00D5244A">
        <w:rPr>
          <w:rFonts w:ascii="GHEA Grapalat" w:hAnsi="GHEA Grapalat"/>
          <w:sz w:val="32"/>
          <w:szCs w:val="32"/>
        </w:rPr>
        <w:t>"</w:t>
      </w:r>
      <w:r w:rsidR="00B94E45" w:rsidRPr="00B94E45">
        <w:rPr>
          <w:rFonts w:ascii="Arial" w:hAnsi="Arial" w:cs="Arial"/>
          <w:i/>
        </w:rPr>
        <w:t xml:space="preserve"> </w:t>
      </w:r>
      <w:proofErr w:type="spellStart"/>
      <w:r w:rsidR="00B23E51">
        <w:rPr>
          <w:rFonts w:ascii="Arial" w:hAnsi="Arial" w:cs="Arial"/>
          <w:i/>
        </w:rPr>
        <w:t>Гораван</w:t>
      </w:r>
      <w:proofErr w:type="spellEnd"/>
      <w:r w:rsidR="00B23E51">
        <w:rPr>
          <w:rFonts w:ascii="Arial" w:hAnsi="Arial" w:cs="Arial"/>
          <w:i/>
        </w:rPr>
        <w:t xml:space="preserve"> Гор детский сад </w:t>
      </w:r>
      <w:r w:rsidRPr="009044F1">
        <w:rPr>
          <w:rFonts w:ascii="GHEA Grapalat" w:hAnsi="GHEA Grapalat"/>
          <w:i/>
        </w:rPr>
        <w:t>"</w:t>
      </w: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96865" w:rsidRPr="009044F1" w:rsidRDefault="000763E5" w:rsidP="00B46D58">
      <w:pPr>
        <w:pStyle w:val="aa"/>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aa"/>
        <w:widowControl w:val="0"/>
        <w:spacing w:after="160"/>
        <w:ind w:right="-7" w:firstLine="567"/>
        <w:jc w:val="center"/>
        <w:rPr>
          <w:rFonts w:ascii="GHEA Grapalat" w:hAnsi="GHEA Grapalat" w:cs="Sylfaen"/>
        </w:rPr>
      </w:pPr>
    </w:p>
    <w:p w:rsidR="00096865" w:rsidRPr="009044F1" w:rsidRDefault="00096865" w:rsidP="00B46D58">
      <w:pPr>
        <w:pStyle w:val="aa"/>
        <w:widowControl w:val="0"/>
        <w:spacing w:after="160"/>
        <w:ind w:right="-7" w:firstLine="567"/>
        <w:jc w:val="center"/>
        <w:rPr>
          <w:rFonts w:ascii="GHEA Grapalat" w:hAnsi="GHEA Grapalat" w:cs="Sylfaen"/>
        </w:rPr>
      </w:pPr>
    </w:p>
    <w:p w:rsidR="00D5244A" w:rsidRDefault="002B32D6" w:rsidP="00B46D58">
      <w:pPr>
        <w:pStyle w:val="aa"/>
        <w:widowControl w:val="0"/>
        <w:spacing w:after="160"/>
        <w:ind w:right="-7"/>
        <w:jc w:val="center"/>
        <w:rPr>
          <w:rFonts w:ascii="GHEA Grapalat" w:hAnsi="GHEA Grapalat"/>
        </w:rPr>
      </w:pPr>
      <w:r w:rsidRPr="009044F1">
        <w:rPr>
          <w:rFonts w:ascii="GHEA Grapalat" w:hAnsi="GHEA Grapalat"/>
        </w:rPr>
        <w:t xml:space="preserve">НА ОТКРЫТЫЙ КОНКУРС, ОБЪЯВЛЕННЫЙ С ЦЕЛЬЮ ПРИОБРЕТЕНИЯ </w:t>
      </w:r>
    </w:p>
    <w:p w:rsidR="00096865" w:rsidRPr="009044F1" w:rsidRDefault="002B32D6" w:rsidP="00B46D58">
      <w:pPr>
        <w:pStyle w:val="aa"/>
        <w:widowControl w:val="0"/>
        <w:spacing w:after="160"/>
        <w:ind w:right="-7"/>
        <w:jc w:val="center"/>
        <w:rPr>
          <w:rFonts w:ascii="GHEA Grapalat" w:hAnsi="GHEA Grapalat"/>
        </w:rPr>
      </w:pPr>
      <w:r w:rsidRPr="009044F1">
        <w:rPr>
          <w:rFonts w:ascii="GHEA Grapalat" w:hAnsi="GHEA Grapalat"/>
        </w:rPr>
        <w:t>"</w:t>
      </w:r>
      <w:r w:rsidR="00D5244A" w:rsidRPr="00D5244A">
        <w:rPr>
          <w:rFonts w:ascii="Sylfaen" w:hAnsi="Sylfaen"/>
          <w:i/>
        </w:rPr>
        <w:t xml:space="preserve"> </w:t>
      </w:r>
      <w:r w:rsidR="00D5244A" w:rsidRPr="00D5244A">
        <w:rPr>
          <w:rFonts w:ascii="Sylfaen" w:hAnsi="Sylfaen"/>
        </w:rPr>
        <w:t>продуктов питания</w:t>
      </w:r>
      <w:r w:rsidR="00D5244A" w:rsidRPr="00453785">
        <w:rPr>
          <w:rFonts w:ascii="Sylfaen" w:hAnsi="Sylfaen"/>
          <w:i/>
        </w:rPr>
        <w:t xml:space="preserve"> </w:t>
      </w:r>
      <w:r w:rsidR="00D5244A">
        <w:rPr>
          <w:rFonts w:ascii="Sylfaen" w:hAnsi="Sylfaen"/>
          <w:i/>
        </w:rPr>
        <w:t xml:space="preserve"> </w:t>
      </w:r>
      <w:r w:rsidRPr="009044F1">
        <w:rPr>
          <w:rFonts w:ascii="GHEA Grapalat" w:hAnsi="GHEA Grapalat"/>
        </w:rPr>
        <w:t>" ДЛЯ НУЖД "</w:t>
      </w:r>
      <w:r w:rsidR="0076070F">
        <w:rPr>
          <w:rFonts w:ascii="Sylfaen" w:hAnsi="Sylfaen"/>
          <w:sz w:val="32"/>
          <w:szCs w:val="32"/>
        </w:rPr>
        <w:t xml:space="preserve"> </w:t>
      </w:r>
      <w:proofErr w:type="spellStart"/>
      <w:r w:rsidR="00B23E51">
        <w:rPr>
          <w:rFonts w:ascii="Arial" w:hAnsi="Arial" w:cs="Arial"/>
          <w:i/>
        </w:rPr>
        <w:t>Гораван</w:t>
      </w:r>
      <w:proofErr w:type="spellEnd"/>
      <w:r w:rsidR="00B23E51">
        <w:rPr>
          <w:rFonts w:ascii="Arial" w:hAnsi="Arial" w:cs="Arial"/>
          <w:i/>
        </w:rPr>
        <w:t xml:space="preserve"> Гор детский сад </w:t>
      </w:r>
      <w:r w:rsidRPr="009044F1">
        <w:rPr>
          <w:rFonts w:ascii="GHEA Grapalat" w:hAnsi="GHEA Grapalat"/>
        </w:rPr>
        <w:t>"</w:t>
      </w:r>
    </w:p>
    <w:p w:rsidR="00CE0D95" w:rsidRPr="009044F1" w:rsidRDefault="00CE0D95" w:rsidP="00B46D58">
      <w:pPr>
        <w:pStyle w:val="aa"/>
        <w:widowControl w:val="0"/>
        <w:spacing w:after="160"/>
        <w:ind w:right="-7" w:firstLine="567"/>
        <w:jc w:val="center"/>
        <w:rPr>
          <w:rFonts w:ascii="GHEA Grapalat" w:hAnsi="GHEA Grapalat"/>
        </w:rPr>
      </w:pPr>
    </w:p>
    <w:p w:rsidR="00CE0D95" w:rsidRPr="009044F1" w:rsidRDefault="00CE0D95" w:rsidP="00B46D58">
      <w:pPr>
        <w:pStyle w:val="aa"/>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D5244A" w:rsidRPr="0076070F" w:rsidRDefault="00D5244A" w:rsidP="00D5244A">
      <w:pPr>
        <w:pStyle w:val="HTML"/>
        <w:shd w:val="clear" w:color="auto" w:fill="F8F9FA"/>
        <w:spacing w:line="540" w:lineRule="atLeast"/>
        <w:rPr>
          <w:rFonts w:ascii="inherit" w:hAnsi="inherit"/>
          <w:color w:val="222222"/>
          <w:sz w:val="22"/>
          <w:szCs w:val="22"/>
        </w:rPr>
      </w:pPr>
      <w:proofErr w:type="gramStart"/>
      <w:r w:rsidRPr="00EB4EC1">
        <w:rPr>
          <w:rFonts w:ascii="inherit" w:hAnsi="inherit"/>
          <w:color w:val="222222"/>
          <w:sz w:val="22"/>
          <w:szCs w:val="22"/>
        </w:rPr>
        <w:t>АРАРАТСКОГО</w:t>
      </w:r>
      <w:proofErr w:type="gramEnd"/>
      <w:r w:rsidRPr="00EB4EC1">
        <w:rPr>
          <w:rFonts w:ascii="inherit" w:hAnsi="inherit"/>
          <w:color w:val="222222"/>
          <w:sz w:val="22"/>
          <w:szCs w:val="22"/>
        </w:rPr>
        <w:t xml:space="preserve"> </w:t>
      </w:r>
      <w:proofErr w:type="spellStart"/>
      <w:r w:rsidRPr="00EB4EC1">
        <w:rPr>
          <w:rFonts w:ascii="inherit" w:hAnsi="inherit"/>
          <w:color w:val="222222"/>
          <w:sz w:val="22"/>
          <w:szCs w:val="22"/>
        </w:rPr>
        <w:t>МАРЗА</w:t>
      </w:r>
      <w:proofErr w:type="spellEnd"/>
      <w:r w:rsidR="00B94E45" w:rsidRPr="00B94E45">
        <w:rPr>
          <w:rFonts w:ascii="Arial" w:hAnsi="Arial" w:cs="Arial"/>
          <w:i/>
          <w:sz w:val="24"/>
          <w:szCs w:val="24"/>
        </w:rPr>
        <w:t xml:space="preserve">  </w:t>
      </w:r>
      <w:proofErr w:type="spellStart"/>
      <w:r w:rsidR="00D42291" w:rsidRPr="00D42291">
        <w:rPr>
          <w:rFonts w:ascii="Arial" w:hAnsi="Arial" w:cs="Arial"/>
          <w:i/>
          <w:sz w:val="24"/>
          <w:szCs w:val="24"/>
          <w:lang w:bidi="ru-RU"/>
        </w:rPr>
        <w:t>Гораван</w:t>
      </w:r>
      <w:proofErr w:type="spellEnd"/>
      <w:r w:rsidR="00D42291" w:rsidRPr="00D42291">
        <w:rPr>
          <w:rFonts w:ascii="Arial" w:hAnsi="Arial" w:cs="Arial"/>
          <w:i/>
          <w:sz w:val="24"/>
          <w:szCs w:val="24"/>
          <w:lang w:bidi="ru-RU"/>
        </w:rPr>
        <w:t xml:space="preserve"> Гор детский сад</w:t>
      </w:r>
    </w:p>
    <w:p w:rsidR="00160AE4" w:rsidRPr="009044F1" w:rsidRDefault="00160AE4" w:rsidP="00B46D58">
      <w:pPr>
        <w:widowControl w:val="0"/>
        <w:spacing w:after="160"/>
        <w:ind w:firstLine="567"/>
        <w:jc w:val="center"/>
        <w:rPr>
          <w:rFonts w:ascii="GHEA Grapalat" w:hAnsi="GHEA Grapalat"/>
          <w:i/>
        </w:rPr>
      </w:pPr>
    </w:p>
    <w:p w:rsidR="00615B35" w:rsidRPr="00EC400D" w:rsidRDefault="005D7731" w:rsidP="00B46D58">
      <w:pPr>
        <w:widowControl w:val="0"/>
        <w:rPr>
          <w:rFonts w:ascii="GHEA Grapalat" w:hAnsi="GHEA Grapalat"/>
        </w:rPr>
      </w:pPr>
      <w:r w:rsidRPr="009044F1">
        <w:rPr>
          <w:rFonts w:ascii="GHEA Grapalat" w:hAnsi="GHEA Grapalat"/>
        </w:rPr>
        <w:t>___</w:t>
      </w:r>
      <w:r w:rsidR="00EB5576">
        <w:rPr>
          <w:rFonts w:ascii="GHEA Grapalat" w:hAnsi="GHEA Grapalat"/>
        </w:rPr>
        <w:t>__________________</w:t>
      </w:r>
      <w:r w:rsidR="00EB5576" w:rsidRPr="00EC400D">
        <w:rPr>
          <w:rFonts w:ascii="GHEA Grapalat" w:hAnsi="GHEA Grapalat"/>
        </w:rPr>
        <w:t>___</w:t>
      </w:r>
      <w:r w:rsidRPr="009044F1">
        <w:rPr>
          <w:rFonts w:ascii="GHEA Grapalat" w:hAnsi="GHEA Grapalat"/>
        </w:rPr>
        <w:t xml:space="preserve">_______ </w:t>
      </w:r>
      <w:r w:rsidRPr="002E069D">
        <w:rPr>
          <w:rFonts w:ascii="GHEA Grapalat" w:hAnsi="GHEA Grapalat"/>
          <w:b/>
        </w:rPr>
        <w:t>ДЛЯ НУЖД</w:t>
      </w:r>
      <w:r w:rsidR="00EB5576" w:rsidRPr="00EC400D">
        <w:rPr>
          <w:rFonts w:ascii="GHEA Grapalat" w:hAnsi="GHEA Grapalat"/>
        </w:rPr>
        <w:t xml:space="preserve"> </w:t>
      </w:r>
      <w:r w:rsidR="00EB5576">
        <w:rPr>
          <w:rFonts w:ascii="GHEA Grapalat" w:hAnsi="GHEA Grapalat"/>
        </w:rPr>
        <w:t>______</w:t>
      </w:r>
      <w:r w:rsidR="00EB5576" w:rsidRPr="009044F1">
        <w:rPr>
          <w:rFonts w:ascii="GHEA Grapalat" w:hAnsi="GHEA Grapalat"/>
        </w:rPr>
        <w:t>________</w:t>
      </w:r>
      <w:r w:rsidR="00EB5576" w:rsidRPr="00EC400D">
        <w:rPr>
          <w:rFonts w:ascii="GHEA Grapalat" w:hAnsi="GHEA Grapalat"/>
        </w:rPr>
        <w:t>______</w:t>
      </w:r>
      <w:r w:rsidR="00EB5576" w:rsidRPr="009044F1">
        <w:rPr>
          <w:rFonts w:ascii="GHEA Grapalat" w:hAnsi="GHEA Grapalat"/>
        </w:rPr>
        <w:t>__________</w:t>
      </w:r>
    </w:p>
    <w:p w:rsidR="00615B35" w:rsidRPr="00EC400D" w:rsidRDefault="00615B35" w:rsidP="00B46D58">
      <w:pPr>
        <w:widowControl w:val="0"/>
        <w:tabs>
          <w:tab w:val="left" w:pos="5954"/>
        </w:tabs>
        <w:spacing w:after="160"/>
        <w:ind w:firstLine="567"/>
        <w:rPr>
          <w:rFonts w:ascii="GHEA Grapalat" w:hAnsi="GHEA Grapalat"/>
          <w:sz w:val="20"/>
          <w:szCs w:val="20"/>
        </w:rPr>
      </w:pPr>
      <w:r w:rsidRPr="00EC400D">
        <w:rPr>
          <w:rFonts w:ascii="GHEA Grapalat" w:hAnsi="GHEA Grapalat"/>
          <w:sz w:val="20"/>
          <w:szCs w:val="20"/>
        </w:rPr>
        <w:t>наименование</w:t>
      </w:r>
      <w:r w:rsidR="00EB5576" w:rsidRPr="00EC400D">
        <w:rPr>
          <w:sz w:val="20"/>
          <w:szCs w:val="20"/>
        </w:rPr>
        <w:t xml:space="preserve"> </w:t>
      </w:r>
      <w:r w:rsidRPr="00EC400D">
        <w:rPr>
          <w:rFonts w:ascii="GHEA Grapalat" w:hAnsi="GHEA Grapalat"/>
          <w:sz w:val="20"/>
          <w:szCs w:val="20"/>
        </w:rPr>
        <w:t>товара</w:t>
      </w:r>
      <w:r w:rsidR="00EC400D" w:rsidRPr="00EC400D">
        <w:rPr>
          <w:rFonts w:ascii="GHEA Grapalat" w:hAnsi="GHEA Grapalat"/>
          <w:sz w:val="20"/>
          <w:szCs w:val="20"/>
        </w:rPr>
        <w:tab/>
        <w:t>(наименование заказчика)</w:t>
      </w:r>
    </w:p>
    <w:p w:rsidR="00160AE4" w:rsidRPr="003A1EBB" w:rsidRDefault="00160AE4" w:rsidP="00B46D58">
      <w:pPr>
        <w:widowControl w:val="0"/>
        <w:spacing w:after="160"/>
        <w:ind w:firstLine="567"/>
        <w:jc w:val="center"/>
        <w:rPr>
          <w:rFonts w:ascii="GHEA Grapalat" w:hAnsi="GHEA Grapalat"/>
        </w:rPr>
      </w:pP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ОТКРЫТЫЙ КОНКУРС,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Обеспечение заявки</w:t>
      </w:r>
      <w:r w:rsidRPr="009044F1">
        <w:rPr>
          <w:rStyle w:val="af6"/>
          <w:rFonts w:ascii="GHEA Grapalat" w:hAnsi="GHEA Grapalat"/>
        </w:rPr>
        <w:footnoteReference w:id="2"/>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lastRenderedPageBreak/>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proofErr w:type="spellStart"/>
      <w:r w:rsidR="00D0442E">
        <w:rPr>
          <w:rFonts w:ascii="GHEA Grapalat" w:hAnsi="GHEA Grapalat"/>
          <w:i/>
        </w:rPr>
        <w:t>GHM-GHAPDZB-22</w:t>
      </w:r>
      <w:proofErr w:type="spellEnd"/>
      <w:r w:rsidR="00D0442E">
        <w:rPr>
          <w:rFonts w:ascii="GHEA Grapalat" w:hAnsi="GHEA Grapalat"/>
          <w:i/>
        </w:rPr>
        <w:t>/02</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"адрес</w:t>
      </w:r>
      <w:r w:rsidR="00A90E28">
        <w:rPr>
          <w:rFonts w:ascii="Courier New" w:hAnsi="Courier New" w:cs="Courier New"/>
          <w:sz w:val="24"/>
          <w:szCs w:val="24"/>
          <w:lang w:val="en-US"/>
        </w:rPr>
        <w:t> </w:t>
      </w:r>
      <w:r w:rsidRPr="009044F1">
        <w:rPr>
          <w:rFonts w:ascii="GHEA Grapalat" w:hAnsi="GHEA Grapalat"/>
          <w:sz w:val="24"/>
          <w:szCs w:val="24"/>
        </w:rPr>
        <w:t>электронной почты".</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"Наименование предмета закупки" (далее — также товар) для нужд "Наименование заказчика", которые сгруппированы в лоты "</w:t>
      </w:r>
      <w:r w:rsidR="00D0442E" w:rsidRPr="00D0442E">
        <w:rPr>
          <w:rFonts w:ascii="GHEA Grapalat" w:hAnsi="GHEA Grapalat"/>
          <w:i w:val="0"/>
          <w:sz w:val="24"/>
          <w:szCs w:val="24"/>
        </w:rPr>
        <w:t>31</w:t>
      </w:r>
      <w:r w:rsidRPr="00045EA7">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1246"/>
        <w:gridCol w:w="6458"/>
      </w:tblGrid>
      <w:tr w:rsidR="00AD432A" w:rsidRPr="009044F1" w:rsidTr="00AD432A">
        <w:trPr>
          <w:jc w:val="center"/>
        </w:trPr>
        <w:tc>
          <w:tcPr>
            <w:tcW w:w="2776" w:type="dxa"/>
            <w:gridSpan w:val="2"/>
            <w:vAlign w:val="center"/>
          </w:tcPr>
          <w:p w:rsidR="00AD432A" w:rsidRPr="00C53648" w:rsidRDefault="00AD432A" w:rsidP="00B46D58">
            <w:pPr>
              <w:pStyle w:val="23"/>
              <w:widowControl w:val="0"/>
              <w:spacing w:after="120" w:line="240" w:lineRule="auto"/>
              <w:ind w:firstLine="0"/>
              <w:jc w:val="center"/>
              <w:rPr>
                <w:rFonts w:ascii="GHEA Grapalat" w:hAnsi="GHEA Grapalat"/>
                <w:b/>
                <w:i/>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458" w:type="dxa"/>
            <w:vMerge w:val="restart"/>
            <w:vAlign w:val="center"/>
          </w:tcPr>
          <w:p w:rsidR="00AD432A" w:rsidRPr="00C53648" w:rsidRDefault="00AD432A" w:rsidP="00B46D58">
            <w:pPr>
              <w:pStyle w:val="23"/>
              <w:widowControl w:val="0"/>
              <w:spacing w:after="120" w:line="240" w:lineRule="auto"/>
              <w:ind w:firstLine="0"/>
              <w:jc w:val="center"/>
              <w:rPr>
                <w:rFonts w:ascii="GHEA Grapalat" w:hAnsi="GHEA Grapalat"/>
                <w:b/>
                <w:i/>
                <w:sz w:val="24"/>
                <w:szCs w:val="24"/>
              </w:rPr>
            </w:pPr>
            <w:r w:rsidRPr="009044F1">
              <w:rPr>
                <w:rFonts w:ascii="GHEA Grapalat" w:hAnsi="GHEA Grapalat"/>
                <w:b/>
                <w:i/>
                <w:sz w:val="24"/>
                <w:szCs w:val="24"/>
              </w:rPr>
              <w:t>Наименование лота</w:t>
            </w:r>
          </w:p>
        </w:tc>
      </w:tr>
      <w:tr w:rsidR="00AD432A" w:rsidRPr="009044F1" w:rsidTr="00AD432A">
        <w:trPr>
          <w:jc w:val="center"/>
        </w:trPr>
        <w:tc>
          <w:tcPr>
            <w:tcW w:w="1530" w:type="dxa"/>
            <w:vAlign w:val="center"/>
          </w:tcPr>
          <w:p w:rsidR="00AD432A" w:rsidRPr="009044F1" w:rsidRDefault="00AD432A"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246" w:type="dxa"/>
            <w:vAlign w:val="center"/>
          </w:tcPr>
          <w:p w:rsidR="00AD432A" w:rsidRPr="00C53648" w:rsidRDefault="00C53648" w:rsidP="00B46D58">
            <w:pPr>
              <w:pStyle w:val="23"/>
              <w:widowControl w:val="0"/>
              <w:spacing w:after="120" w:line="240" w:lineRule="auto"/>
              <w:ind w:firstLine="0"/>
              <w:jc w:val="center"/>
              <w:rPr>
                <w:rFonts w:ascii="GHEA Grapalat" w:hAnsi="GHEA Grapalat"/>
                <w:b/>
                <w:i/>
                <w:sz w:val="24"/>
                <w:szCs w:val="24"/>
              </w:rPr>
            </w:pPr>
            <w:r w:rsidRPr="00C53648">
              <w:rPr>
                <w:rFonts w:ascii="GHEA Grapalat" w:hAnsi="GHEA Grapalat"/>
                <w:b/>
                <w:i/>
                <w:sz w:val="24"/>
                <w:szCs w:val="24"/>
              </w:rPr>
              <w:t>Цена закупки</w:t>
            </w:r>
          </w:p>
        </w:tc>
        <w:tc>
          <w:tcPr>
            <w:tcW w:w="6458" w:type="dxa"/>
            <w:vMerge/>
            <w:vAlign w:val="center"/>
          </w:tcPr>
          <w:p w:rsidR="00AD432A" w:rsidRPr="00C53648" w:rsidRDefault="00AD432A" w:rsidP="00B46D58">
            <w:pPr>
              <w:pStyle w:val="23"/>
              <w:widowControl w:val="0"/>
              <w:spacing w:after="120" w:line="240" w:lineRule="auto"/>
              <w:ind w:firstLine="0"/>
              <w:rPr>
                <w:rFonts w:ascii="GHEA Grapalat" w:hAnsi="GHEA Grapalat"/>
                <w:b/>
                <w:i/>
                <w:sz w:val="24"/>
                <w:szCs w:val="24"/>
              </w:rPr>
            </w:pPr>
          </w:p>
        </w:tc>
      </w:tr>
      <w:tr w:rsidR="002A30F5" w:rsidRPr="009044F1" w:rsidTr="000E04F1">
        <w:trPr>
          <w:jc w:val="center"/>
        </w:trPr>
        <w:tc>
          <w:tcPr>
            <w:tcW w:w="1530" w:type="dxa"/>
            <w:vAlign w:val="center"/>
          </w:tcPr>
          <w:p w:rsidR="002A30F5" w:rsidRPr="00D0442E" w:rsidRDefault="00D0442E" w:rsidP="006D648A">
            <w:pPr>
              <w:pStyle w:val="23"/>
              <w:spacing w:line="240" w:lineRule="auto"/>
              <w:ind w:firstLine="0"/>
              <w:jc w:val="center"/>
              <w:rPr>
                <w:rFonts w:ascii="GHEA Grapalat" w:hAnsi="GHEA Grapalat"/>
                <w:sz w:val="16"/>
                <w:lang w:val="en-US"/>
              </w:rPr>
            </w:pPr>
            <w:r>
              <w:rPr>
                <w:rFonts w:ascii="GHEA Grapalat" w:hAnsi="GHEA Grapalat"/>
                <w:sz w:val="16"/>
                <w:lang w:val="en-US"/>
              </w:rPr>
              <w:t>1</w:t>
            </w:r>
          </w:p>
        </w:tc>
        <w:tc>
          <w:tcPr>
            <w:tcW w:w="1246" w:type="dxa"/>
            <w:vAlign w:val="center"/>
          </w:tcPr>
          <w:p w:rsidR="002A30F5" w:rsidRPr="00A71D81" w:rsidRDefault="002A30F5" w:rsidP="000E04F1">
            <w:pPr>
              <w:pStyle w:val="23"/>
              <w:spacing w:line="240" w:lineRule="auto"/>
              <w:ind w:firstLine="0"/>
              <w:jc w:val="center"/>
              <w:rPr>
                <w:rFonts w:ascii="GHEA Grapalat" w:hAnsi="GHEA Grapalat"/>
                <w:sz w:val="16"/>
              </w:rPr>
            </w:pPr>
            <w:r>
              <w:rPr>
                <w:rFonts w:ascii="GHEA Grapalat" w:hAnsi="GHEA Grapalat"/>
                <w:sz w:val="16"/>
              </w:rPr>
              <w:t>1180</w:t>
            </w:r>
          </w:p>
        </w:tc>
        <w:tc>
          <w:tcPr>
            <w:tcW w:w="6458" w:type="dxa"/>
          </w:tcPr>
          <w:p w:rsidR="002A30F5" w:rsidRPr="00C561E8" w:rsidRDefault="002A30F5" w:rsidP="002A30F5">
            <w:pPr>
              <w:jc w:val="center"/>
            </w:pPr>
            <w:r w:rsidRPr="00C561E8">
              <w:t>Печенье</w:t>
            </w:r>
          </w:p>
        </w:tc>
      </w:tr>
      <w:tr w:rsidR="002A30F5" w:rsidRPr="009044F1" w:rsidTr="000E04F1">
        <w:trPr>
          <w:jc w:val="center"/>
        </w:trPr>
        <w:tc>
          <w:tcPr>
            <w:tcW w:w="1530" w:type="dxa"/>
            <w:vAlign w:val="center"/>
          </w:tcPr>
          <w:p w:rsidR="002A30F5" w:rsidRPr="006D648A" w:rsidRDefault="00D0442E" w:rsidP="006D648A">
            <w:pPr>
              <w:pStyle w:val="23"/>
              <w:spacing w:line="240" w:lineRule="auto"/>
              <w:ind w:firstLine="0"/>
              <w:jc w:val="center"/>
              <w:rPr>
                <w:rFonts w:ascii="GHEA Grapalat" w:hAnsi="GHEA Grapalat"/>
                <w:sz w:val="16"/>
                <w:lang w:val="en-US"/>
              </w:rPr>
            </w:pPr>
            <w:r>
              <w:rPr>
                <w:rFonts w:ascii="GHEA Grapalat" w:hAnsi="GHEA Grapalat"/>
                <w:sz w:val="16"/>
                <w:lang w:val="en-US"/>
              </w:rPr>
              <w:t>2</w:t>
            </w:r>
          </w:p>
        </w:tc>
        <w:tc>
          <w:tcPr>
            <w:tcW w:w="1246" w:type="dxa"/>
            <w:vAlign w:val="center"/>
          </w:tcPr>
          <w:p w:rsidR="002A30F5" w:rsidRPr="00A71D81" w:rsidRDefault="002A30F5" w:rsidP="000E04F1">
            <w:pPr>
              <w:pStyle w:val="23"/>
              <w:spacing w:line="240" w:lineRule="auto"/>
              <w:ind w:firstLine="0"/>
              <w:jc w:val="center"/>
              <w:rPr>
                <w:rFonts w:ascii="GHEA Grapalat" w:hAnsi="GHEA Grapalat"/>
                <w:sz w:val="16"/>
              </w:rPr>
            </w:pPr>
            <w:r>
              <w:rPr>
                <w:rFonts w:ascii="GHEA Grapalat" w:hAnsi="GHEA Grapalat"/>
                <w:sz w:val="16"/>
              </w:rPr>
              <w:t>3700</w:t>
            </w:r>
          </w:p>
        </w:tc>
        <w:tc>
          <w:tcPr>
            <w:tcW w:w="6458" w:type="dxa"/>
          </w:tcPr>
          <w:p w:rsidR="002A30F5" w:rsidRPr="00C561E8" w:rsidRDefault="002A30F5" w:rsidP="002A30F5">
            <w:pPr>
              <w:jc w:val="center"/>
            </w:pPr>
            <w:r w:rsidRPr="00C561E8">
              <w:t>Какао</w:t>
            </w:r>
          </w:p>
        </w:tc>
      </w:tr>
      <w:tr w:rsidR="002A30F5" w:rsidRPr="009044F1" w:rsidTr="000E04F1">
        <w:trPr>
          <w:jc w:val="center"/>
        </w:trPr>
        <w:tc>
          <w:tcPr>
            <w:tcW w:w="1530" w:type="dxa"/>
            <w:vAlign w:val="center"/>
          </w:tcPr>
          <w:p w:rsidR="002A30F5" w:rsidRPr="006D648A" w:rsidRDefault="00D0442E" w:rsidP="006D648A">
            <w:pPr>
              <w:pStyle w:val="23"/>
              <w:spacing w:line="240" w:lineRule="auto"/>
              <w:ind w:firstLine="0"/>
              <w:jc w:val="center"/>
              <w:rPr>
                <w:rFonts w:ascii="GHEA Grapalat" w:hAnsi="GHEA Grapalat"/>
                <w:sz w:val="16"/>
                <w:lang w:val="en-US"/>
              </w:rPr>
            </w:pPr>
            <w:r>
              <w:rPr>
                <w:rFonts w:ascii="GHEA Grapalat" w:hAnsi="GHEA Grapalat"/>
                <w:sz w:val="16"/>
                <w:lang w:val="en-US"/>
              </w:rPr>
              <w:t>3</w:t>
            </w:r>
          </w:p>
        </w:tc>
        <w:tc>
          <w:tcPr>
            <w:tcW w:w="1246" w:type="dxa"/>
            <w:vAlign w:val="center"/>
          </w:tcPr>
          <w:p w:rsidR="002A30F5" w:rsidRPr="00A71D81" w:rsidRDefault="002A30F5" w:rsidP="000E04F1">
            <w:pPr>
              <w:pStyle w:val="23"/>
              <w:spacing w:line="240" w:lineRule="auto"/>
              <w:ind w:firstLine="0"/>
              <w:jc w:val="center"/>
              <w:rPr>
                <w:rFonts w:ascii="GHEA Grapalat" w:hAnsi="GHEA Grapalat"/>
                <w:sz w:val="16"/>
              </w:rPr>
            </w:pPr>
            <w:r>
              <w:rPr>
                <w:rFonts w:ascii="GHEA Grapalat" w:hAnsi="GHEA Grapalat"/>
                <w:sz w:val="16"/>
              </w:rPr>
              <w:t>1700</w:t>
            </w:r>
          </w:p>
        </w:tc>
        <w:tc>
          <w:tcPr>
            <w:tcW w:w="6458" w:type="dxa"/>
          </w:tcPr>
          <w:p w:rsidR="002A30F5" w:rsidRPr="00C561E8" w:rsidRDefault="002A30F5" w:rsidP="002A30F5">
            <w:pPr>
              <w:jc w:val="center"/>
            </w:pPr>
            <w:r w:rsidRPr="00C561E8">
              <w:t>Конфеты</w:t>
            </w:r>
          </w:p>
        </w:tc>
      </w:tr>
      <w:tr w:rsidR="002A30F5" w:rsidRPr="009044F1" w:rsidTr="000E04F1">
        <w:trPr>
          <w:jc w:val="center"/>
        </w:trPr>
        <w:tc>
          <w:tcPr>
            <w:tcW w:w="1530" w:type="dxa"/>
            <w:vAlign w:val="center"/>
          </w:tcPr>
          <w:p w:rsidR="002A30F5" w:rsidRPr="006D648A" w:rsidRDefault="00D0442E" w:rsidP="006D648A">
            <w:pPr>
              <w:pStyle w:val="23"/>
              <w:spacing w:line="240" w:lineRule="auto"/>
              <w:ind w:firstLine="0"/>
              <w:jc w:val="center"/>
              <w:rPr>
                <w:rFonts w:ascii="GHEA Grapalat" w:hAnsi="GHEA Grapalat"/>
                <w:lang w:val="en-US"/>
              </w:rPr>
            </w:pPr>
            <w:r>
              <w:rPr>
                <w:rFonts w:ascii="GHEA Grapalat" w:hAnsi="GHEA Grapalat"/>
                <w:lang w:val="en-US"/>
              </w:rPr>
              <w:t>4</w:t>
            </w:r>
          </w:p>
        </w:tc>
        <w:tc>
          <w:tcPr>
            <w:tcW w:w="1246" w:type="dxa"/>
            <w:vAlign w:val="center"/>
          </w:tcPr>
          <w:p w:rsidR="002A30F5" w:rsidRPr="00A71D81" w:rsidRDefault="002A30F5" w:rsidP="000E04F1">
            <w:pPr>
              <w:pStyle w:val="23"/>
              <w:spacing w:line="240" w:lineRule="auto"/>
              <w:ind w:firstLine="0"/>
              <w:jc w:val="center"/>
              <w:rPr>
                <w:rFonts w:ascii="GHEA Grapalat" w:hAnsi="GHEA Grapalat"/>
              </w:rPr>
            </w:pPr>
            <w:r>
              <w:rPr>
                <w:rFonts w:ascii="GHEA Grapalat" w:hAnsi="GHEA Grapalat"/>
              </w:rPr>
              <w:t>370</w:t>
            </w:r>
          </w:p>
        </w:tc>
        <w:tc>
          <w:tcPr>
            <w:tcW w:w="6458" w:type="dxa"/>
          </w:tcPr>
          <w:p w:rsidR="002A30F5" w:rsidRPr="00C561E8" w:rsidRDefault="002A30F5" w:rsidP="002A30F5">
            <w:pPr>
              <w:jc w:val="center"/>
            </w:pPr>
            <w:r w:rsidRPr="00C561E8">
              <w:t>Макароны</w:t>
            </w:r>
          </w:p>
        </w:tc>
      </w:tr>
      <w:tr w:rsidR="002A30F5" w:rsidRPr="009044F1" w:rsidTr="000E04F1">
        <w:trPr>
          <w:jc w:val="center"/>
        </w:trPr>
        <w:tc>
          <w:tcPr>
            <w:tcW w:w="1530" w:type="dxa"/>
            <w:vAlign w:val="center"/>
          </w:tcPr>
          <w:p w:rsidR="002A30F5" w:rsidRPr="006D648A" w:rsidRDefault="00D0442E" w:rsidP="006D648A">
            <w:pPr>
              <w:pStyle w:val="23"/>
              <w:spacing w:line="240" w:lineRule="auto"/>
              <w:ind w:firstLine="0"/>
              <w:jc w:val="center"/>
              <w:rPr>
                <w:rFonts w:ascii="GHEA Grapalat" w:hAnsi="GHEA Grapalat"/>
                <w:lang w:val="en-US"/>
              </w:rPr>
            </w:pPr>
            <w:r>
              <w:rPr>
                <w:rFonts w:ascii="GHEA Grapalat" w:hAnsi="GHEA Grapalat"/>
                <w:lang w:val="en-US"/>
              </w:rPr>
              <w:t>5</w:t>
            </w:r>
          </w:p>
        </w:tc>
        <w:tc>
          <w:tcPr>
            <w:tcW w:w="1246" w:type="dxa"/>
            <w:vAlign w:val="center"/>
          </w:tcPr>
          <w:p w:rsidR="002A30F5" w:rsidRPr="00A71D81" w:rsidRDefault="002A30F5" w:rsidP="000E04F1">
            <w:pPr>
              <w:pStyle w:val="23"/>
              <w:spacing w:line="240" w:lineRule="auto"/>
              <w:ind w:firstLine="0"/>
              <w:jc w:val="center"/>
              <w:rPr>
                <w:rFonts w:ascii="GHEA Grapalat" w:hAnsi="GHEA Grapalat"/>
                <w:sz w:val="16"/>
              </w:rPr>
            </w:pPr>
            <w:r>
              <w:rPr>
                <w:rFonts w:ascii="GHEA Grapalat" w:hAnsi="GHEA Grapalat"/>
                <w:sz w:val="16"/>
              </w:rPr>
              <w:t>650</w:t>
            </w:r>
          </w:p>
        </w:tc>
        <w:tc>
          <w:tcPr>
            <w:tcW w:w="6458" w:type="dxa"/>
          </w:tcPr>
          <w:p w:rsidR="002A30F5" w:rsidRPr="00C561E8" w:rsidRDefault="002A30F5" w:rsidP="002A30F5">
            <w:pPr>
              <w:jc w:val="center"/>
            </w:pPr>
            <w:r w:rsidRPr="00C561E8">
              <w:t>Чай</w:t>
            </w:r>
          </w:p>
        </w:tc>
      </w:tr>
      <w:tr w:rsidR="002A30F5" w:rsidRPr="009044F1" w:rsidTr="000E04F1">
        <w:trPr>
          <w:jc w:val="center"/>
        </w:trPr>
        <w:tc>
          <w:tcPr>
            <w:tcW w:w="1530" w:type="dxa"/>
            <w:vAlign w:val="center"/>
          </w:tcPr>
          <w:p w:rsidR="002A30F5" w:rsidRPr="006D648A" w:rsidRDefault="00D0442E" w:rsidP="006D648A">
            <w:pPr>
              <w:pStyle w:val="23"/>
              <w:spacing w:line="240" w:lineRule="auto"/>
              <w:ind w:firstLine="0"/>
              <w:jc w:val="center"/>
              <w:rPr>
                <w:rFonts w:ascii="GHEA Grapalat" w:hAnsi="GHEA Grapalat"/>
                <w:lang w:val="en-US"/>
              </w:rPr>
            </w:pPr>
            <w:r>
              <w:rPr>
                <w:rFonts w:ascii="GHEA Grapalat" w:hAnsi="GHEA Grapalat"/>
                <w:lang w:val="en-US"/>
              </w:rPr>
              <w:t>6</w:t>
            </w:r>
          </w:p>
        </w:tc>
        <w:tc>
          <w:tcPr>
            <w:tcW w:w="1246" w:type="dxa"/>
            <w:vAlign w:val="center"/>
          </w:tcPr>
          <w:p w:rsidR="002A30F5" w:rsidRPr="00A71D81" w:rsidRDefault="002A30F5" w:rsidP="000E04F1">
            <w:pPr>
              <w:pStyle w:val="23"/>
              <w:spacing w:line="240" w:lineRule="auto"/>
              <w:ind w:firstLine="0"/>
              <w:jc w:val="center"/>
              <w:rPr>
                <w:rFonts w:ascii="GHEA Grapalat" w:hAnsi="GHEA Grapalat"/>
              </w:rPr>
            </w:pPr>
            <w:r>
              <w:rPr>
                <w:rFonts w:ascii="GHEA Grapalat" w:hAnsi="GHEA Grapalat"/>
              </w:rPr>
              <w:t>4000</w:t>
            </w:r>
          </w:p>
        </w:tc>
        <w:tc>
          <w:tcPr>
            <w:tcW w:w="6458" w:type="dxa"/>
          </w:tcPr>
          <w:p w:rsidR="002A30F5" w:rsidRPr="00C561E8" w:rsidRDefault="002A30F5" w:rsidP="002A30F5">
            <w:pPr>
              <w:jc w:val="center"/>
            </w:pPr>
            <w:r w:rsidRPr="00C561E8">
              <w:t>Красный перец</w:t>
            </w:r>
          </w:p>
        </w:tc>
      </w:tr>
      <w:tr w:rsidR="002A30F5" w:rsidRPr="009044F1" w:rsidTr="000E04F1">
        <w:trPr>
          <w:jc w:val="center"/>
        </w:trPr>
        <w:tc>
          <w:tcPr>
            <w:tcW w:w="1530" w:type="dxa"/>
            <w:vAlign w:val="center"/>
          </w:tcPr>
          <w:p w:rsidR="002A30F5" w:rsidRPr="006D648A" w:rsidRDefault="00D0442E" w:rsidP="006D648A">
            <w:pPr>
              <w:pStyle w:val="23"/>
              <w:spacing w:line="240" w:lineRule="auto"/>
              <w:ind w:firstLine="0"/>
              <w:jc w:val="center"/>
              <w:rPr>
                <w:rFonts w:ascii="GHEA Grapalat" w:hAnsi="GHEA Grapalat"/>
                <w:lang w:val="en-US"/>
              </w:rPr>
            </w:pPr>
            <w:r>
              <w:rPr>
                <w:rFonts w:ascii="GHEA Grapalat" w:hAnsi="GHEA Grapalat"/>
                <w:lang w:val="en-US"/>
              </w:rPr>
              <w:t>7</w:t>
            </w:r>
          </w:p>
        </w:tc>
        <w:tc>
          <w:tcPr>
            <w:tcW w:w="1246" w:type="dxa"/>
            <w:vAlign w:val="center"/>
          </w:tcPr>
          <w:p w:rsidR="002A30F5" w:rsidRPr="00A71D81" w:rsidRDefault="002A30F5" w:rsidP="000E04F1">
            <w:pPr>
              <w:pStyle w:val="23"/>
              <w:spacing w:line="240" w:lineRule="auto"/>
              <w:ind w:firstLine="0"/>
              <w:jc w:val="center"/>
              <w:rPr>
                <w:rFonts w:ascii="GHEA Grapalat" w:hAnsi="GHEA Grapalat"/>
                <w:sz w:val="16"/>
              </w:rPr>
            </w:pPr>
            <w:r>
              <w:rPr>
                <w:rFonts w:ascii="GHEA Grapalat" w:hAnsi="GHEA Grapalat"/>
                <w:sz w:val="16"/>
              </w:rPr>
              <w:t>180</w:t>
            </w:r>
          </w:p>
        </w:tc>
        <w:tc>
          <w:tcPr>
            <w:tcW w:w="6458" w:type="dxa"/>
          </w:tcPr>
          <w:p w:rsidR="002A30F5" w:rsidRPr="00C561E8" w:rsidRDefault="002A30F5" w:rsidP="002A30F5">
            <w:pPr>
              <w:jc w:val="center"/>
            </w:pPr>
            <w:r w:rsidRPr="00C561E8">
              <w:t>Кормовая соль</w:t>
            </w:r>
          </w:p>
        </w:tc>
      </w:tr>
      <w:tr w:rsidR="002A30F5" w:rsidRPr="009044F1" w:rsidTr="000E04F1">
        <w:trPr>
          <w:jc w:val="center"/>
        </w:trPr>
        <w:tc>
          <w:tcPr>
            <w:tcW w:w="1530" w:type="dxa"/>
            <w:vAlign w:val="center"/>
          </w:tcPr>
          <w:p w:rsidR="002A30F5" w:rsidRDefault="00D0442E" w:rsidP="006D648A">
            <w:pPr>
              <w:pStyle w:val="23"/>
              <w:spacing w:line="240" w:lineRule="auto"/>
              <w:ind w:firstLine="0"/>
              <w:jc w:val="center"/>
              <w:rPr>
                <w:rFonts w:ascii="GHEA Grapalat" w:hAnsi="GHEA Grapalat"/>
                <w:lang w:val="en-US"/>
              </w:rPr>
            </w:pPr>
            <w:r>
              <w:rPr>
                <w:rFonts w:ascii="GHEA Grapalat" w:hAnsi="GHEA Grapalat"/>
                <w:lang w:val="en-US"/>
              </w:rPr>
              <w:t>8</w:t>
            </w:r>
          </w:p>
        </w:tc>
        <w:tc>
          <w:tcPr>
            <w:tcW w:w="1246" w:type="dxa"/>
            <w:vAlign w:val="center"/>
          </w:tcPr>
          <w:p w:rsidR="002A30F5" w:rsidRPr="00A71D81" w:rsidRDefault="002A30F5" w:rsidP="000E04F1">
            <w:pPr>
              <w:pStyle w:val="23"/>
              <w:spacing w:line="240" w:lineRule="auto"/>
              <w:ind w:firstLine="0"/>
              <w:jc w:val="center"/>
              <w:rPr>
                <w:rFonts w:ascii="GHEA Grapalat" w:hAnsi="GHEA Grapalat"/>
                <w:sz w:val="16"/>
              </w:rPr>
            </w:pPr>
            <w:r>
              <w:rPr>
                <w:rFonts w:ascii="GHEA Grapalat" w:hAnsi="GHEA Grapalat"/>
                <w:sz w:val="16"/>
              </w:rPr>
              <w:t>350</w:t>
            </w:r>
          </w:p>
        </w:tc>
        <w:tc>
          <w:tcPr>
            <w:tcW w:w="6458" w:type="dxa"/>
          </w:tcPr>
          <w:p w:rsidR="002A30F5" w:rsidRPr="00C561E8" w:rsidRDefault="002A30F5" w:rsidP="002A30F5">
            <w:pPr>
              <w:jc w:val="center"/>
            </w:pPr>
            <w:r w:rsidRPr="00C561E8">
              <w:t>Пищевая сода</w:t>
            </w:r>
          </w:p>
        </w:tc>
      </w:tr>
      <w:tr w:rsidR="002A30F5" w:rsidRPr="009044F1" w:rsidTr="000E04F1">
        <w:trPr>
          <w:jc w:val="center"/>
        </w:trPr>
        <w:tc>
          <w:tcPr>
            <w:tcW w:w="1530" w:type="dxa"/>
            <w:vAlign w:val="center"/>
          </w:tcPr>
          <w:p w:rsidR="002A30F5" w:rsidRDefault="00D0442E" w:rsidP="002A30F5">
            <w:pPr>
              <w:pStyle w:val="23"/>
              <w:spacing w:line="240" w:lineRule="auto"/>
              <w:ind w:firstLine="0"/>
              <w:jc w:val="center"/>
              <w:rPr>
                <w:rFonts w:ascii="GHEA Grapalat" w:hAnsi="GHEA Grapalat"/>
                <w:lang w:val="en-US"/>
              </w:rPr>
            </w:pPr>
            <w:r>
              <w:rPr>
                <w:rFonts w:ascii="GHEA Grapalat" w:hAnsi="GHEA Grapalat"/>
                <w:lang w:val="en-US"/>
              </w:rPr>
              <w:t>9</w:t>
            </w:r>
          </w:p>
        </w:tc>
        <w:tc>
          <w:tcPr>
            <w:tcW w:w="1246" w:type="dxa"/>
            <w:vAlign w:val="center"/>
          </w:tcPr>
          <w:p w:rsidR="002A30F5" w:rsidRPr="00A71D81" w:rsidRDefault="002A30F5" w:rsidP="000E04F1">
            <w:pPr>
              <w:pStyle w:val="23"/>
              <w:spacing w:line="240" w:lineRule="auto"/>
              <w:ind w:firstLine="0"/>
              <w:jc w:val="center"/>
              <w:rPr>
                <w:rFonts w:ascii="GHEA Grapalat" w:hAnsi="GHEA Grapalat"/>
              </w:rPr>
            </w:pPr>
            <w:r>
              <w:rPr>
                <w:rFonts w:ascii="GHEA Grapalat" w:hAnsi="GHEA Grapalat"/>
              </w:rPr>
              <w:t>300</w:t>
            </w:r>
          </w:p>
        </w:tc>
        <w:tc>
          <w:tcPr>
            <w:tcW w:w="6458" w:type="dxa"/>
          </w:tcPr>
          <w:p w:rsidR="002A30F5" w:rsidRPr="00C561E8" w:rsidRDefault="002A30F5" w:rsidP="002A30F5">
            <w:pPr>
              <w:jc w:val="center"/>
            </w:pPr>
            <w:r w:rsidRPr="00C561E8">
              <w:t>Дрожжи</w:t>
            </w:r>
          </w:p>
        </w:tc>
      </w:tr>
      <w:tr w:rsidR="002A30F5" w:rsidRPr="002E2759" w:rsidTr="000E04F1">
        <w:trPr>
          <w:jc w:val="center"/>
        </w:trPr>
        <w:tc>
          <w:tcPr>
            <w:tcW w:w="1530" w:type="dxa"/>
            <w:tcBorders>
              <w:top w:val="single" w:sz="4" w:space="0" w:color="auto"/>
              <w:left w:val="single" w:sz="4" w:space="0" w:color="auto"/>
              <w:bottom w:val="single" w:sz="4" w:space="0" w:color="auto"/>
              <w:right w:val="single" w:sz="4" w:space="0" w:color="auto"/>
            </w:tcBorders>
            <w:vAlign w:val="center"/>
          </w:tcPr>
          <w:p w:rsidR="002A30F5" w:rsidRPr="002A30F5" w:rsidRDefault="00D0442E" w:rsidP="00D0442E">
            <w:pPr>
              <w:pStyle w:val="23"/>
              <w:spacing w:line="240" w:lineRule="auto"/>
              <w:ind w:firstLine="0"/>
              <w:jc w:val="center"/>
              <w:rPr>
                <w:rFonts w:ascii="GHEA Grapalat" w:hAnsi="GHEA Grapalat"/>
                <w:lang w:val="en-US"/>
              </w:rPr>
            </w:pPr>
            <w:r>
              <w:rPr>
                <w:rFonts w:ascii="GHEA Grapalat" w:hAnsi="GHEA Grapalat"/>
                <w:lang w:val="en-US"/>
              </w:rPr>
              <w:t>10</w:t>
            </w:r>
          </w:p>
        </w:tc>
        <w:tc>
          <w:tcPr>
            <w:tcW w:w="1246" w:type="dxa"/>
            <w:tcBorders>
              <w:top w:val="single" w:sz="4" w:space="0" w:color="auto"/>
              <w:left w:val="single" w:sz="4" w:space="0" w:color="auto"/>
              <w:bottom w:val="single" w:sz="4" w:space="0" w:color="auto"/>
              <w:right w:val="single" w:sz="4" w:space="0" w:color="auto"/>
            </w:tcBorders>
            <w:vAlign w:val="center"/>
          </w:tcPr>
          <w:p w:rsidR="002A30F5" w:rsidRPr="00A71D81" w:rsidRDefault="002A30F5" w:rsidP="000E04F1">
            <w:pPr>
              <w:pStyle w:val="23"/>
              <w:spacing w:line="240" w:lineRule="auto"/>
              <w:ind w:firstLine="0"/>
              <w:jc w:val="center"/>
              <w:rPr>
                <w:rFonts w:ascii="GHEA Grapalat" w:hAnsi="GHEA Grapalat"/>
                <w:sz w:val="16"/>
              </w:rPr>
            </w:pPr>
            <w:r>
              <w:rPr>
                <w:rFonts w:ascii="GHEA Grapalat" w:hAnsi="GHEA Grapalat"/>
                <w:sz w:val="16"/>
              </w:rPr>
              <w:t>1200</w:t>
            </w:r>
          </w:p>
        </w:tc>
        <w:tc>
          <w:tcPr>
            <w:tcW w:w="6458" w:type="dxa"/>
            <w:tcBorders>
              <w:top w:val="single" w:sz="4" w:space="0" w:color="auto"/>
              <w:left w:val="single" w:sz="4" w:space="0" w:color="auto"/>
              <w:bottom w:val="single" w:sz="4" w:space="0" w:color="auto"/>
              <w:right w:val="single" w:sz="4" w:space="0" w:color="auto"/>
            </w:tcBorders>
          </w:tcPr>
          <w:p w:rsidR="002A30F5" w:rsidRPr="00C561E8" w:rsidRDefault="002A30F5" w:rsidP="002A30F5">
            <w:pPr>
              <w:jc w:val="center"/>
            </w:pPr>
            <w:r w:rsidRPr="00C561E8">
              <w:t>Гречиха</w:t>
            </w:r>
          </w:p>
        </w:tc>
      </w:tr>
      <w:tr w:rsidR="002A30F5" w:rsidRPr="002E2759" w:rsidTr="000E04F1">
        <w:trPr>
          <w:jc w:val="center"/>
        </w:trPr>
        <w:tc>
          <w:tcPr>
            <w:tcW w:w="1530" w:type="dxa"/>
            <w:tcBorders>
              <w:top w:val="single" w:sz="4" w:space="0" w:color="auto"/>
              <w:left w:val="single" w:sz="4" w:space="0" w:color="auto"/>
              <w:bottom w:val="single" w:sz="4" w:space="0" w:color="auto"/>
              <w:right w:val="single" w:sz="4" w:space="0" w:color="auto"/>
            </w:tcBorders>
            <w:vAlign w:val="center"/>
          </w:tcPr>
          <w:p w:rsidR="002A30F5" w:rsidRPr="002A30F5" w:rsidRDefault="00D0442E" w:rsidP="002A30F5">
            <w:pPr>
              <w:pStyle w:val="23"/>
              <w:spacing w:line="240" w:lineRule="auto"/>
              <w:ind w:firstLine="0"/>
              <w:jc w:val="center"/>
              <w:rPr>
                <w:rFonts w:ascii="GHEA Grapalat" w:hAnsi="GHEA Grapalat"/>
                <w:lang w:val="en-US"/>
              </w:rPr>
            </w:pPr>
            <w:r>
              <w:rPr>
                <w:rFonts w:ascii="GHEA Grapalat" w:hAnsi="GHEA Grapalat"/>
                <w:lang w:val="en-US"/>
              </w:rPr>
              <w:t>11</w:t>
            </w:r>
          </w:p>
        </w:tc>
        <w:tc>
          <w:tcPr>
            <w:tcW w:w="1246" w:type="dxa"/>
            <w:tcBorders>
              <w:top w:val="single" w:sz="4" w:space="0" w:color="auto"/>
              <w:left w:val="single" w:sz="4" w:space="0" w:color="auto"/>
              <w:bottom w:val="single" w:sz="4" w:space="0" w:color="auto"/>
              <w:right w:val="single" w:sz="4" w:space="0" w:color="auto"/>
            </w:tcBorders>
            <w:vAlign w:val="center"/>
          </w:tcPr>
          <w:p w:rsidR="002A30F5" w:rsidRPr="00A71D81" w:rsidRDefault="002A30F5" w:rsidP="000E04F1">
            <w:pPr>
              <w:pStyle w:val="23"/>
              <w:spacing w:line="240" w:lineRule="auto"/>
              <w:ind w:firstLine="0"/>
              <w:jc w:val="center"/>
              <w:rPr>
                <w:rFonts w:ascii="GHEA Grapalat" w:hAnsi="GHEA Grapalat"/>
              </w:rPr>
            </w:pPr>
            <w:r>
              <w:rPr>
                <w:rFonts w:ascii="GHEA Grapalat" w:hAnsi="GHEA Grapalat"/>
              </w:rPr>
              <w:t>450</w:t>
            </w:r>
          </w:p>
        </w:tc>
        <w:tc>
          <w:tcPr>
            <w:tcW w:w="6458" w:type="dxa"/>
            <w:tcBorders>
              <w:top w:val="single" w:sz="4" w:space="0" w:color="auto"/>
              <w:left w:val="single" w:sz="4" w:space="0" w:color="auto"/>
              <w:bottom w:val="single" w:sz="4" w:space="0" w:color="auto"/>
              <w:right w:val="single" w:sz="4" w:space="0" w:color="auto"/>
            </w:tcBorders>
          </w:tcPr>
          <w:p w:rsidR="002A30F5" w:rsidRPr="00C561E8" w:rsidRDefault="002A30F5" w:rsidP="002A30F5">
            <w:pPr>
              <w:jc w:val="center"/>
            </w:pPr>
            <w:r w:rsidRPr="00C561E8">
              <w:t>Пшеничное зерно</w:t>
            </w:r>
          </w:p>
        </w:tc>
      </w:tr>
      <w:tr w:rsidR="002A30F5" w:rsidRPr="002E2759" w:rsidTr="000E04F1">
        <w:trPr>
          <w:jc w:val="center"/>
        </w:trPr>
        <w:tc>
          <w:tcPr>
            <w:tcW w:w="1530" w:type="dxa"/>
            <w:tcBorders>
              <w:top w:val="single" w:sz="4" w:space="0" w:color="auto"/>
              <w:left w:val="single" w:sz="4" w:space="0" w:color="auto"/>
              <w:bottom w:val="single" w:sz="4" w:space="0" w:color="auto"/>
              <w:right w:val="single" w:sz="4" w:space="0" w:color="auto"/>
            </w:tcBorders>
            <w:vAlign w:val="center"/>
          </w:tcPr>
          <w:p w:rsidR="002A30F5" w:rsidRPr="002A30F5" w:rsidRDefault="00D0442E" w:rsidP="002A30F5">
            <w:pPr>
              <w:pStyle w:val="23"/>
              <w:spacing w:line="240" w:lineRule="auto"/>
              <w:ind w:firstLine="0"/>
              <w:jc w:val="center"/>
              <w:rPr>
                <w:rFonts w:ascii="GHEA Grapalat" w:hAnsi="GHEA Grapalat"/>
                <w:lang w:val="en-US"/>
              </w:rPr>
            </w:pPr>
            <w:r>
              <w:rPr>
                <w:rFonts w:ascii="GHEA Grapalat" w:hAnsi="GHEA Grapalat"/>
                <w:lang w:val="en-US"/>
              </w:rPr>
              <w:t>12</w:t>
            </w:r>
          </w:p>
        </w:tc>
        <w:tc>
          <w:tcPr>
            <w:tcW w:w="1246" w:type="dxa"/>
            <w:tcBorders>
              <w:top w:val="single" w:sz="4" w:space="0" w:color="auto"/>
              <w:left w:val="single" w:sz="4" w:space="0" w:color="auto"/>
              <w:bottom w:val="single" w:sz="4" w:space="0" w:color="auto"/>
              <w:right w:val="single" w:sz="4" w:space="0" w:color="auto"/>
            </w:tcBorders>
            <w:vAlign w:val="center"/>
          </w:tcPr>
          <w:p w:rsidR="002A30F5" w:rsidRPr="00A71D81" w:rsidRDefault="002A30F5" w:rsidP="000E04F1">
            <w:pPr>
              <w:pStyle w:val="23"/>
              <w:spacing w:line="240" w:lineRule="auto"/>
              <w:ind w:firstLine="0"/>
              <w:jc w:val="center"/>
              <w:rPr>
                <w:rFonts w:ascii="GHEA Grapalat" w:hAnsi="GHEA Grapalat"/>
                <w:sz w:val="16"/>
              </w:rPr>
            </w:pPr>
            <w:r>
              <w:rPr>
                <w:rFonts w:ascii="GHEA Grapalat" w:hAnsi="GHEA Grapalat"/>
                <w:sz w:val="16"/>
              </w:rPr>
              <w:t>600</w:t>
            </w:r>
          </w:p>
        </w:tc>
        <w:tc>
          <w:tcPr>
            <w:tcW w:w="6458" w:type="dxa"/>
            <w:tcBorders>
              <w:top w:val="single" w:sz="4" w:space="0" w:color="auto"/>
              <w:left w:val="single" w:sz="4" w:space="0" w:color="auto"/>
              <w:bottom w:val="single" w:sz="4" w:space="0" w:color="auto"/>
              <w:right w:val="single" w:sz="4" w:space="0" w:color="auto"/>
            </w:tcBorders>
          </w:tcPr>
          <w:p w:rsidR="002A30F5" w:rsidRPr="00D0442E" w:rsidRDefault="002A30F5" w:rsidP="00D0442E">
            <w:pPr>
              <w:jc w:val="center"/>
              <w:rPr>
                <w:lang w:val="en-US"/>
              </w:rPr>
            </w:pPr>
            <w:r w:rsidRPr="00C561E8">
              <w:t>Рис</w:t>
            </w:r>
          </w:p>
        </w:tc>
      </w:tr>
      <w:tr w:rsidR="002A30F5" w:rsidRPr="002E2759" w:rsidTr="000E04F1">
        <w:trPr>
          <w:jc w:val="center"/>
        </w:trPr>
        <w:tc>
          <w:tcPr>
            <w:tcW w:w="1530" w:type="dxa"/>
            <w:tcBorders>
              <w:top w:val="single" w:sz="4" w:space="0" w:color="auto"/>
              <w:left w:val="single" w:sz="4" w:space="0" w:color="auto"/>
              <w:bottom w:val="single" w:sz="4" w:space="0" w:color="auto"/>
              <w:right w:val="single" w:sz="4" w:space="0" w:color="auto"/>
            </w:tcBorders>
            <w:vAlign w:val="center"/>
          </w:tcPr>
          <w:p w:rsidR="002A30F5" w:rsidRPr="002A30F5" w:rsidRDefault="00D0442E" w:rsidP="002A30F5">
            <w:pPr>
              <w:pStyle w:val="23"/>
              <w:spacing w:line="240" w:lineRule="auto"/>
              <w:ind w:firstLine="0"/>
              <w:jc w:val="center"/>
              <w:rPr>
                <w:rFonts w:ascii="GHEA Grapalat" w:hAnsi="GHEA Grapalat"/>
                <w:lang w:val="en-US"/>
              </w:rPr>
            </w:pPr>
            <w:r>
              <w:rPr>
                <w:rFonts w:ascii="GHEA Grapalat" w:hAnsi="GHEA Grapalat"/>
                <w:lang w:val="en-US"/>
              </w:rPr>
              <w:t>13</w:t>
            </w:r>
          </w:p>
        </w:tc>
        <w:tc>
          <w:tcPr>
            <w:tcW w:w="1246" w:type="dxa"/>
            <w:tcBorders>
              <w:top w:val="single" w:sz="4" w:space="0" w:color="auto"/>
              <w:left w:val="single" w:sz="4" w:space="0" w:color="auto"/>
              <w:bottom w:val="single" w:sz="4" w:space="0" w:color="auto"/>
              <w:right w:val="single" w:sz="4" w:space="0" w:color="auto"/>
            </w:tcBorders>
            <w:vAlign w:val="center"/>
          </w:tcPr>
          <w:p w:rsidR="002A30F5" w:rsidRPr="00A71D81" w:rsidRDefault="002A30F5" w:rsidP="000E04F1">
            <w:pPr>
              <w:pStyle w:val="23"/>
              <w:spacing w:line="240" w:lineRule="auto"/>
              <w:ind w:firstLine="0"/>
              <w:jc w:val="center"/>
              <w:rPr>
                <w:rFonts w:ascii="GHEA Grapalat" w:hAnsi="GHEA Grapalat"/>
                <w:sz w:val="16"/>
              </w:rPr>
            </w:pPr>
            <w:r>
              <w:rPr>
                <w:rFonts w:ascii="GHEA Grapalat" w:hAnsi="GHEA Grapalat"/>
                <w:sz w:val="16"/>
              </w:rPr>
              <w:t>450</w:t>
            </w:r>
          </w:p>
        </w:tc>
        <w:tc>
          <w:tcPr>
            <w:tcW w:w="6458" w:type="dxa"/>
            <w:tcBorders>
              <w:top w:val="single" w:sz="4" w:space="0" w:color="auto"/>
              <w:left w:val="single" w:sz="4" w:space="0" w:color="auto"/>
              <w:bottom w:val="single" w:sz="4" w:space="0" w:color="auto"/>
              <w:right w:val="single" w:sz="4" w:space="0" w:color="auto"/>
            </w:tcBorders>
          </w:tcPr>
          <w:p w:rsidR="002A30F5" w:rsidRPr="00C561E8" w:rsidRDefault="00DE5703" w:rsidP="002A30F5">
            <w:pPr>
              <w:jc w:val="center"/>
            </w:pPr>
            <w:r w:rsidRPr="006E6950">
              <w:t>Частота</w:t>
            </w:r>
          </w:p>
        </w:tc>
      </w:tr>
      <w:tr w:rsidR="002A30F5" w:rsidRPr="002E2759" w:rsidTr="000E04F1">
        <w:trPr>
          <w:jc w:val="center"/>
        </w:trPr>
        <w:tc>
          <w:tcPr>
            <w:tcW w:w="1530" w:type="dxa"/>
            <w:tcBorders>
              <w:top w:val="single" w:sz="4" w:space="0" w:color="auto"/>
              <w:left w:val="single" w:sz="4" w:space="0" w:color="auto"/>
              <w:bottom w:val="single" w:sz="4" w:space="0" w:color="auto"/>
              <w:right w:val="single" w:sz="4" w:space="0" w:color="auto"/>
            </w:tcBorders>
            <w:vAlign w:val="center"/>
          </w:tcPr>
          <w:p w:rsidR="002A30F5" w:rsidRPr="006D648A" w:rsidRDefault="00D0442E" w:rsidP="002A30F5">
            <w:pPr>
              <w:pStyle w:val="23"/>
              <w:spacing w:line="240" w:lineRule="auto"/>
              <w:ind w:firstLine="0"/>
              <w:jc w:val="center"/>
              <w:rPr>
                <w:rFonts w:ascii="GHEA Grapalat" w:hAnsi="GHEA Grapalat"/>
                <w:lang w:val="en-US"/>
              </w:rPr>
            </w:pPr>
            <w:r>
              <w:rPr>
                <w:rFonts w:ascii="GHEA Grapalat" w:hAnsi="GHEA Grapalat"/>
                <w:lang w:val="en-US"/>
              </w:rPr>
              <w:t>14</w:t>
            </w:r>
          </w:p>
        </w:tc>
        <w:tc>
          <w:tcPr>
            <w:tcW w:w="1246" w:type="dxa"/>
            <w:tcBorders>
              <w:top w:val="single" w:sz="4" w:space="0" w:color="auto"/>
              <w:left w:val="single" w:sz="4" w:space="0" w:color="auto"/>
              <w:bottom w:val="single" w:sz="4" w:space="0" w:color="auto"/>
              <w:right w:val="single" w:sz="4" w:space="0" w:color="auto"/>
            </w:tcBorders>
            <w:vAlign w:val="center"/>
          </w:tcPr>
          <w:p w:rsidR="002A30F5" w:rsidRPr="00A71D81" w:rsidRDefault="002A30F5" w:rsidP="000E04F1">
            <w:pPr>
              <w:pStyle w:val="23"/>
              <w:spacing w:line="240" w:lineRule="auto"/>
              <w:ind w:firstLine="0"/>
              <w:jc w:val="center"/>
              <w:rPr>
                <w:rFonts w:ascii="GHEA Grapalat" w:hAnsi="GHEA Grapalat"/>
              </w:rPr>
            </w:pPr>
            <w:r>
              <w:rPr>
                <w:rFonts w:ascii="GHEA Grapalat" w:hAnsi="GHEA Grapalat"/>
              </w:rPr>
              <w:t>3800</w:t>
            </w:r>
          </w:p>
        </w:tc>
        <w:tc>
          <w:tcPr>
            <w:tcW w:w="6458" w:type="dxa"/>
            <w:tcBorders>
              <w:top w:val="single" w:sz="4" w:space="0" w:color="auto"/>
              <w:left w:val="single" w:sz="4" w:space="0" w:color="auto"/>
              <w:bottom w:val="single" w:sz="4" w:space="0" w:color="auto"/>
              <w:right w:val="single" w:sz="4" w:space="0" w:color="auto"/>
            </w:tcBorders>
          </w:tcPr>
          <w:p w:rsidR="002A30F5" w:rsidRPr="00C561E8" w:rsidRDefault="002A30F5" w:rsidP="002A30F5">
            <w:pPr>
              <w:jc w:val="center"/>
            </w:pPr>
            <w:r w:rsidRPr="00C561E8">
              <w:t>Масло</w:t>
            </w:r>
          </w:p>
        </w:tc>
      </w:tr>
      <w:tr w:rsidR="002A30F5" w:rsidRPr="002E2759" w:rsidTr="000E04F1">
        <w:trPr>
          <w:jc w:val="center"/>
        </w:trPr>
        <w:tc>
          <w:tcPr>
            <w:tcW w:w="1530" w:type="dxa"/>
            <w:tcBorders>
              <w:top w:val="single" w:sz="4" w:space="0" w:color="auto"/>
              <w:left w:val="single" w:sz="4" w:space="0" w:color="auto"/>
              <w:bottom w:val="single" w:sz="4" w:space="0" w:color="auto"/>
              <w:right w:val="single" w:sz="4" w:space="0" w:color="auto"/>
            </w:tcBorders>
            <w:vAlign w:val="center"/>
          </w:tcPr>
          <w:p w:rsidR="002A30F5" w:rsidRPr="006D648A" w:rsidRDefault="00D0442E" w:rsidP="002A30F5">
            <w:pPr>
              <w:pStyle w:val="23"/>
              <w:spacing w:line="240" w:lineRule="auto"/>
              <w:ind w:firstLine="0"/>
              <w:jc w:val="center"/>
              <w:rPr>
                <w:rFonts w:ascii="GHEA Grapalat" w:hAnsi="GHEA Grapalat"/>
                <w:lang w:val="en-US"/>
              </w:rPr>
            </w:pPr>
            <w:r>
              <w:rPr>
                <w:rFonts w:ascii="GHEA Grapalat" w:hAnsi="GHEA Grapalat"/>
                <w:lang w:val="en-US"/>
              </w:rPr>
              <w:t>15</w:t>
            </w:r>
          </w:p>
        </w:tc>
        <w:tc>
          <w:tcPr>
            <w:tcW w:w="1246" w:type="dxa"/>
            <w:tcBorders>
              <w:top w:val="single" w:sz="4" w:space="0" w:color="auto"/>
              <w:left w:val="single" w:sz="4" w:space="0" w:color="auto"/>
              <w:bottom w:val="single" w:sz="4" w:space="0" w:color="auto"/>
              <w:right w:val="single" w:sz="4" w:space="0" w:color="auto"/>
            </w:tcBorders>
            <w:vAlign w:val="center"/>
          </w:tcPr>
          <w:p w:rsidR="002A30F5" w:rsidRPr="00A71D81" w:rsidRDefault="002A30F5" w:rsidP="000E04F1">
            <w:pPr>
              <w:pStyle w:val="23"/>
              <w:spacing w:line="240" w:lineRule="auto"/>
              <w:ind w:firstLine="0"/>
              <w:jc w:val="center"/>
              <w:rPr>
                <w:rFonts w:ascii="GHEA Grapalat" w:hAnsi="GHEA Grapalat"/>
                <w:sz w:val="16"/>
              </w:rPr>
            </w:pPr>
            <w:r>
              <w:rPr>
                <w:rFonts w:ascii="GHEA Grapalat" w:hAnsi="GHEA Grapalat"/>
                <w:sz w:val="16"/>
              </w:rPr>
              <w:t>670</w:t>
            </w:r>
          </w:p>
        </w:tc>
        <w:tc>
          <w:tcPr>
            <w:tcW w:w="6458" w:type="dxa"/>
            <w:tcBorders>
              <w:top w:val="single" w:sz="4" w:space="0" w:color="auto"/>
              <w:left w:val="single" w:sz="4" w:space="0" w:color="auto"/>
              <w:bottom w:val="single" w:sz="4" w:space="0" w:color="auto"/>
              <w:right w:val="single" w:sz="4" w:space="0" w:color="auto"/>
            </w:tcBorders>
          </w:tcPr>
          <w:p w:rsidR="002A30F5" w:rsidRPr="00C561E8" w:rsidRDefault="00DE5703" w:rsidP="002A30F5">
            <w:pPr>
              <w:jc w:val="center"/>
            </w:pPr>
            <w:r w:rsidRPr="00DE5703">
              <w:t>сметана</w:t>
            </w:r>
          </w:p>
        </w:tc>
      </w:tr>
      <w:tr w:rsidR="002A30F5" w:rsidRPr="002E2759" w:rsidTr="000E04F1">
        <w:trPr>
          <w:jc w:val="center"/>
        </w:trPr>
        <w:tc>
          <w:tcPr>
            <w:tcW w:w="1530" w:type="dxa"/>
            <w:tcBorders>
              <w:top w:val="single" w:sz="4" w:space="0" w:color="auto"/>
              <w:left w:val="single" w:sz="4" w:space="0" w:color="auto"/>
              <w:bottom w:val="single" w:sz="4" w:space="0" w:color="auto"/>
              <w:right w:val="single" w:sz="4" w:space="0" w:color="auto"/>
            </w:tcBorders>
            <w:vAlign w:val="center"/>
          </w:tcPr>
          <w:p w:rsidR="002A30F5" w:rsidRPr="006D648A" w:rsidRDefault="00D0442E" w:rsidP="002A30F5">
            <w:pPr>
              <w:pStyle w:val="23"/>
              <w:spacing w:line="240" w:lineRule="auto"/>
              <w:ind w:firstLine="0"/>
              <w:jc w:val="center"/>
              <w:rPr>
                <w:rFonts w:ascii="GHEA Grapalat" w:hAnsi="GHEA Grapalat"/>
                <w:lang w:val="en-US"/>
              </w:rPr>
            </w:pPr>
            <w:r>
              <w:rPr>
                <w:rFonts w:ascii="GHEA Grapalat" w:hAnsi="GHEA Grapalat"/>
                <w:lang w:val="en-US"/>
              </w:rPr>
              <w:t>16</w:t>
            </w:r>
          </w:p>
        </w:tc>
        <w:tc>
          <w:tcPr>
            <w:tcW w:w="1246" w:type="dxa"/>
            <w:tcBorders>
              <w:top w:val="single" w:sz="4" w:space="0" w:color="auto"/>
              <w:left w:val="single" w:sz="4" w:space="0" w:color="auto"/>
              <w:bottom w:val="single" w:sz="4" w:space="0" w:color="auto"/>
              <w:right w:val="single" w:sz="4" w:space="0" w:color="auto"/>
            </w:tcBorders>
            <w:vAlign w:val="center"/>
          </w:tcPr>
          <w:p w:rsidR="002A30F5" w:rsidRPr="00A71D81" w:rsidRDefault="002A30F5" w:rsidP="000E04F1">
            <w:pPr>
              <w:pStyle w:val="23"/>
              <w:spacing w:line="240" w:lineRule="auto"/>
              <w:ind w:firstLine="0"/>
              <w:jc w:val="center"/>
              <w:rPr>
                <w:rFonts w:ascii="GHEA Grapalat" w:hAnsi="GHEA Grapalat"/>
              </w:rPr>
            </w:pPr>
            <w:r>
              <w:rPr>
                <w:rFonts w:ascii="GHEA Grapalat" w:hAnsi="GHEA Grapalat"/>
              </w:rPr>
              <w:t>2450</w:t>
            </w:r>
          </w:p>
        </w:tc>
        <w:tc>
          <w:tcPr>
            <w:tcW w:w="6458" w:type="dxa"/>
            <w:tcBorders>
              <w:top w:val="single" w:sz="4" w:space="0" w:color="auto"/>
              <w:left w:val="single" w:sz="4" w:space="0" w:color="auto"/>
              <w:bottom w:val="single" w:sz="4" w:space="0" w:color="auto"/>
              <w:right w:val="single" w:sz="4" w:space="0" w:color="auto"/>
            </w:tcBorders>
          </w:tcPr>
          <w:p w:rsidR="002A30F5" w:rsidRPr="00C561E8" w:rsidRDefault="002A30F5" w:rsidP="002A30F5">
            <w:pPr>
              <w:jc w:val="center"/>
            </w:pPr>
            <w:r w:rsidRPr="00C561E8">
              <w:t xml:space="preserve">Сыр </w:t>
            </w:r>
            <w:proofErr w:type="gramStart"/>
            <w:r w:rsidRPr="00C561E8">
              <w:t>Чанах</w:t>
            </w:r>
            <w:proofErr w:type="gramEnd"/>
          </w:p>
        </w:tc>
      </w:tr>
      <w:tr w:rsidR="002A30F5" w:rsidRPr="002E2759" w:rsidTr="000E04F1">
        <w:trPr>
          <w:jc w:val="center"/>
        </w:trPr>
        <w:tc>
          <w:tcPr>
            <w:tcW w:w="1530" w:type="dxa"/>
            <w:tcBorders>
              <w:top w:val="single" w:sz="4" w:space="0" w:color="auto"/>
              <w:left w:val="single" w:sz="4" w:space="0" w:color="auto"/>
              <w:bottom w:val="single" w:sz="4" w:space="0" w:color="auto"/>
              <w:right w:val="single" w:sz="4" w:space="0" w:color="auto"/>
            </w:tcBorders>
            <w:vAlign w:val="center"/>
          </w:tcPr>
          <w:p w:rsidR="002A30F5" w:rsidRDefault="00D0442E" w:rsidP="002A30F5">
            <w:pPr>
              <w:pStyle w:val="23"/>
              <w:spacing w:line="240" w:lineRule="auto"/>
              <w:ind w:firstLine="0"/>
              <w:jc w:val="center"/>
              <w:rPr>
                <w:rFonts w:ascii="GHEA Grapalat" w:hAnsi="GHEA Grapalat"/>
                <w:lang w:val="en-US"/>
              </w:rPr>
            </w:pPr>
            <w:r>
              <w:rPr>
                <w:rFonts w:ascii="GHEA Grapalat" w:hAnsi="GHEA Grapalat"/>
                <w:lang w:val="en-US"/>
              </w:rPr>
              <w:t>17</w:t>
            </w:r>
          </w:p>
        </w:tc>
        <w:tc>
          <w:tcPr>
            <w:tcW w:w="1246" w:type="dxa"/>
            <w:tcBorders>
              <w:top w:val="single" w:sz="4" w:space="0" w:color="auto"/>
              <w:left w:val="single" w:sz="4" w:space="0" w:color="auto"/>
              <w:bottom w:val="single" w:sz="4" w:space="0" w:color="auto"/>
              <w:right w:val="single" w:sz="4" w:space="0" w:color="auto"/>
            </w:tcBorders>
            <w:vAlign w:val="center"/>
          </w:tcPr>
          <w:p w:rsidR="002A30F5" w:rsidRPr="00A71D81" w:rsidRDefault="002A30F5" w:rsidP="000E04F1">
            <w:pPr>
              <w:pStyle w:val="23"/>
              <w:spacing w:line="240" w:lineRule="auto"/>
              <w:ind w:firstLine="0"/>
              <w:jc w:val="center"/>
              <w:rPr>
                <w:rFonts w:ascii="GHEA Grapalat" w:hAnsi="GHEA Grapalat"/>
                <w:sz w:val="16"/>
              </w:rPr>
            </w:pPr>
            <w:r>
              <w:rPr>
                <w:rFonts w:ascii="GHEA Grapalat" w:hAnsi="GHEA Grapalat"/>
                <w:sz w:val="16"/>
              </w:rPr>
              <w:t>300</w:t>
            </w:r>
          </w:p>
        </w:tc>
        <w:tc>
          <w:tcPr>
            <w:tcW w:w="6458" w:type="dxa"/>
            <w:tcBorders>
              <w:top w:val="single" w:sz="4" w:space="0" w:color="auto"/>
              <w:left w:val="single" w:sz="4" w:space="0" w:color="auto"/>
              <w:bottom w:val="single" w:sz="4" w:space="0" w:color="auto"/>
              <w:right w:val="single" w:sz="4" w:space="0" w:color="auto"/>
            </w:tcBorders>
          </w:tcPr>
          <w:p w:rsidR="002A30F5" w:rsidRPr="00C561E8" w:rsidRDefault="002A30F5" w:rsidP="002A30F5">
            <w:pPr>
              <w:jc w:val="center"/>
            </w:pPr>
            <w:r w:rsidRPr="00C561E8">
              <w:t>Молоко</w:t>
            </w:r>
          </w:p>
        </w:tc>
      </w:tr>
      <w:tr w:rsidR="002A30F5" w:rsidRPr="002E2759" w:rsidTr="000E04F1">
        <w:trPr>
          <w:jc w:val="center"/>
        </w:trPr>
        <w:tc>
          <w:tcPr>
            <w:tcW w:w="1530" w:type="dxa"/>
            <w:tcBorders>
              <w:top w:val="single" w:sz="4" w:space="0" w:color="auto"/>
              <w:left w:val="single" w:sz="4" w:space="0" w:color="auto"/>
              <w:bottom w:val="single" w:sz="4" w:space="0" w:color="auto"/>
              <w:right w:val="single" w:sz="4" w:space="0" w:color="auto"/>
            </w:tcBorders>
            <w:vAlign w:val="center"/>
          </w:tcPr>
          <w:p w:rsidR="002A30F5" w:rsidRPr="002A30F5" w:rsidRDefault="00D0442E" w:rsidP="002A30F5">
            <w:pPr>
              <w:pStyle w:val="23"/>
              <w:spacing w:line="240" w:lineRule="auto"/>
              <w:ind w:firstLine="0"/>
              <w:jc w:val="center"/>
              <w:rPr>
                <w:rFonts w:ascii="GHEA Grapalat" w:hAnsi="GHEA Grapalat"/>
                <w:lang w:val="en-US"/>
              </w:rPr>
            </w:pPr>
            <w:r>
              <w:rPr>
                <w:rFonts w:ascii="GHEA Grapalat" w:hAnsi="GHEA Grapalat"/>
                <w:lang w:val="en-US"/>
              </w:rPr>
              <w:t>18</w:t>
            </w:r>
          </w:p>
        </w:tc>
        <w:tc>
          <w:tcPr>
            <w:tcW w:w="1246" w:type="dxa"/>
            <w:tcBorders>
              <w:top w:val="single" w:sz="4" w:space="0" w:color="auto"/>
              <w:left w:val="single" w:sz="4" w:space="0" w:color="auto"/>
              <w:bottom w:val="single" w:sz="4" w:space="0" w:color="auto"/>
              <w:right w:val="single" w:sz="4" w:space="0" w:color="auto"/>
            </w:tcBorders>
            <w:vAlign w:val="center"/>
          </w:tcPr>
          <w:p w:rsidR="002A30F5" w:rsidRPr="00A71D81" w:rsidRDefault="002A30F5" w:rsidP="000E04F1">
            <w:pPr>
              <w:pStyle w:val="23"/>
              <w:spacing w:line="240" w:lineRule="auto"/>
              <w:ind w:firstLine="0"/>
              <w:jc w:val="center"/>
              <w:rPr>
                <w:rFonts w:ascii="GHEA Grapalat" w:hAnsi="GHEA Grapalat"/>
                <w:sz w:val="16"/>
              </w:rPr>
            </w:pPr>
            <w:r>
              <w:rPr>
                <w:rFonts w:ascii="GHEA Grapalat" w:hAnsi="GHEA Grapalat"/>
                <w:sz w:val="16"/>
              </w:rPr>
              <w:t>750</w:t>
            </w:r>
          </w:p>
        </w:tc>
        <w:tc>
          <w:tcPr>
            <w:tcW w:w="6458" w:type="dxa"/>
            <w:tcBorders>
              <w:top w:val="single" w:sz="4" w:space="0" w:color="auto"/>
              <w:left w:val="single" w:sz="4" w:space="0" w:color="auto"/>
              <w:bottom w:val="single" w:sz="4" w:space="0" w:color="auto"/>
              <w:right w:val="single" w:sz="4" w:space="0" w:color="auto"/>
            </w:tcBorders>
          </w:tcPr>
          <w:p w:rsidR="002A30F5" w:rsidRPr="00C561E8" w:rsidRDefault="002A30F5" w:rsidP="002A30F5">
            <w:pPr>
              <w:jc w:val="center"/>
            </w:pPr>
            <w:r w:rsidRPr="00C561E8">
              <w:t>Сгущенное молоко</w:t>
            </w:r>
          </w:p>
        </w:tc>
      </w:tr>
      <w:tr w:rsidR="002A30F5" w:rsidRPr="002E2759" w:rsidTr="000E04F1">
        <w:trPr>
          <w:jc w:val="center"/>
        </w:trPr>
        <w:tc>
          <w:tcPr>
            <w:tcW w:w="1530" w:type="dxa"/>
            <w:tcBorders>
              <w:top w:val="single" w:sz="4" w:space="0" w:color="auto"/>
              <w:left w:val="single" w:sz="4" w:space="0" w:color="auto"/>
              <w:bottom w:val="single" w:sz="4" w:space="0" w:color="auto"/>
              <w:right w:val="single" w:sz="4" w:space="0" w:color="auto"/>
            </w:tcBorders>
            <w:vAlign w:val="center"/>
          </w:tcPr>
          <w:p w:rsidR="002A30F5" w:rsidRPr="002A30F5" w:rsidRDefault="00D0442E" w:rsidP="002A30F5">
            <w:pPr>
              <w:pStyle w:val="23"/>
              <w:spacing w:line="240" w:lineRule="auto"/>
              <w:ind w:firstLine="0"/>
              <w:jc w:val="center"/>
              <w:rPr>
                <w:rFonts w:ascii="GHEA Grapalat" w:hAnsi="GHEA Grapalat"/>
                <w:lang w:val="en-US"/>
              </w:rPr>
            </w:pPr>
            <w:r>
              <w:rPr>
                <w:rFonts w:ascii="GHEA Grapalat" w:hAnsi="GHEA Grapalat"/>
                <w:lang w:val="en-US"/>
              </w:rPr>
              <w:t>19</w:t>
            </w:r>
          </w:p>
        </w:tc>
        <w:tc>
          <w:tcPr>
            <w:tcW w:w="1246" w:type="dxa"/>
            <w:tcBorders>
              <w:top w:val="single" w:sz="4" w:space="0" w:color="auto"/>
              <w:left w:val="single" w:sz="4" w:space="0" w:color="auto"/>
              <w:bottom w:val="single" w:sz="4" w:space="0" w:color="auto"/>
              <w:right w:val="single" w:sz="4" w:space="0" w:color="auto"/>
            </w:tcBorders>
            <w:vAlign w:val="center"/>
          </w:tcPr>
          <w:p w:rsidR="002A30F5" w:rsidRPr="00A71D81" w:rsidRDefault="002A30F5" w:rsidP="000E04F1">
            <w:pPr>
              <w:pStyle w:val="23"/>
              <w:spacing w:line="240" w:lineRule="auto"/>
              <w:ind w:firstLine="0"/>
              <w:jc w:val="center"/>
              <w:rPr>
                <w:rFonts w:ascii="GHEA Grapalat" w:hAnsi="GHEA Grapalat"/>
                <w:sz w:val="16"/>
              </w:rPr>
            </w:pPr>
            <w:r>
              <w:rPr>
                <w:rFonts w:ascii="GHEA Grapalat" w:hAnsi="GHEA Grapalat"/>
                <w:sz w:val="16"/>
              </w:rPr>
              <w:t>1300</w:t>
            </w:r>
          </w:p>
        </w:tc>
        <w:tc>
          <w:tcPr>
            <w:tcW w:w="6458" w:type="dxa"/>
            <w:tcBorders>
              <w:top w:val="single" w:sz="4" w:space="0" w:color="auto"/>
              <w:left w:val="single" w:sz="4" w:space="0" w:color="auto"/>
              <w:bottom w:val="single" w:sz="4" w:space="0" w:color="auto"/>
              <w:right w:val="single" w:sz="4" w:space="0" w:color="auto"/>
            </w:tcBorders>
          </w:tcPr>
          <w:p w:rsidR="002A30F5" w:rsidRPr="00C561E8" w:rsidRDefault="00DE5703" w:rsidP="002A30F5">
            <w:pPr>
              <w:jc w:val="center"/>
            </w:pPr>
            <w:r w:rsidRPr="006E6950">
              <w:t>Цветочное масло</w:t>
            </w:r>
          </w:p>
        </w:tc>
      </w:tr>
      <w:tr w:rsidR="002A30F5" w:rsidRPr="002E2759" w:rsidTr="000E04F1">
        <w:trPr>
          <w:jc w:val="center"/>
        </w:trPr>
        <w:tc>
          <w:tcPr>
            <w:tcW w:w="1530" w:type="dxa"/>
            <w:tcBorders>
              <w:top w:val="single" w:sz="4" w:space="0" w:color="auto"/>
              <w:left w:val="single" w:sz="4" w:space="0" w:color="auto"/>
              <w:bottom w:val="single" w:sz="4" w:space="0" w:color="auto"/>
              <w:right w:val="single" w:sz="4" w:space="0" w:color="auto"/>
            </w:tcBorders>
            <w:vAlign w:val="center"/>
          </w:tcPr>
          <w:p w:rsidR="002A30F5" w:rsidRPr="002A30F5" w:rsidRDefault="00D0442E" w:rsidP="002A30F5">
            <w:pPr>
              <w:pStyle w:val="23"/>
              <w:spacing w:line="240" w:lineRule="auto"/>
              <w:ind w:firstLine="0"/>
              <w:jc w:val="center"/>
              <w:rPr>
                <w:rFonts w:ascii="GHEA Grapalat" w:hAnsi="GHEA Grapalat"/>
                <w:lang w:val="en-US"/>
              </w:rPr>
            </w:pPr>
            <w:r>
              <w:rPr>
                <w:rFonts w:ascii="GHEA Grapalat" w:hAnsi="GHEA Grapalat"/>
                <w:lang w:val="en-US"/>
              </w:rPr>
              <w:t>20</w:t>
            </w:r>
          </w:p>
        </w:tc>
        <w:tc>
          <w:tcPr>
            <w:tcW w:w="1246" w:type="dxa"/>
            <w:tcBorders>
              <w:top w:val="single" w:sz="4" w:space="0" w:color="auto"/>
              <w:left w:val="single" w:sz="4" w:space="0" w:color="auto"/>
              <w:bottom w:val="single" w:sz="4" w:space="0" w:color="auto"/>
              <w:right w:val="single" w:sz="4" w:space="0" w:color="auto"/>
            </w:tcBorders>
            <w:vAlign w:val="center"/>
          </w:tcPr>
          <w:p w:rsidR="002A30F5" w:rsidRPr="00A71D81" w:rsidRDefault="002A30F5" w:rsidP="000E04F1">
            <w:pPr>
              <w:pStyle w:val="23"/>
              <w:spacing w:line="240" w:lineRule="auto"/>
              <w:ind w:firstLine="0"/>
              <w:jc w:val="center"/>
              <w:rPr>
                <w:rFonts w:ascii="GHEA Grapalat" w:hAnsi="GHEA Grapalat"/>
                <w:sz w:val="16"/>
              </w:rPr>
            </w:pPr>
            <w:r>
              <w:rPr>
                <w:rFonts w:ascii="GHEA Grapalat" w:hAnsi="GHEA Grapalat"/>
                <w:sz w:val="16"/>
              </w:rPr>
              <w:t>1050</w:t>
            </w:r>
          </w:p>
        </w:tc>
        <w:tc>
          <w:tcPr>
            <w:tcW w:w="6458" w:type="dxa"/>
            <w:tcBorders>
              <w:top w:val="single" w:sz="4" w:space="0" w:color="auto"/>
              <w:left w:val="single" w:sz="4" w:space="0" w:color="auto"/>
              <w:bottom w:val="single" w:sz="4" w:space="0" w:color="auto"/>
              <w:right w:val="single" w:sz="4" w:space="0" w:color="auto"/>
            </w:tcBorders>
          </w:tcPr>
          <w:p w:rsidR="002A30F5" w:rsidRPr="00C561E8" w:rsidRDefault="002A30F5" w:rsidP="002A30F5">
            <w:pPr>
              <w:jc w:val="center"/>
            </w:pPr>
            <w:r w:rsidRPr="00C561E8">
              <w:t>Чечевица</w:t>
            </w:r>
          </w:p>
        </w:tc>
      </w:tr>
      <w:tr w:rsidR="002A30F5" w:rsidRPr="002E2759" w:rsidTr="000E04F1">
        <w:trPr>
          <w:jc w:val="center"/>
        </w:trPr>
        <w:tc>
          <w:tcPr>
            <w:tcW w:w="1530" w:type="dxa"/>
            <w:tcBorders>
              <w:top w:val="single" w:sz="4" w:space="0" w:color="auto"/>
              <w:left w:val="single" w:sz="4" w:space="0" w:color="auto"/>
              <w:bottom w:val="single" w:sz="4" w:space="0" w:color="auto"/>
              <w:right w:val="single" w:sz="4" w:space="0" w:color="auto"/>
            </w:tcBorders>
            <w:vAlign w:val="center"/>
          </w:tcPr>
          <w:p w:rsidR="002A30F5" w:rsidRPr="002A30F5" w:rsidRDefault="00D0442E" w:rsidP="002A30F5">
            <w:pPr>
              <w:pStyle w:val="23"/>
              <w:spacing w:line="240" w:lineRule="auto"/>
              <w:ind w:firstLine="0"/>
              <w:jc w:val="center"/>
              <w:rPr>
                <w:rFonts w:ascii="GHEA Grapalat" w:hAnsi="GHEA Grapalat"/>
                <w:lang w:val="en-US"/>
              </w:rPr>
            </w:pPr>
            <w:r>
              <w:rPr>
                <w:rFonts w:ascii="GHEA Grapalat" w:hAnsi="GHEA Grapalat"/>
                <w:lang w:val="en-US"/>
              </w:rPr>
              <w:t>21</w:t>
            </w:r>
          </w:p>
        </w:tc>
        <w:tc>
          <w:tcPr>
            <w:tcW w:w="1246" w:type="dxa"/>
            <w:tcBorders>
              <w:top w:val="single" w:sz="4" w:space="0" w:color="auto"/>
              <w:left w:val="single" w:sz="4" w:space="0" w:color="auto"/>
              <w:bottom w:val="single" w:sz="4" w:space="0" w:color="auto"/>
              <w:right w:val="single" w:sz="4" w:space="0" w:color="auto"/>
            </w:tcBorders>
            <w:vAlign w:val="center"/>
          </w:tcPr>
          <w:p w:rsidR="002A30F5" w:rsidRPr="00A71D81" w:rsidRDefault="002A30F5" w:rsidP="000E04F1">
            <w:pPr>
              <w:pStyle w:val="23"/>
              <w:spacing w:line="240" w:lineRule="auto"/>
              <w:ind w:firstLine="0"/>
              <w:jc w:val="center"/>
              <w:rPr>
                <w:rFonts w:ascii="GHEA Grapalat" w:hAnsi="GHEA Grapalat"/>
              </w:rPr>
            </w:pPr>
            <w:r>
              <w:rPr>
                <w:rFonts w:ascii="GHEA Grapalat" w:hAnsi="GHEA Grapalat"/>
              </w:rPr>
              <w:t>1400</w:t>
            </w:r>
          </w:p>
        </w:tc>
        <w:tc>
          <w:tcPr>
            <w:tcW w:w="6458" w:type="dxa"/>
            <w:tcBorders>
              <w:top w:val="single" w:sz="4" w:space="0" w:color="auto"/>
              <w:left w:val="single" w:sz="4" w:space="0" w:color="auto"/>
              <w:bottom w:val="single" w:sz="4" w:space="0" w:color="auto"/>
              <w:right w:val="single" w:sz="4" w:space="0" w:color="auto"/>
            </w:tcBorders>
          </w:tcPr>
          <w:p w:rsidR="002A30F5" w:rsidRPr="00C561E8" w:rsidRDefault="002A30F5" w:rsidP="002A30F5">
            <w:pPr>
              <w:jc w:val="center"/>
            </w:pPr>
            <w:r w:rsidRPr="00C561E8">
              <w:t>Зерновые бобы</w:t>
            </w:r>
          </w:p>
        </w:tc>
      </w:tr>
      <w:tr w:rsidR="002A30F5" w:rsidRPr="002E2759" w:rsidTr="000E04F1">
        <w:trPr>
          <w:jc w:val="center"/>
        </w:trPr>
        <w:tc>
          <w:tcPr>
            <w:tcW w:w="1530" w:type="dxa"/>
            <w:tcBorders>
              <w:top w:val="single" w:sz="4" w:space="0" w:color="auto"/>
              <w:left w:val="single" w:sz="4" w:space="0" w:color="auto"/>
              <w:bottom w:val="single" w:sz="4" w:space="0" w:color="auto"/>
              <w:right w:val="single" w:sz="4" w:space="0" w:color="auto"/>
            </w:tcBorders>
            <w:vAlign w:val="center"/>
          </w:tcPr>
          <w:p w:rsidR="002A30F5" w:rsidRPr="006D648A" w:rsidRDefault="00D0442E" w:rsidP="002A30F5">
            <w:pPr>
              <w:pStyle w:val="23"/>
              <w:spacing w:line="240" w:lineRule="auto"/>
              <w:ind w:firstLine="0"/>
              <w:jc w:val="center"/>
              <w:rPr>
                <w:rFonts w:ascii="GHEA Grapalat" w:hAnsi="GHEA Grapalat"/>
                <w:lang w:val="en-US"/>
              </w:rPr>
            </w:pPr>
            <w:r>
              <w:rPr>
                <w:rFonts w:ascii="GHEA Grapalat" w:hAnsi="GHEA Grapalat"/>
                <w:lang w:val="en-US"/>
              </w:rPr>
              <w:t>22</w:t>
            </w:r>
          </w:p>
        </w:tc>
        <w:tc>
          <w:tcPr>
            <w:tcW w:w="1246" w:type="dxa"/>
            <w:tcBorders>
              <w:top w:val="single" w:sz="4" w:space="0" w:color="auto"/>
              <w:left w:val="single" w:sz="4" w:space="0" w:color="auto"/>
              <w:bottom w:val="single" w:sz="4" w:space="0" w:color="auto"/>
              <w:right w:val="single" w:sz="4" w:space="0" w:color="auto"/>
            </w:tcBorders>
            <w:vAlign w:val="center"/>
          </w:tcPr>
          <w:p w:rsidR="002A30F5" w:rsidRPr="00A71D81" w:rsidRDefault="002A30F5" w:rsidP="000E04F1">
            <w:pPr>
              <w:pStyle w:val="23"/>
              <w:spacing w:line="240" w:lineRule="auto"/>
              <w:ind w:firstLine="0"/>
              <w:jc w:val="center"/>
              <w:rPr>
                <w:rFonts w:ascii="GHEA Grapalat" w:hAnsi="GHEA Grapalat"/>
                <w:sz w:val="16"/>
              </w:rPr>
            </w:pPr>
            <w:r>
              <w:rPr>
                <w:rFonts w:ascii="GHEA Grapalat" w:hAnsi="GHEA Grapalat"/>
                <w:sz w:val="16"/>
              </w:rPr>
              <w:t>470</w:t>
            </w:r>
          </w:p>
        </w:tc>
        <w:tc>
          <w:tcPr>
            <w:tcW w:w="6458" w:type="dxa"/>
            <w:tcBorders>
              <w:top w:val="single" w:sz="4" w:space="0" w:color="auto"/>
              <w:left w:val="single" w:sz="4" w:space="0" w:color="auto"/>
              <w:bottom w:val="single" w:sz="4" w:space="0" w:color="auto"/>
              <w:right w:val="single" w:sz="4" w:space="0" w:color="auto"/>
            </w:tcBorders>
          </w:tcPr>
          <w:p w:rsidR="002A30F5" w:rsidRPr="00C561E8" w:rsidRDefault="002A30F5" w:rsidP="002A30F5">
            <w:pPr>
              <w:jc w:val="center"/>
            </w:pPr>
            <w:r w:rsidRPr="00C561E8">
              <w:t>Фасоль целая</w:t>
            </w:r>
          </w:p>
        </w:tc>
      </w:tr>
      <w:tr w:rsidR="002A30F5" w:rsidRPr="002E2759" w:rsidTr="000E04F1">
        <w:trPr>
          <w:jc w:val="center"/>
        </w:trPr>
        <w:tc>
          <w:tcPr>
            <w:tcW w:w="1530" w:type="dxa"/>
            <w:tcBorders>
              <w:top w:val="single" w:sz="4" w:space="0" w:color="auto"/>
              <w:left w:val="single" w:sz="4" w:space="0" w:color="auto"/>
              <w:bottom w:val="single" w:sz="4" w:space="0" w:color="auto"/>
              <w:right w:val="single" w:sz="4" w:space="0" w:color="auto"/>
            </w:tcBorders>
            <w:vAlign w:val="center"/>
          </w:tcPr>
          <w:p w:rsidR="002A30F5" w:rsidRPr="006D648A" w:rsidRDefault="00D0442E" w:rsidP="002A30F5">
            <w:pPr>
              <w:pStyle w:val="23"/>
              <w:spacing w:line="240" w:lineRule="auto"/>
              <w:ind w:firstLine="0"/>
              <w:jc w:val="center"/>
              <w:rPr>
                <w:rFonts w:ascii="GHEA Grapalat" w:hAnsi="GHEA Grapalat"/>
                <w:lang w:val="en-US"/>
              </w:rPr>
            </w:pPr>
            <w:r>
              <w:rPr>
                <w:rFonts w:ascii="GHEA Grapalat" w:hAnsi="GHEA Grapalat"/>
                <w:lang w:val="en-US"/>
              </w:rPr>
              <w:t>23</w:t>
            </w:r>
          </w:p>
        </w:tc>
        <w:tc>
          <w:tcPr>
            <w:tcW w:w="1246" w:type="dxa"/>
            <w:tcBorders>
              <w:top w:val="single" w:sz="4" w:space="0" w:color="auto"/>
              <w:left w:val="single" w:sz="4" w:space="0" w:color="auto"/>
              <w:bottom w:val="single" w:sz="4" w:space="0" w:color="auto"/>
              <w:right w:val="single" w:sz="4" w:space="0" w:color="auto"/>
            </w:tcBorders>
            <w:vAlign w:val="center"/>
          </w:tcPr>
          <w:p w:rsidR="002A30F5" w:rsidRPr="00A71D81" w:rsidRDefault="002A30F5" w:rsidP="000E04F1">
            <w:pPr>
              <w:pStyle w:val="23"/>
              <w:spacing w:line="240" w:lineRule="auto"/>
              <w:ind w:firstLine="0"/>
              <w:jc w:val="center"/>
              <w:rPr>
                <w:rFonts w:ascii="GHEA Grapalat" w:hAnsi="GHEA Grapalat"/>
              </w:rPr>
            </w:pPr>
            <w:r>
              <w:rPr>
                <w:rFonts w:ascii="GHEA Grapalat" w:hAnsi="GHEA Grapalat"/>
              </w:rPr>
              <w:t>250</w:t>
            </w:r>
          </w:p>
        </w:tc>
        <w:tc>
          <w:tcPr>
            <w:tcW w:w="6458" w:type="dxa"/>
            <w:tcBorders>
              <w:top w:val="single" w:sz="4" w:space="0" w:color="auto"/>
              <w:left w:val="single" w:sz="4" w:space="0" w:color="auto"/>
              <w:bottom w:val="single" w:sz="4" w:space="0" w:color="auto"/>
              <w:right w:val="single" w:sz="4" w:space="0" w:color="auto"/>
            </w:tcBorders>
          </w:tcPr>
          <w:p w:rsidR="002A30F5" w:rsidRPr="00C561E8" w:rsidRDefault="002A30F5" w:rsidP="002A30F5">
            <w:pPr>
              <w:jc w:val="center"/>
            </w:pPr>
            <w:r w:rsidRPr="00C561E8">
              <w:t>Зеленый</w:t>
            </w:r>
          </w:p>
        </w:tc>
      </w:tr>
      <w:tr w:rsidR="002A30F5" w:rsidRPr="002E2759" w:rsidTr="000E04F1">
        <w:trPr>
          <w:jc w:val="center"/>
        </w:trPr>
        <w:tc>
          <w:tcPr>
            <w:tcW w:w="1530" w:type="dxa"/>
            <w:tcBorders>
              <w:top w:val="single" w:sz="4" w:space="0" w:color="auto"/>
              <w:left w:val="single" w:sz="4" w:space="0" w:color="auto"/>
              <w:bottom w:val="single" w:sz="4" w:space="0" w:color="auto"/>
              <w:right w:val="single" w:sz="4" w:space="0" w:color="auto"/>
            </w:tcBorders>
            <w:vAlign w:val="center"/>
          </w:tcPr>
          <w:p w:rsidR="002A30F5" w:rsidRPr="006D648A" w:rsidRDefault="00D0442E" w:rsidP="002A30F5">
            <w:pPr>
              <w:pStyle w:val="23"/>
              <w:spacing w:line="240" w:lineRule="auto"/>
              <w:ind w:firstLine="0"/>
              <w:jc w:val="center"/>
              <w:rPr>
                <w:rFonts w:ascii="GHEA Grapalat" w:hAnsi="GHEA Grapalat"/>
                <w:lang w:val="en-US"/>
              </w:rPr>
            </w:pPr>
            <w:r>
              <w:rPr>
                <w:rFonts w:ascii="GHEA Grapalat" w:hAnsi="GHEA Grapalat"/>
                <w:lang w:val="en-US"/>
              </w:rPr>
              <w:t>24</w:t>
            </w:r>
          </w:p>
        </w:tc>
        <w:tc>
          <w:tcPr>
            <w:tcW w:w="1246" w:type="dxa"/>
            <w:tcBorders>
              <w:top w:val="single" w:sz="4" w:space="0" w:color="auto"/>
              <w:left w:val="single" w:sz="4" w:space="0" w:color="auto"/>
              <w:bottom w:val="single" w:sz="4" w:space="0" w:color="auto"/>
              <w:right w:val="single" w:sz="4" w:space="0" w:color="auto"/>
            </w:tcBorders>
            <w:vAlign w:val="center"/>
          </w:tcPr>
          <w:p w:rsidR="002A30F5" w:rsidRPr="00113673" w:rsidRDefault="002A30F5" w:rsidP="000E04F1">
            <w:pPr>
              <w:pStyle w:val="23"/>
              <w:spacing w:line="240" w:lineRule="auto"/>
              <w:ind w:firstLine="0"/>
              <w:jc w:val="center"/>
              <w:rPr>
                <w:rFonts w:ascii="GHEA Grapalat" w:hAnsi="GHEA Grapalat"/>
              </w:rPr>
            </w:pPr>
            <w:r>
              <w:rPr>
                <w:rFonts w:ascii="GHEA Grapalat" w:hAnsi="GHEA Grapalat"/>
              </w:rPr>
              <w:t>1150</w:t>
            </w:r>
          </w:p>
        </w:tc>
        <w:tc>
          <w:tcPr>
            <w:tcW w:w="6458" w:type="dxa"/>
            <w:tcBorders>
              <w:top w:val="single" w:sz="4" w:space="0" w:color="auto"/>
              <w:left w:val="single" w:sz="4" w:space="0" w:color="auto"/>
              <w:bottom w:val="single" w:sz="4" w:space="0" w:color="auto"/>
              <w:right w:val="single" w:sz="4" w:space="0" w:color="auto"/>
            </w:tcBorders>
          </w:tcPr>
          <w:p w:rsidR="002A30F5" w:rsidRPr="00C561E8" w:rsidRDefault="002A30F5" w:rsidP="002A30F5">
            <w:pPr>
              <w:jc w:val="center"/>
            </w:pPr>
            <w:r w:rsidRPr="00C561E8">
              <w:t>Томатная паста</w:t>
            </w:r>
          </w:p>
        </w:tc>
      </w:tr>
      <w:tr w:rsidR="002A30F5" w:rsidRPr="002E2759" w:rsidTr="000E04F1">
        <w:trPr>
          <w:jc w:val="center"/>
        </w:trPr>
        <w:tc>
          <w:tcPr>
            <w:tcW w:w="1530" w:type="dxa"/>
            <w:tcBorders>
              <w:top w:val="single" w:sz="4" w:space="0" w:color="auto"/>
              <w:left w:val="single" w:sz="4" w:space="0" w:color="auto"/>
              <w:bottom w:val="single" w:sz="4" w:space="0" w:color="auto"/>
              <w:right w:val="single" w:sz="4" w:space="0" w:color="auto"/>
            </w:tcBorders>
            <w:vAlign w:val="center"/>
          </w:tcPr>
          <w:p w:rsidR="002A30F5" w:rsidRPr="002A30F5" w:rsidRDefault="00D0442E" w:rsidP="002A30F5">
            <w:pPr>
              <w:pStyle w:val="23"/>
              <w:spacing w:line="240" w:lineRule="auto"/>
              <w:ind w:firstLine="0"/>
              <w:jc w:val="center"/>
              <w:rPr>
                <w:rFonts w:ascii="GHEA Grapalat" w:hAnsi="GHEA Grapalat"/>
                <w:lang w:val="en-US"/>
              </w:rPr>
            </w:pPr>
            <w:r>
              <w:rPr>
                <w:rFonts w:ascii="GHEA Grapalat" w:hAnsi="GHEA Grapalat"/>
                <w:lang w:val="en-US"/>
              </w:rPr>
              <w:t>25</w:t>
            </w:r>
          </w:p>
        </w:tc>
        <w:tc>
          <w:tcPr>
            <w:tcW w:w="1246" w:type="dxa"/>
            <w:tcBorders>
              <w:top w:val="single" w:sz="4" w:space="0" w:color="auto"/>
              <w:left w:val="single" w:sz="4" w:space="0" w:color="auto"/>
              <w:bottom w:val="single" w:sz="4" w:space="0" w:color="auto"/>
              <w:right w:val="single" w:sz="4" w:space="0" w:color="auto"/>
            </w:tcBorders>
            <w:vAlign w:val="center"/>
          </w:tcPr>
          <w:p w:rsidR="002A30F5" w:rsidRPr="00113673" w:rsidRDefault="002A30F5" w:rsidP="000E04F1">
            <w:pPr>
              <w:pStyle w:val="23"/>
              <w:spacing w:line="240" w:lineRule="auto"/>
              <w:ind w:firstLine="0"/>
              <w:jc w:val="center"/>
              <w:rPr>
                <w:rFonts w:ascii="GHEA Grapalat" w:hAnsi="GHEA Grapalat"/>
              </w:rPr>
            </w:pPr>
            <w:r>
              <w:rPr>
                <w:rFonts w:ascii="GHEA Grapalat" w:hAnsi="GHEA Grapalat"/>
              </w:rPr>
              <w:t>1400</w:t>
            </w:r>
          </w:p>
        </w:tc>
        <w:tc>
          <w:tcPr>
            <w:tcW w:w="6458" w:type="dxa"/>
            <w:tcBorders>
              <w:top w:val="single" w:sz="4" w:space="0" w:color="auto"/>
              <w:left w:val="single" w:sz="4" w:space="0" w:color="auto"/>
              <w:bottom w:val="single" w:sz="4" w:space="0" w:color="auto"/>
              <w:right w:val="single" w:sz="4" w:space="0" w:color="auto"/>
            </w:tcBorders>
          </w:tcPr>
          <w:p w:rsidR="002A30F5" w:rsidRPr="00C561E8" w:rsidRDefault="00DE5703" w:rsidP="002A30F5">
            <w:pPr>
              <w:jc w:val="center"/>
            </w:pPr>
            <w:r w:rsidRPr="00DE5703">
              <w:t>джемы</w:t>
            </w:r>
          </w:p>
        </w:tc>
      </w:tr>
      <w:tr w:rsidR="002A30F5" w:rsidRPr="002E2759" w:rsidTr="000E04F1">
        <w:trPr>
          <w:jc w:val="center"/>
        </w:trPr>
        <w:tc>
          <w:tcPr>
            <w:tcW w:w="1530" w:type="dxa"/>
            <w:tcBorders>
              <w:top w:val="single" w:sz="4" w:space="0" w:color="auto"/>
              <w:left w:val="single" w:sz="4" w:space="0" w:color="auto"/>
              <w:bottom w:val="single" w:sz="4" w:space="0" w:color="auto"/>
              <w:right w:val="single" w:sz="4" w:space="0" w:color="auto"/>
            </w:tcBorders>
            <w:vAlign w:val="center"/>
          </w:tcPr>
          <w:p w:rsidR="002A30F5" w:rsidRPr="002A30F5" w:rsidRDefault="00D0442E" w:rsidP="002A30F5">
            <w:pPr>
              <w:pStyle w:val="23"/>
              <w:spacing w:line="240" w:lineRule="auto"/>
              <w:ind w:firstLine="0"/>
              <w:jc w:val="center"/>
              <w:rPr>
                <w:rFonts w:ascii="GHEA Grapalat" w:hAnsi="GHEA Grapalat"/>
                <w:lang w:val="en-US"/>
              </w:rPr>
            </w:pPr>
            <w:r>
              <w:rPr>
                <w:rFonts w:ascii="GHEA Grapalat" w:hAnsi="GHEA Grapalat"/>
                <w:lang w:val="en-US"/>
              </w:rPr>
              <w:t>26</w:t>
            </w:r>
          </w:p>
        </w:tc>
        <w:tc>
          <w:tcPr>
            <w:tcW w:w="1246" w:type="dxa"/>
            <w:tcBorders>
              <w:top w:val="single" w:sz="4" w:space="0" w:color="auto"/>
              <w:left w:val="single" w:sz="4" w:space="0" w:color="auto"/>
              <w:bottom w:val="single" w:sz="4" w:space="0" w:color="auto"/>
              <w:right w:val="single" w:sz="4" w:space="0" w:color="auto"/>
            </w:tcBorders>
            <w:vAlign w:val="center"/>
          </w:tcPr>
          <w:p w:rsidR="002A30F5" w:rsidRPr="00113673" w:rsidRDefault="002A30F5" w:rsidP="000E04F1">
            <w:pPr>
              <w:pStyle w:val="23"/>
              <w:spacing w:line="240" w:lineRule="auto"/>
              <w:ind w:firstLine="0"/>
              <w:jc w:val="center"/>
              <w:rPr>
                <w:rFonts w:ascii="GHEA Grapalat" w:hAnsi="GHEA Grapalat"/>
              </w:rPr>
            </w:pPr>
            <w:r>
              <w:rPr>
                <w:rFonts w:ascii="GHEA Grapalat" w:hAnsi="GHEA Grapalat"/>
              </w:rPr>
              <w:t>550</w:t>
            </w:r>
          </w:p>
        </w:tc>
        <w:tc>
          <w:tcPr>
            <w:tcW w:w="6458" w:type="dxa"/>
            <w:tcBorders>
              <w:top w:val="single" w:sz="4" w:space="0" w:color="auto"/>
              <w:left w:val="single" w:sz="4" w:space="0" w:color="auto"/>
              <w:bottom w:val="single" w:sz="4" w:space="0" w:color="auto"/>
              <w:right w:val="single" w:sz="4" w:space="0" w:color="auto"/>
            </w:tcBorders>
          </w:tcPr>
          <w:p w:rsidR="002A30F5" w:rsidRPr="00C561E8" w:rsidRDefault="002A30F5" w:rsidP="002A30F5">
            <w:pPr>
              <w:jc w:val="center"/>
            </w:pPr>
            <w:r w:rsidRPr="00C561E8">
              <w:t>Компот</w:t>
            </w:r>
          </w:p>
        </w:tc>
      </w:tr>
      <w:tr w:rsidR="002A30F5" w:rsidRPr="002E2759" w:rsidTr="000E04F1">
        <w:trPr>
          <w:jc w:val="center"/>
        </w:trPr>
        <w:tc>
          <w:tcPr>
            <w:tcW w:w="1530" w:type="dxa"/>
            <w:tcBorders>
              <w:top w:val="single" w:sz="4" w:space="0" w:color="auto"/>
              <w:left w:val="single" w:sz="4" w:space="0" w:color="auto"/>
              <w:bottom w:val="single" w:sz="4" w:space="0" w:color="auto"/>
              <w:right w:val="single" w:sz="4" w:space="0" w:color="auto"/>
            </w:tcBorders>
            <w:vAlign w:val="center"/>
          </w:tcPr>
          <w:p w:rsidR="002A30F5" w:rsidRPr="002A30F5" w:rsidRDefault="00D0442E" w:rsidP="002A30F5">
            <w:pPr>
              <w:pStyle w:val="23"/>
              <w:spacing w:line="240" w:lineRule="auto"/>
              <w:ind w:firstLine="0"/>
              <w:jc w:val="center"/>
              <w:rPr>
                <w:rFonts w:ascii="GHEA Grapalat" w:hAnsi="GHEA Grapalat"/>
                <w:lang w:val="en-US"/>
              </w:rPr>
            </w:pPr>
            <w:r>
              <w:rPr>
                <w:rFonts w:ascii="GHEA Grapalat" w:hAnsi="GHEA Grapalat"/>
                <w:lang w:val="en-US"/>
              </w:rPr>
              <w:t>27</w:t>
            </w:r>
          </w:p>
        </w:tc>
        <w:tc>
          <w:tcPr>
            <w:tcW w:w="1246" w:type="dxa"/>
            <w:tcBorders>
              <w:top w:val="single" w:sz="4" w:space="0" w:color="auto"/>
              <w:left w:val="single" w:sz="4" w:space="0" w:color="auto"/>
              <w:bottom w:val="single" w:sz="4" w:space="0" w:color="auto"/>
              <w:right w:val="single" w:sz="4" w:space="0" w:color="auto"/>
            </w:tcBorders>
            <w:vAlign w:val="center"/>
          </w:tcPr>
          <w:p w:rsidR="002A30F5" w:rsidRPr="009C00F0" w:rsidRDefault="002A30F5" w:rsidP="000E04F1">
            <w:pPr>
              <w:pStyle w:val="23"/>
              <w:spacing w:line="240" w:lineRule="auto"/>
              <w:ind w:firstLine="0"/>
              <w:jc w:val="center"/>
              <w:rPr>
                <w:rFonts w:ascii="GHEA Grapalat" w:hAnsi="GHEA Grapalat"/>
              </w:rPr>
            </w:pPr>
            <w:r>
              <w:rPr>
                <w:rFonts w:ascii="GHEA Grapalat" w:hAnsi="GHEA Grapalat"/>
              </w:rPr>
              <w:t>2800</w:t>
            </w:r>
          </w:p>
        </w:tc>
        <w:tc>
          <w:tcPr>
            <w:tcW w:w="6458" w:type="dxa"/>
            <w:tcBorders>
              <w:top w:val="single" w:sz="4" w:space="0" w:color="auto"/>
              <w:left w:val="single" w:sz="4" w:space="0" w:color="auto"/>
              <w:bottom w:val="single" w:sz="4" w:space="0" w:color="auto"/>
              <w:right w:val="single" w:sz="4" w:space="0" w:color="auto"/>
            </w:tcBorders>
          </w:tcPr>
          <w:p w:rsidR="002A30F5" w:rsidRPr="00C561E8" w:rsidRDefault="002A30F5" w:rsidP="002A30F5">
            <w:pPr>
              <w:jc w:val="center"/>
            </w:pPr>
            <w:r w:rsidRPr="00C561E8">
              <w:t>Куриная грудка</w:t>
            </w:r>
          </w:p>
        </w:tc>
      </w:tr>
      <w:tr w:rsidR="002A30F5" w:rsidRPr="002E2759" w:rsidTr="000E04F1">
        <w:trPr>
          <w:jc w:val="center"/>
        </w:trPr>
        <w:tc>
          <w:tcPr>
            <w:tcW w:w="1530" w:type="dxa"/>
            <w:tcBorders>
              <w:top w:val="single" w:sz="4" w:space="0" w:color="auto"/>
              <w:left w:val="single" w:sz="4" w:space="0" w:color="auto"/>
              <w:bottom w:val="single" w:sz="4" w:space="0" w:color="auto"/>
              <w:right w:val="single" w:sz="4" w:space="0" w:color="auto"/>
            </w:tcBorders>
            <w:vAlign w:val="center"/>
          </w:tcPr>
          <w:p w:rsidR="002A30F5" w:rsidRPr="002A30F5" w:rsidRDefault="00D0442E" w:rsidP="002A30F5">
            <w:pPr>
              <w:pStyle w:val="23"/>
              <w:spacing w:line="240" w:lineRule="auto"/>
              <w:ind w:firstLine="0"/>
              <w:jc w:val="center"/>
              <w:rPr>
                <w:rFonts w:ascii="GHEA Grapalat" w:hAnsi="GHEA Grapalat"/>
                <w:lang w:val="en-US"/>
              </w:rPr>
            </w:pPr>
            <w:r>
              <w:rPr>
                <w:rFonts w:ascii="GHEA Grapalat" w:hAnsi="GHEA Grapalat"/>
                <w:lang w:val="en-US"/>
              </w:rPr>
              <w:t>28</w:t>
            </w:r>
          </w:p>
        </w:tc>
        <w:tc>
          <w:tcPr>
            <w:tcW w:w="1246" w:type="dxa"/>
            <w:tcBorders>
              <w:top w:val="single" w:sz="4" w:space="0" w:color="auto"/>
              <w:left w:val="single" w:sz="4" w:space="0" w:color="auto"/>
              <w:bottom w:val="single" w:sz="4" w:space="0" w:color="auto"/>
              <w:right w:val="single" w:sz="4" w:space="0" w:color="auto"/>
            </w:tcBorders>
            <w:vAlign w:val="center"/>
          </w:tcPr>
          <w:p w:rsidR="002A30F5" w:rsidRDefault="002A30F5" w:rsidP="000E04F1">
            <w:pPr>
              <w:pStyle w:val="23"/>
              <w:spacing w:line="240" w:lineRule="auto"/>
              <w:ind w:firstLine="0"/>
              <w:jc w:val="center"/>
              <w:rPr>
                <w:rFonts w:ascii="GHEA Grapalat" w:hAnsi="GHEA Grapalat"/>
              </w:rPr>
            </w:pPr>
            <w:r>
              <w:rPr>
                <w:rFonts w:ascii="GHEA Grapalat" w:hAnsi="GHEA Grapalat"/>
              </w:rPr>
              <w:t>650</w:t>
            </w:r>
          </w:p>
        </w:tc>
        <w:tc>
          <w:tcPr>
            <w:tcW w:w="6458" w:type="dxa"/>
            <w:tcBorders>
              <w:top w:val="single" w:sz="4" w:space="0" w:color="auto"/>
              <w:left w:val="single" w:sz="4" w:space="0" w:color="auto"/>
              <w:bottom w:val="single" w:sz="4" w:space="0" w:color="auto"/>
              <w:right w:val="single" w:sz="4" w:space="0" w:color="auto"/>
            </w:tcBorders>
          </w:tcPr>
          <w:p w:rsidR="002A30F5" w:rsidRPr="00C561E8" w:rsidRDefault="002A30F5" w:rsidP="002A30F5">
            <w:pPr>
              <w:jc w:val="center"/>
            </w:pPr>
            <w:r w:rsidRPr="00C561E8">
              <w:t>Консервированные овощи</w:t>
            </w:r>
          </w:p>
        </w:tc>
      </w:tr>
      <w:tr w:rsidR="002A30F5" w:rsidRPr="002E2759" w:rsidTr="000E04F1">
        <w:trPr>
          <w:jc w:val="center"/>
        </w:trPr>
        <w:tc>
          <w:tcPr>
            <w:tcW w:w="1530" w:type="dxa"/>
            <w:tcBorders>
              <w:top w:val="single" w:sz="4" w:space="0" w:color="auto"/>
              <w:left w:val="single" w:sz="4" w:space="0" w:color="auto"/>
              <w:bottom w:val="single" w:sz="4" w:space="0" w:color="auto"/>
              <w:right w:val="single" w:sz="4" w:space="0" w:color="auto"/>
            </w:tcBorders>
            <w:vAlign w:val="center"/>
          </w:tcPr>
          <w:p w:rsidR="002A30F5" w:rsidRPr="002A30F5" w:rsidRDefault="00D0442E" w:rsidP="002A30F5">
            <w:pPr>
              <w:pStyle w:val="23"/>
              <w:spacing w:line="240" w:lineRule="auto"/>
              <w:ind w:firstLine="0"/>
              <w:jc w:val="center"/>
              <w:rPr>
                <w:rFonts w:ascii="GHEA Grapalat" w:hAnsi="GHEA Grapalat"/>
                <w:lang w:val="en-US"/>
              </w:rPr>
            </w:pPr>
            <w:r>
              <w:rPr>
                <w:rFonts w:ascii="GHEA Grapalat" w:hAnsi="GHEA Grapalat"/>
                <w:lang w:val="en-US"/>
              </w:rPr>
              <w:t>29</w:t>
            </w:r>
          </w:p>
        </w:tc>
        <w:tc>
          <w:tcPr>
            <w:tcW w:w="1246" w:type="dxa"/>
            <w:tcBorders>
              <w:top w:val="single" w:sz="4" w:space="0" w:color="auto"/>
              <w:left w:val="single" w:sz="4" w:space="0" w:color="auto"/>
              <w:bottom w:val="single" w:sz="4" w:space="0" w:color="auto"/>
              <w:right w:val="single" w:sz="4" w:space="0" w:color="auto"/>
            </w:tcBorders>
            <w:vAlign w:val="center"/>
          </w:tcPr>
          <w:p w:rsidR="002A30F5" w:rsidRDefault="002A30F5" w:rsidP="000E04F1">
            <w:pPr>
              <w:pStyle w:val="23"/>
              <w:spacing w:line="240" w:lineRule="auto"/>
              <w:ind w:firstLine="0"/>
              <w:jc w:val="center"/>
              <w:rPr>
                <w:rFonts w:ascii="GHEA Grapalat" w:hAnsi="GHEA Grapalat"/>
              </w:rPr>
            </w:pPr>
            <w:r>
              <w:rPr>
                <w:rFonts w:ascii="GHEA Grapalat" w:hAnsi="GHEA Grapalat"/>
              </w:rPr>
              <w:t>100</w:t>
            </w:r>
          </w:p>
        </w:tc>
        <w:tc>
          <w:tcPr>
            <w:tcW w:w="6458" w:type="dxa"/>
            <w:tcBorders>
              <w:top w:val="single" w:sz="4" w:space="0" w:color="auto"/>
              <w:left w:val="single" w:sz="4" w:space="0" w:color="auto"/>
              <w:bottom w:val="single" w:sz="4" w:space="0" w:color="auto"/>
              <w:right w:val="single" w:sz="4" w:space="0" w:color="auto"/>
            </w:tcBorders>
          </w:tcPr>
          <w:p w:rsidR="002A30F5" w:rsidRPr="00C561E8" w:rsidRDefault="002A30F5" w:rsidP="002A30F5">
            <w:pPr>
              <w:jc w:val="center"/>
            </w:pPr>
            <w:r w:rsidRPr="00C561E8">
              <w:t>специи</w:t>
            </w:r>
          </w:p>
        </w:tc>
      </w:tr>
      <w:tr w:rsidR="00D0442E" w:rsidRPr="002E2759" w:rsidTr="00D0442E">
        <w:trPr>
          <w:jc w:val="center"/>
        </w:trPr>
        <w:tc>
          <w:tcPr>
            <w:tcW w:w="1530" w:type="dxa"/>
            <w:tcBorders>
              <w:top w:val="single" w:sz="4" w:space="0" w:color="auto"/>
              <w:left w:val="single" w:sz="4" w:space="0" w:color="auto"/>
              <w:bottom w:val="single" w:sz="4" w:space="0" w:color="auto"/>
              <w:right w:val="single" w:sz="4" w:space="0" w:color="auto"/>
            </w:tcBorders>
          </w:tcPr>
          <w:p w:rsidR="00D0442E" w:rsidRPr="00D0442E" w:rsidRDefault="00D0442E" w:rsidP="009D7FCD">
            <w:pPr>
              <w:jc w:val="center"/>
              <w:rPr>
                <w:rFonts w:ascii="GHEA Grapalat" w:hAnsi="GHEA Grapalat"/>
                <w:i/>
                <w:sz w:val="16"/>
                <w:szCs w:val="16"/>
                <w:lang w:val="en-US"/>
              </w:rPr>
            </w:pPr>
            <w:r>
              <w:rPr>
                <w:rFonts w:ascii="GHEA Grapalat" w:hAnsi="GHEA Grapalat"/>
                <w:i/>
                <w:sz w:val="16"/>
                <w:szCs w:val="16"/>
              </w:rPr>
              <w:t>3</w:t>
            </w:r>
            <w:r>
              <w:rPr>
                <w:rFonts w:ascii="GHEA Grapalat" w:hAnsi="GHEA Grapalat"/>
                <w:i/>
                <w:sz w:val="16"/>
                <w:szCs w:val="16"/>
                <w:lang w:val="en-US"/>
              </w:rPr>
              <w:t>0</w:t>
            </w:r>
          </w:p>
        </w:tc>
        <w:tc>
          <w:tcPr>
            <w:tcW w:w="1246" w:type="dxa"/>
            <w:tcBorders>
              <w:top w:val="single" w:sz="4" w:space="0" w:color="auto"/>
              <w:left w:val="single" w:sz="4" w:space="0" w:color="auto"/>
              <w:bottom w:val="single" w:sz="4" w:space="0" w:color="auto"/>
              <w:right w:val="single" w:sz="4" w:space="0" w:color="auto"/>
            </w:tcBorders>
            <w:vAlign w:val="center"/>
          </w:tcPr>
          <w:p w:rsidR="00D0442E" w:rsidRPr="009D7FCD" w:rsidRDefault="009D7FCD" w:rsidP="000E04F1">
            <w:pPr>
              <w:pStyle w:val="23"/>
              <w:spacing w:line="240" w:lineRule="auto"/>
              <w:ind w:firstLine="0"/>
              <w:jc w:val="center"/>
              <w:rPr>
                <w:rFonts w:ascii="GHEA Grapalat" w:hAnsi="GHEA Grapalat"/>
                <w:lang w:val="en-US"/>
              </w:rPr>
            </w:pPr>
            <w:r>
              <w:rPr>
                <w:rFonts w:ascii="GHEA Grapalat" w:hAnsi="GHEA Grapalat"/>
                <w:lang w:val="en-US"/>
              </w:rPr>
              <w:t>450</w:t>
            </w:r>
          </w:p>
        </w:tc>
        <w:tc>
          <w:tcPr>
            <w:tcW w:w="6458" w:type="dxa"/>
            <w:tcBorders>
              <w:top w:val="single" w:sz="4" w:space="0" w:color="auto"/>
              <w:left w:val="single" w:sz="4" w:space="0" w:color="auto"/>
              <w:bottom w:val="single" w:sz="4" w:space="0" w:color="auto"/>
              <w:right w:val="single" w:sz="4" w:space="0" w:color="auto"/>
            </w:tcBorders>
          </w:tcPr>
          <w:p w:rsidR="00D0442E" w:rsidRPr="00C561E8" w:rsidRDefault="009D7FCD" w:rsidP="002A30F5">
            <w:pPr>
              <w:jc w:val="center"/>
            </w:pPr>
            <w:r w:rsidRPr="009D7FCD">
              <w:t>мандарин</w:t>
            </w:r>
          </w:p>
        </w:tc>
      </w:tr>
      <w:tr w:rsidR="00D0442E" w:rsidRPr="002E2759" w:rsidTr="00D0442E">
        <w:trPr>
          <w:jc w:val="center"/>
        </w:trPr>
        <w:tc>
          <w:tcPr>
            <w:tcW w:w="1530" w:type="dxa"/>
            <w:tcBorders>
              <w:top w:val="single" w:sz="4" w:space="0" w:color="auto"/>
              <w:left w:val="single" w:sz="4" w:space="0" w:color="auto"/>
              <w:bottom w:val="single" w:sz="4" w:space="0" w:color="auto"/>
              <w:right w:val="single" w:sz="4" w:space="0" w:color="auto"/>
            </w:tcBorders>
          </w:tcPr>
          <w:p w:rsidR="00D0442E" w:rsidRPr="00D0442E" w:rsidRDefault="00D0442E" w:rsidP="009D7FCD">
            <w:pPr>
              <w:jc w:val="center"/>
              <w:rPr>
                <w:rFonts w:ascii="GHEA Grapalat" w:hAnsi="GHEA Grapalat"/>
                <w:i/>
                <w:sz w:val="16"/>
                <w:szCs w:val="16"/>
                <w:lang w:val="en-US"/>
              </w:rPr>
            </w:pPr>
            <w:r>
              <w:rPr>
                <w:rFonts w:ascii="GHEA Grapalat" w:hAnsi="GHEA Grapalat"/>
                <w:i/>
                <w:sz w:val="16"/>
                <w:szCs w:val="16"/>
              </w:rPr>
              <w:t>3</w:t>
            </w:r>
            <w:r>
              <w:rPr>
                <w:rFonts w:ascii="GHEA Grapalat" w:hAnsi="GHEA Grapalat"/>
                <w:i/>
                <w:sz w:val="16"/>
                <w:szCs w:val="16"/>
                <w:lang w:val="en-US"/>
              </w:rPr>
              <w:t>1</w:t>
            </w:r>
          </w:p>
        </w:tc>
        <w:tc>
          <w:tcPr>
            <w:tcW w:w="1246" w:type="dxa"/>
            <w:tcBorders>
              <w:top w:val="single" w:sz="4" w:space="0" w:color="auto"/>
              <w:left w:val="single" w:sz="4" w:space="0" w:color="auto"/>
              <w:bottom w:val="single" w:sz="4" w:space="0" w:color="auto"/>
              <w:right w:val="single" w:sz="4" w:space="0" w:color="auto"/>
            </w:tcBorders>
            <w:vAlign w:val="center"/>
          </w:tcPr>
          <w:p w:rsidR="00D0442E" w:rsidRPr="009D7FCD" w:rsidRDefault="009D7FCD" w:rsidP="000E04F1">
            <w:pPr>
              <w:pStyle w:val="23"/>
              <w:spacing w:line="240" w:lineRule="auto"/>
              <w:ind w:firstLine="0"/>
              <w:jc w:val="center"/>
              <w:rPr>
                <w:rFonts w:ascii="GHEA Grapalat" w:hAnsi="GHEA Grapalat"/>
                <w:lang w:val="en-US"/>
              </w:rPr>
            </w:pPr>
            <w:r>
              <w:rPr>
                <w:rFonts w:ascii="GHEA Grapalat" w:hAnsi="GHEA Grapalat"/>
                <w:lang w:val="en-US"/>
              </w:rPr>
              <w:t>650</w:t>
            </w:r>
          </w:p>
        </w:tc>
        <w:tc>
          <w:tcPr>
            <w:tcW w:w="6458" w:type="dxa"/>
            <w:tcBorders>
              <w:top w:val="single" w:sz="4" w:space="0" w:color="auto"/>
              <w:left w:val="single" w:sz="4" w:space="0" w:color="auto"/>
              <w:bottom w:val="single" w:sz="4" w:space="0" w:color="auto"/>
              <w:right w:val="single" w:sz="4" w:space="0" w:color="auto"/>
            </w:tcBorders>
          </w:tcPr>
          <w:p w:rsidR="00D0442E" w:rsidRPr="00C561E8" w:rsidRDefault="009D7FCD" w:rsidP="002A30F5">
            <w:pPr>
              <w:jc w:val="center"/>
            </w:pPr>
            <w:r w:rsidRPr="009D7FCD">
              <w:t>Апельсин</w:t>
            </w:r>
          </w:p>
        </w:tc>
      </w:tr>
    </w:tbl>
    <w:p w:rsidR="002A30F5" w:rsidRDefault="00D0442E" w:rsidP="00D0442E">
      <w:pPr>
        <w:pStyle w:val="23"/>
        <w:widowControl w:val="0"/>
        <w:tabs>
          <w:tab w:val="left" w:pos="6413"/>
        </w:tabs>
        <w:spacing w:after="160" w:line="240" w:lineRule="auto"/>
        <w:ind w:firstLine="567"/>
        <w:rPr>
          <w:rFonts w:ascii="GHEA Grapalat" w:hAnsi="GHEA Grapalat"/>
          <w:sz w:val="24"/>
          <w:szCs w:val="24"/>
          <w:lang w:val="en-US"/>
        </w:rPr>
      </w:pPr>
      <w:r>
        <w:rPr>
          <w:rFonts w:ascii="GHEA Grapalat" w:hAnsi="GHEA Grapalat"/>
          <w:sz w:val="24"/>
          <w:szCs w:val="24"/>
          <w:lang w:val="en-US"/>
        </w:rPr>
        <w:tab/>
      </w:r>
    </w:p>
    <w:p w:rsidR="002A30F5" w:rsidRDefault="002A30F5" w:rsidP="00B46D58">
      <w:pPr>
        <w:pStyle w:val="23"/>
        <w:widowControl w:val="0"/>
        <w:spacing w:after="160" w:line="240" w:lineRule="auto"/>
        <w:ind w:firstLine="567"/>
        <w:rPr>
          <w:rFonts w:ascii="GHEA Grapalat" w:hAnsi="GHEA Grapalat"/>
          <w:sz w:val="24"/>
          <w:szCs w:val="24"/>
          <w:lang w:val="en-US"/>
        </w:rPr>
      </w:pPr>
    </w:p>
    <w:p w:rsidR="002A30F5" w:rsidRDefault="002A30F5" w:rsidP="00B46D58">
      <w:pPr>
        <w:pStyle w:val="23"/>
        <w:widowControl w:val="0"/>
        <w:spacing w:after="160" w:line="240" w:lineRule="auto"/>
        <w:ind w:firstLine="567"/>
        <w:rPr>
          <w:rFonts w:ascii="GHEA Grapalat" w:hAnsi="GHEA Grapalat"/>
          <w:sz w:val="24"/>
          <w:szCs w:val="24"/>
          <w:lang w:val="en-US"/>
        </w:rPr>
      </w:pPr>
    </w:p>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lastRenderedPageBreak/>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B2CFA" w:rsidRPr="000811C1" w:rsidRDefault="000B2CFA" w:rsidP="00B46D58">
      <w:pPr>
        <w:pStyle w:val="23"/>
        <w:widowControl w:val="0"/>
        <w:spacing w:after="160" w:line="240" w:lineRule="auto"/>
        <w:ind w:firstLine="567"/>
        <w:rPr>
          <w:rFonts w:ascii="GHEA Grapalat" w:hAnsi="GHEA Grapalat"/>
          <w:sz w:val="24"/>
          <w:szCs w:val="24"/>
        </w:rPr>
      </w:pPr>
    </w:p>
    <w:p w:rsidR="0085236E" w:rsidRPr="009044F1" w:rsidRDefault="00845AA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85236E" w:rsidRPr="009044F1" w:rsidRDefault="0085236E"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При этом предоплата будет предоставлена отобранному участнику на условиях, установленных пунктом </w:t>
      </w:r>
      <w:r w:rsidRPr="00E63619">
        <w:rPr>
          <w:rFonts w:ascii="GHEA Grapalat" w:hAnsi="GHEA Grapalat"/>
          <w:sz w:val="24"/>
          <w:szCs w:val="24"/>
        </w:rPr>
        <w:t>10.</w:t>
      </w:r>
      <w:r w:rsidR="006672E6" w:rsidRPr="00E63619">
        <w:rPr>
          <w:rFonts w:ascii="GHEA Grapalat" w:hAnsi="GHEA Grapalat"/>
          <w:sz w:val="24"/>
          <w:szCs w:val="24"/>
        </w:rPr>
        <w:t xml:space="preserve">5 </w:t>
      </w:r>
      <w:r w:rsidRPr="00E63619">
        <w:rPr>
          <w:rFonts w:ascii="GHEA Grapalat" w:hAnsi="GHEA Grapalat"/>
          <w:sz w:val="24"/>
          <w:szCs w:val="24"/>
        </w:rPr>
        <w:t>части</w:t>
      </w:r>
      <w:r w:rsidRPr="009044F1">
        <w:rPr>
          <w:rFonts w:ascii="GHEA Grapalat" w:hAnsi="GHEA Grapalat"/>
          <w:sz w:val="24"/>
          <w:szCs w:val="24"/>
        </w:rPr>
        <w:t xml:space="preserve"> 1 настоящего Приглашения, а</w:t>
      </w:r>
      <w:r w:rsidR="00090699">
        <w:rPr>
          <w:rFonts w:ascii="Courier New" w:hAnsi="Courier New" w:cs="Courier New"/>
          <w:sz w:val="24"/>
          <w:szCs w:val="24"/>
          <w:lang w:val="en-US"/>
        </w:rPr>
        <w:t> </w:t>
      </w:r>
      <w:r w:rsidRPr="009044F1">
        <w:rPr>
          <w:rFonts w:ascii="GHEA Grapalat" w:hAnsi="GHEA Grapalat"/>
          <w:sz w:val="24"/>
          <w:szCs w:val="24"/>
        </w:rPr>
        <w:t>погашение предоплаты будет осуществлено в порядке, установленном заключаемым договором.</w:t>
      </w:r>
      <w:r w:rsidR="00AA7117">
        <w:rPr>
          <w:rFonts w:ascii="GHEA Grapalat" w:hAnsi="GHEA Grapalat"/>
          <w:sz w:val="24"/>
          <w:szCs w:val="24"/>
        </w:rPr>
        <w:t xml:space="preserve"> </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 xml:space="preserve">в отношении которых  административный акт, устанавливающий ответственность за </w:t>
      </w:r>
      <w:proofErr w:type="spellStart"/>
      <w:r w:rsidR="00CB2FE2">
        <w:rPr>
          <w:rFonts w:ascii="GHEA Grapalat" w:hAnsi="GHEA Grapalat"/>
        </w:rPr>
        <w:t>антиконкурентное</w:t>
      </w:r>
      <w:proofErr w:type="spellEnd"/>
      <w:r w:rsidR="00CB2FE2">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Pr>
          <w:rFonts w:ascii="GHEA Grapalat" w:hAnsi="GHEA Grapalat"/>
        </w:rPr>
        <w:t>необжалуемым</w:t>
      </w:r>
      <w:proofErr w:type="spellEnd"/>
      <w:r w:rsidR="00CB2FE2">
        <w:rPr>
          <w:rFonts w:ascii="GHEA Grapalat" w:hAnsi="GHEA Grapalat"/>
        </w:rPr>
        <w:t>, а в случае обжалования оставлен без изменений</w:t>
      </w:r>
      <w:r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 xml:space="preserve">При этом если участник был включен в предусмотренные подпунктами 5 и 6 настоящего пункта списки после дня подачи заявки, то данная его заявка не </w:t>
      </w:r>
      <w:r w:rsidRPr="009044F1">
        <w:rPr>
          <w:rFonts w:ascii="GHEA Grapalat" w:hAnsi="GHEA Grapalat"/>
        </w:rPr>
        <w:lastRenderedPageBreak/>
        <w:t>подлежит отклонению.</w:t>
      </w:r>
    </w:p>
    <w:p w:rsidR="006622A4" w:rsidRPr="006622A4" w:rsidRDefault="006622A4" w:rsidP="006622A4">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6622A4" w:rsidRPr="006622A4" w:rsidRDefault="006622A4" w:rsidP="006622A4">
      <w:pPr>
        <w:pStyle w:val="aff"/>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6622A4" w:rsidRDefault="006622A4" w:rsidP="006622A4">
      <w:pPr>
        <w:pStyle w:val="aff"/>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6622A4" w:rsidRPr="009044F1" w:rsidRDefault="006622A4"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 xml:space="preserve">председателем Совета данного юридического лица, заместителем </w:t>
      </w:r>
      <w:r w:rsidRPr="009044F1">
        <w:rPr>
          <w:rFonts w:ascii="GHEA Grapalat" w:hAnsi="GHEA Grapalat"/>
          <w:color w:val="000000"/>
        </w:rPr>
        <w:lastRenderedPageBreak/>
        <w:t>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в срок</w:t>
      </w:r>
      <w:r w:rsidR="00BB67B5" w:rsidRPr="003F2899">
        <w:rPr>
          <w:rFonts w:ascii="GHEA Grapalat" w:hAnsi="GHEA Grapalat"/>
        </w:rPr>
        <w:t>и</w:t>
      </w:r>
      <w:r w:rsidR="002C1D72" w:rsidRPr="003F2899">
        <w:rPr>
          <w:rFonts w:ascii="GHEA Grapalat" w:hAnsi="GHEA Grapalat"/>
        </w:rPr>
        <w:t xml:space="preserve"> и порядке, установленны</w:t>
      </w:r>
      <w:r w:rsidR="00180D64" w:rsidRPr="003F2899">
        <w:rPr>
          <w:rFonts w:ascii="GHEA Grapalat" w:hAnsi="GHEA Grapalat"/>
        </w:rPr>
        <w:t>ми</w:t>
      </w:r>
      <w:r w:rsidR="002C1D72" w:rsidRPr="003F2899">
        <w:rPr>
          <w:rFonts w:ascii="GHEA Grapalat" w:hAnsi="GHEA Grapalat"/>
        </w:rPr>
        <w:t xml:space="preserve"> статьей 35 </w:t>
      </w:r>
      <w:r w:rsidR="00876D7D" w:rsidRPr="003F2899">
        <w:rPr>
          <w:rFonts w:ascii="GHEA Grapalat" w:hAnsi="GHEA Grapalat"/>
        </w:rPr>
        <w:t>З</w:t>
      </w:r>
      <w:r w:rsidR="002C1D72" w:rsidRPr="003F2899">
        <w:rPr>
          <w:rFonts w:ascii="GHEA Grapalat" w:hAnsi="GHEA Grapalat"/>
        </w:rPr>
        <w:t xml:space="preserve">акона, </w:t>
      </w:r>
      <w:r w:rsidR="00466F7A" w:rsidRPr="003F2899">
        <w:rPr>
          <w:rFonts w:ascii="GHEA Grapalat" w:hAnsi="GHEA Grapalat"/>
        </w:rPr>
        <w:t xml:space="preserve">представляет </w:t>
      </w:r>
      <w:r w:rsidR="002C1D72" w:rsidRPr="003F2899">
        <w:rPr>
          <w:rFonts w:ascii="GHEA Grapalat" w:hAnsi="GHEA Grapalat"/>
        </w:rPr>
        <w:t>обеспеч</w:t>
      </w:r>
      <w:r w:rsidR="00466F7A" w:rsidRPr="003F2899">
        <w:rPr>
          <w:rFonts w:ascii="GHEA Grapalat" w:hAnsi="GHEA Grapalat"/>
        </w:rPr>
        <w:t>ение</w:t>
      </w:r>
      <w:r w:rsidR="002C1D72" w:rsidRPr="003F2899">
        <w:rPr>
          <w:rFonts w:ascii="GHEA Grapalat" w:hAnsi="GHEA Grapalat"/>
        </w:rPr>
        <w:t xml:space="preserve"> квалификаци</w:t>
      </w:r>
      <w:r w:rsidR="00466F7A" w:rsidRPr="003F2899">
        <w:rPr>
          <w:rFonts w:ascii="GHEA Grapalat" w:hAnsi="GHEA Grapalat"/>
        </w:rPr>
        <w:t>и</w:t>
      </w:r>
      <w:r w:rsidR="002C1D72" w:rsidRPr="003F2899">
        <w:rPr>
          <w:rFonts w:ascii="GHEA Grapalat" w:hAnsi="GHEA Grapalat"/>
        </w:rPr>
        <w:t xml:space="preserve"> в размере </w:t>
      </w:r>
      <w:r w:rsidR="00A425E2" w:rsidRPr="003F2899">
        <w:rPr>
          <w:rFonts w:ascii="GHEA Grapalat" w:hAnsi="GHEA Grapalat"/>
        </w:rPr>
        <w:t>15 процентов</w:t>
      </w:r>
      <w:r w:rsidR="00A425E2" w:rsidRPr="003F2899">
        <w:rPr>
          <w:rFonts w:ascii="GHEA Grapalat" w:hAnsi="GHEA Grapalat"/>
          <w:vertAlign w:val="superscript"/>
        </w:rPr>
        <w:t>5,1</w:t>
      </w:r>
      <w:r w:rsidR="00A425E2" w:rsidRPr="003F2899">
        <w:rPr>
          <w:rFonts w:ascii="GHEA Grapalat" w:hAnsi="GHEA Grapalat"/>
        </w:rPr>
        <w:t xml:space="preserve"> представленного им ценового предложения.</w:t>
      </w:r>
      <w:r w:rsidR="00A425E2" w:rsidRPr="003F2899">
        <w:t xml:space="preserve"> </w:t>
      </w:r>
      <w:r w:rsidR="00A425E2" w:rsidRPr="003F2899">
        <w:rPr>
          <w:rFonts w:ascii="GHEA Grapalat" w:hAnsi="GHEA Grapalat"/>
        </w:rPr>
        <w:t xml:space="preserve">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w:t>
      </w:r>
      <w:r w:rsidR="00A425E2" w:rsidRPr="003F2899">
        <w:rPr>
          <w:rFonts w:ascii="GHEA Grapalat" w:hAnsi="GHEA Grapalat"/>
        </w:rPr>
        <w:lastRenderedPageBreak/>
        <w:t>присвоенный авторитетными международными организациями (</w:t>
      </w:r>
      <w:proofErr w:type="spellStart"/>
      <w:r w:rsidR="00A425E2" w:rsidRPr="003F2899">
        <w:rPr>
          <w:rFonts w:ascii="GHEA Grapalat" w:hAnsi="GHEA Grapalat"/>
        </w:rPr>
        <w:t>Fitch</w:t>
      </w:r>
      <w:proofErr w:type="spellEnd"/>
      <w:r w:rsidR="00A425E2" w:rsidRPr="003F2899">
        <w:rPr>
          <w:rFonts w:ascii="GHEA Grapalat" w:hAnsi="GHEA Grapalat"/>
        </w:rPr>
        <w:t xml:space="preserve">, </w:t>
      </w:r>
      <w:proofErr w:type="spellStart"/>
      <w:r w:rsidR="00A425E2" w:rsidRPr="003F2899">
        <w:rPr>
          <w:rFonts w:ascii="GHEA Grapalat" w:hAnsi="GHEA Grapalat"/>
        </w:rPr>
        <w:t>Moodys</w:t>
      </w:r>
      <w:proofErr w:type="spellEnd"/>
      <w:r w:rsidR="00A425E2" w:rsidRPr="003F2899">
        <w:rPr>
          <w:rFonts w:ascii="GHEA Grapalat" w:hAnsi="GHEA Grapalat"/>
        </w:rPr>
        <w:t xml:space="preserve">, </w:t>
      </w:r>
      <w:proofErr w:type="spellStart"/>
      <w:r w:rsidR="00A425E2" w:rsidRPr="003F2899">
        <w:rPr>
          <w:rFonts w:ascii="GHEA Grapalat" w:hAnsi="GHEA Grapalat"/>
        </w:rPr>
        <w:t>Standard</w:t>
      </w:r>
      <w:proofErr w:type="spellEnd"/>
      <w:r w:rsidR="00A425E2" w:rsidRPr="003F2899">
        <w:rPr>
          <w:rFonts w:ascii="GHEA Grapalat" w:hAnsi="GHEA Grapalat"/>
        </w:rPr>
        <w:t xml:space="preserve"> &amp; </w:t>
      </w:r>
      <w:proofErr w:type="spellStart"/>
      <w:r w:rsidR="00A425E2" w:rsidRPr="003F2899">
        <w:rPr>
          <w:rFonts w:ascii="GHEA Grapalat" w:hAnsi="GHEA Grapalat"/>
        </w:rPr>
        <w:t>Poor's</w:t>
      </w:r>
      <w:proofErr w:type="spellEnd"/>
      <w:r w:rsidR="00A425E2" w:rsidRPr="003F2899">
        <w:rPr>
          <w:rFonts w:ascii="GHEA Grapalat" w:hAnsi="GHEA Grapalat"/>
        </w:rPr>
        <w:t>) как минимум в размере суверенного рейтинга Республики Армения</w:t>
      </w:r>
      <w:r w:rsidR="000964F1" w:rsidRPr="003F2899">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32548E" w:rsidRPr="00DB4FE3" w:rsidRDefault="0032548E">
      <w:pPr>
        <w:rPr>
          <w:rFonts w:ascii="GHEA Grapalat" w:hAnsi="GHEA Grapalat"/>
        </w:rPr>
      </w:pPr>
      <w:r w:rsidRPr="00DB4FE3">
        <w:rPr>
          <w:rFonts w:ascii="GHEA Grapalat" w:hAnsi="GHEA Grapalat"/>
        </w:rPr>
        <w:t>_________________</w:t>
      </w:r>
    </w:p>
    <w:p w:rsidR="000D7190" w:rsidRPr="00BC0CA7" w:rsidRDefault="000D7190" w:rsidP="000D7190">
      <w:pPr>
        <w:pStyle w:val="af2"/>
        <w:jc w:val="both"/>
        <w:rPr>
          <w:rFonts w:ascii="GHEA Grapalat" w:hAnsi="GHEA Grapalat"/>
          <w:i/>
        </w:rPr>
      </w:pPr>
      <w:r w:rsidRPr="00BC0CA7">
        <w:rPr>
          <w:rFonts w:asciiTheme="minorHAnsi" w:hAnsiTheme="minorHAnsi"/>
          <w:vertAlign w:val="superscript"/>
        </w:rPr>
        <w:t>5,1</w:t>
      </w:r>
      <w:r w:rsidRPr="00BC0CA7">
        <w:rPr>
          <w:rFonts w:asciiTheme="minorHAnsi" w:hAnsiTheme="minorHAnsi"/>
        </w:rPr>
        <w:t xml:space="preserve"> </w:t>
      </w:r>
      <w:r w:rsidRPr="00BC0CA7">
        <w:rPr>
          <w:rFonts w:ascii="GHEA Grapalat" w:hAnsi="GHEA Grapalat"/>
          <w:i/>
        </w:rPr>
        <w:t xml:space="preserve">Если цена товара, закупаемого по заявке на закупку в рамках данной процедуры, превышает </w:t>
      </w:r>
      <w:r w:rsidR="00132FDD">
        <w:rPr>
          <w:rFonts w:ascii="GHEA Grapalat" w:hAnsi="GHEA Grapalat"/>
          <w:i/>
        </w:rPr>
        <w:t>восьмидесятикратный</w:t>
      </w:r>
      <w:r w:rsidRPr="00BC0CA7">
        <w:rPr>
          <w:rFonts w:ascii="GHEA Grapalat" w:hAnsi="GHEA Grapalat"/>
          <w:i/>
        </w:rPr>
        <w:t xml:space="preserve"> размер базовой единицы закупок, число " 15 "заменяется числом "30".</w:t>
      </w:r>
    </w:p>
    <w:p w:rsidR="0032548E" w:rsidRDefault="0032548E">
      <w:pPr>
        <w:rPr>
          <w:rFonts w:ascii="GHEA Grapalat" w:hAnsi="GHEA Grapalat"/>
        </w:rPr>
      </w:pPr>
      <w:r>
        <w:rPr>
          <w:rFonts w:ascii="GHEA Grapalat" w:hAnsi="GHEA Grapalat"/>
        </w:rPr>
        <w:br w:type="page"/>
      </w:r>
    </w:p>
    <w:p w:rsidR="00096865" w:rsidRPr="009044F1" w:rsidRDefault="00096865" w:rsidP="00B46D58">
      <w:pPr>
        <w:widowControl w:val="0"/>
        <w:tabs>
          <w:tab w:val="left" w:pos="1134"/>
        </w:tabs>
        <w:spacing w:after="160"/>
        <w:ind w:firstLine="567"/>
        <w:jc w:val="both"/>
        <w:rPr>
          <w:rFonts w:ascii="GHEA Grapalat" w:hAnsi="GHEA Grapalat"/>
        </w:rPr>
      </w:pP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af6"/>
          <w:rFonts w:ascii="GHEA Grapalat" w:hAnsi="GHEA Grapalat"/>
        </w:rPr>
        <w:footnoteReference w:customMarkFollows="1" w:id="3"/>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lastRenderedPageBreak/>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af6"/>
          <w:rFonts w:ascii="GHEA Grapalat" w:hAnsi="GHEA Grapalat"/>
        </w:rPr>
        <w:footnoteReference w:customMarkFollows="1" w:id="4"/>
        <w:t>6</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E31B9E" w:rsidRPr="002A30F5" w:rsidRDefault="00A80ECD" w:rsidP="008C6890">
      <w:pPr>
        <w:pStyle w:val="23"/>
        <w:widowControl w:val="0"/>
        <w:tabs>
          <w:tab w:val="left" w:pos="1134"/>
        </w:tabs>
        <w:spacing w:after="160" w:line="240" w:lineRule="auto"/>
        <w:ind w:firstLine="567"/>
        <w:rPr>
          <w:rFonts w:ascii="GHEA Grapalat" w:hAnsi="GHEA Grapalat"/>
          <w:sz w:val="24"/>
          <w:szCs w:val="24"/>
        </w:rPr>
      </w:pPr>
      <w:r w:rsidRPr="002A30F5">
        <w:rPr>
          <w:rFonts w:ascii="GHEA Grapalat" w:hAnsi="GHEA Grapalat"/>
          <w:sz w:val="24"/>
          <w:szCs w:val="24"/>
        </w:rPr>
        <w:t>4.2.</w:t>
      </w:r>
      <w:r w:rsidRPr="002A30F5">
        <w:rPr>
          <w:rFonts w:ascii="GHEA Grapalat" w:hAnsi="GHEA Grapalat"/>
          <w:sz w:val="24"/>
          <w:szCs w:val="24"/>
        </w:rPr>
        <w:tab/>
        <w:t xml:space="preserve">Заявки на процедуру необходимо представить в комиссию по адресу </w:t>
      </w:r>
    </w:p>
    <w:p w:rsidR="00A80ECD" w:rsidRPr="002A30F5" w:rsidRDefault="0049164C" w:rsidP="008C6890">
      <w:pPr>
        <w:pStyle w:val="23"/>
        <w:widowControl w:val="0"/>
        <w:tabs>
          <w:tab w:val="left" w:pos="1134"/>
        </w:tabs>
        <w:spacing w:after="160" w:line="240" w:lineRule="auto"/>
        <w:ind w:firstLine="567"/>
        <w:rPr>
          <w:rFonts w:ascii="GHEA Grapalat" w:hAnsi="GHEA Grapalat" w:cs="Sylfaen"/>
          <w:sz w:val="24"/>
          <w:szCs w:val="24"/>
        </w:rPr>
      </w:pPr>
      <w:r w:rsidRPr="002A30F5">
        <w:rPr>
          <w:rFonts w:ascii="GHEA Grapalat" w:hAnsi="GHEA Grapalat"/>
          <w:i/>
          <w:sz w:val="24"/>
          <w:szCs w:val="24"/>
        </w:rPr>
        <w:t>&lt;&lt;</w:t>
      </w:r>
      <w:r w:rsidR="00A44A60" w:rsidRPr="002A30F5">
        <w:rPr>
          <w:rFonts w:ascii="Arial" w:hAnsi="Arial" w:cs="Arial"/>
          <w:i/>
          <w:sz w:val="24"/>
          <w:szCs w:val="24"/>
        </w:rPr>
        <w:t xml:space="preserve"> </w:t>
      </w:r>
      <w:proofErr w:type="spellStart"/>
      <w:r w:rsidR="00B23E51" w:rsidRPr="002A30F5">
        <w:rPr>
          <w:rFonts w:ascii="Arial" w:hAnsi="Arial" w:cs="Arial"/>
          <w:i/>
          <w:sz w:val="24"/>
          <w:szCs w:val="24"/>
        </w:rPr>
        <w:t>Гораван</w:t>
      </w:r>
      <w:proofErr w:type="spellEnd"/>
      <w:r w:rsidR="00B23E51" w:rsidRPr="002A30F5">
        <w:rPr>
          <w:rFonts w:ascii="Arial" w:hAnsi="Arial" w:cs="Arial"/>
          <w:i/>
          <w:sz w:val="24"/>
          <w:szCs w:val="24"/>
        </w:rPr>
        <w:t xml:space="preserve"> Гор детский сад </w:t>
      </w:r>
      <w:r w:rsidRPr="002A30F5">
        <w:rPr>
          <w:rFonts w:ascii="Sylfaen" w:hAnsi="Sylfaen"/>
        </w:rPr>
        <w:t xml:space="preserve">&gt;&gt; АНКА находится на </w:t>
      </w:r>
      <w:proofErr w:type="spellStart"/>
      <w:r w:rsidR="00D42291" w:rsidRPr="002A30F5">
        <w:rPr>
          <w:rFonts w:ascii="GHEA Grapalat" w:hAnsi="GHEA Grapalat"/>
          <w:sz w:val="24"/>
          <w:szCs w:val="24"/>
        </w:rPr>
        <w:t>Гораван</w:t>
      </w:r>
      <w:proofErr w:type="spellEnd"/>
      <w:r w:rsidR="00D42291" w:rsidRPr="002A30F5">
        <w:rPr>
          <w:rFonts w:ascii="GHEA Grapalat" w:hAnsi="GHEA Grapalat"/>
          <w:sz w:val="24"/>
          <w:szCs w:val="24"/>
        </w:rPr>
        <w:t xml:space="preserve"> Г. </w:t>
      </w:r>
      <w:proofErr w:type="spellStart"/>
      <w:r w:rsidR="00D42291" w:rsidRPr="002A30F5">
        <w:rPr>
          <w:rFonts w:ascii="GHEA Grapalat" w:hAnsi="GHEA Grapalat"/>
          <w:sz w:val="24"/>
          <w:szCs w:val="24"/>
        </w:rPr>
        <w:t>Марзпетуни</w:t>
      </w:r>
      <w:proofErr w:type="spellEnd"/>
      <w:r w:rsidR="00D42291" w:rsidRPr="002A30F5">
        <w:rPr>
          <w:rFonts w:ascii="GHEA Grapalat" w:hAnsi="GHEA Grapalat"/>
          <w:sz w:val="24"/>
          <w:szCs w:val="24"/>
        </w:rPr>
        <w:t xml:space="preserve">  7 </w:t>
      </w:r>
      <w:r w:rsidRPr="002A30F5">
        <w:rPr>
          <w:rFonts w:ascii="GHEA Grapalat" w:hAnsi="GHEA Grapalat"/>
          <w:sz w:val="24"/>
          <w:szCs w:val="24"/>
        </w:rPr>
        <w:t>1</w:t>
      </w:r>
      <w:r w:rsidR="002A30F5" w:rsidRPr="002A30F5">
        <w:rPr>
          <w:rFonts w:ascii="GHEA Grapalat" w:hAnsi="GHEA Grapalat"/>
          <w:sz w:val="24"/>
          <w:szCs w:val="24"/>
        </w:rPr>
        <w:t>0</w:t>
      </w:r>
      <w:r w:rsidR="00562F87" w:rsidRPr="002A30F5">
        <w:rPr>
          <w:rFonts w:ascii="GHEA Grapalat" w:hAnsi="GHEA Grapalat"/>
          <w:sz w:val="24"/>
          <w:szCs w:val="24"/>
        </w:rPr>
        <w:t xml:space="preserve">.00 </w:t>
      </w:r>
      <w:r w:rsidR="006D648A" w:rsidRPr="002A30F5">
        <w:rPr>
          <w:rFonts w:ascii="GHEA Grapalat" w:hAnsi="GHEA Grapalat"/>
          <w:sz w:val="24"/>
          <w:szCs w:val="24"/>
        </w:rPr>
        <w:t>часов</w:t>
      </w:r>
      <w:r w:rsidR="008C7EB1">
        <w:rPr>
          <w:rFonts w:ascii="GHEA Grapalat" w:hAnsi="GHEA Grapalat"/>
          <w:sz w:val="24"/>
          <w:szCs w:val="24"/>
        </w:rPr>
        <w:t xml:space="preserve"> </w:t>
      </w:r>
      <w:r w:rsidR="004609C1">
        <w:rPr>
          <w:rFonts w:ascii="GHEA Grapalat" w:hAnsi="GHEA Grapalat"/>
          <w:sz w:val="24"/>
          <w:szCs w:val="24"/>
        </w:rPr>
        <w:t>1</w:t>
      </w:r>
      <w:r w:rsidR="004609C1" w:rsidRPr="004609C1">
        <w:rPr>
          <w:rFonts w:ascii="GHEA Grapalat" w:hAnsi="GHEA Grapalat"/>
          <w:sz w:val="24"/>
          <w:szCs w:val="24"/>
        </w:rPr>
        <w:t>3</w:t>
      </w:r>
      <w:r w:rsidR="006D648A" w:rsidRPr="002A30F5">
        <w:rPr>
          <w:rFonts w:ascii="GHEA Grapalat" w:hAnsi="GHEA Grapalat"/>
          <w:sz w:val="24"/>
          <w:szCs w:val="24"/>
        </w:rPr>
        <w:t>.07.</w:t>
      </w:r>
      <w:r w:rsidR="00562F87" w:rsidRPr="002A30F5">
        <w:rPr>
          <w:rFonts w:ascii="GHEA Grapalat" w:hAnsi="GHEA Grapalat"/>
          <w:sz w:val="24"/>
          <w:szCs w:val="24"/>
        </w:rPr>
        <w:t>2022 г</w:t>
      </w:r>
      <w:r w:rsidR="00A80ECD" w:rsidRPr="002A30F5">
        <w:rPr>
          <w:rFonts w:ascii="GHEA Grapalat" w:hAnsi="GHEA Grapalat"/>
          <w:sz w:val="24"/>
          <w:szCs w:val="24"/>
        </w:rPr>
        <w:t xml:space="preserve"> дня </w:t>
      </w:r>
      <w:proofErr w:type="gramStart"/>
      <w:r w:rsidR="00A80ECD" w:rsidRPr="002A30F5">
        <w:rPr>
          <w:rFonts w:ascii="GHEA Grapalat" w:hAnsi="GHEA Grapalat"/>
          <w:sz w:val="24"/>
          <w:szCs w:val="24"/>
        </w:rPr>
        <w:t>с даты опубликования</w:t>
      </w:r>
      <w:proofErr w:type="gramEnd"/>
      <w:r w:rsidR="00A80ECD" w:rsidRPr="002A30F5">
        <w:rPr>
          <w:rFonts w:ascii="GHEA Grapalat" w:hAnsi="GHEA Grapalat"/>
          <w:sz w:val="24"/>
          <w:szCs w:val="24"/>
        </w:rPr>
        <w:t xml:space="preserve"> в бюллетене объявления и приглашения на настоящую процедуру. </w:t>
      </w:r>
    </w:p>
    <w:p w:rsidR="00A80ECD" w:rsidRDefault="00A80ECD" w:rsidP="008C6890">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w:t>
      </w:r>
      <w:r>
        <w:rPr>
          <w:rFonts w:ascii="GHEA Grapalat" w:hAnsi="GHEA Grapalat"/>
          <w:sz w:val="24"/>
          <w:szCs w:val="24"/>
          <w:vertAlign w:val="subscript"/>
        </w:rPr>
        <w:t>имя, фамилия секретаря комиссии</w:t>
      </w:r>
      <w:r>
        <w:rPr>
          <w:rFonts w:ascii="GHEA Grapalat" w:hAnsi="GHEA Grapalat"/>
          <w:sz w:val="24"/>
          <w:szCs w:val="24"/>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w:t>
      </w:r>
      <w:r>
        <w:rPr>
          <w:rFonts w:ascii="GHEA Grapalat" w:hAnsi="GHEA Grapalat"/>
          <w:sz w:val="24"/>
          <w:szCs w:val="24"/>
        </w:rPr>
        <w:lastRenderedPageBreak/>
        <w:t>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proofErr w:type="spellStart"/>
      <w:r w:rsidR="006A7E82" w:rsidRPr="00650DCD">
        <w:rPr>
          <w:rFonts w:ascii="GHEA Grapalat" w:hAnsi="GHEA Grapalat"/>
          <w:sz w:val="24"/>
          <w:szCs w:val="24"/>
        </w:rPr>
        <w:t>деклация</w:t>
      </w:r>
      <w:proofErr w:type="spellEnd"/>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005F25EF" w:rsidRPr="00650DCD">
        <w:rPr>
          <w:rFonts w:ascii="GHEA Grapalat" w:hAnsi="GHEA Grapalat"/>
          <w:sz w:val="24"/>
          <w:szCs w:val="24"/>
        </w:rPr>
        <w:t xml:space="preserve">  </w:t>
      </w:r>
    </w:p>
    <w:p w:rsidR="00071119" w:rsidRPr="008E138A" w:rsidRDefault="00EA0D10" w:rsidP="00B46D58">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а также товарный знак, </w:t>
      </w:r>
      <w:r w:rsidR="00932115" w:rsidRPr="008E138A">
        <w:rPr>
          <w:rFonts w:ascii="GHEA Grapalat" w:hAnsi="GHEA Grapalat" w:cs="Sylfaen"/>
          <w:sz w:val="24"/>
          <w:szCs w:val="24"/>
        </w:rPr>
        <w:t>фирменное наименование, марка и</w:t>
      </w:r>
      <w:r w:rsidR="00932115" w:rsidRPr="008E138A">
        <w:rPr>
          <w:rFonts w:ascii="GHEA Grapalat" w:hAnsi="GHEA Grapalat"/>
          <w:sz w:val="24"/>
          <w:szCs w:val="24"/>
        </w:rPr>
        <w:t xml:space="preserve"> </w:t>
      </w:r>
      <w:r w:rsidR="005F25EF" w:rsidRPr="008E138A">
        <w:rPr>
          <w:rFonts w:ascii="GHEA Grapalat" w:hAnsi="GHEA Grapalat"/>
          <w:sz w:val="24"/>
          <w:szCs w:val="24"/>
        </w:rPr>
        <w:t>наименование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00B82520" w:rsidRPr="008E138A" w:rsidDel="001B47B5">
        <w:rPr>
          <w:rFonts w:ascii="GHEA Grapalat" w:hAnsi="GHEA Grapalat"/>
        </w:rPr>
        <w:t xml:space="preserve"> </w:t>
      </w:r>
      <w:r w:rsidR="00EA6AE0" w:rsidRPr="008E138A">
        <w:rPr>
          <w:rStyle w:val="af6"/>
          <w:rFonts w:ascii="GHEA Grapalat" w:hAnsi="GHEA Grapalat" w:cs="Sylfaen"/>
          <w:sz w:val="24"/>
          <w:szCs w:val="24"/>
        </w:rPr>
        <w:footnoteReference w:customMarkFollows="1" w:id="5"/>
        <w:t>7</w:t>
      </w:r>
      <w:r w:rsidR="005F25EF" w:rsidRPr="008E138A">
        <w:rPr>
          <w:rFonts w:ascii="GHEA Grapalat" w:hAnsi="GHEA Grapalat" w:cs="Sylfaen"/>
          <w:sz w:val="24"/>
          <w:szCs w:val="24"/>
        </w:rPr>
        <w:t>:</w:t>
      </w:r>
      <w:r w:rsidR="00932115" w:rsidRPr="008E138A">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094F5C" w:rsidP="00B46D58">
      <w:pPr>
        <w:widowControl w:val="0"/>
        <w:tabs>
          <w:tab w:val="left" w:pos="1134"/>
        </w:tabs>
        <w:spacing w:after="160"/>
        <w:ind w:firstLine="567"/>
        <w:jc w:val="both"/>
        <w:rPr>
          <w:rFonts w:ascii="GHEA Grapalat" w:hAnsi="GHEA Grapalat"/>
        </w:rPr>
      </w:pPr>
      <w:r>
        <w:rPr>
          <w:rFonts w:ascii="GHEA Grapalat" w:hAnsi="GHEA Grapalat"/>
        </w:rPr>
        <w:t>4</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 xml:space="preserve">в форме наличных денег или банковской </w:t>
      </w:r>
      <w:r w:rsidR="00E326DD" w:rsidRPr="009044F1">
        <w:rPr>
          <w:rFonts w:ascii="GHEA Grapalat" w:hAnsi="GHEA Grapalat"/>
        </w:rPr>
        <w:lastRenderedPageBreak/>
        <w:t>гарантии</w:t>
      </w:r>
      <w:r w:rsidR="00395F4A">
        <w:rPr>
          <w:rFonts w:ascii="GHEA Grapalat" w:hAnsi="GHEA Grapalat"/>
          <w:lang w:val="hy-AM"/>
        </w:rPr>
        <w:t>.</w:t>
      </w:r>
      <w:r w:rsidR="005700F1">
        <w:rPr>
          <w:rStyle w:val="af6"/>
          <w:rFonts w:ascii="GHEA Grapalat" w:hAnsi="GHEA Grapalat"/>
        </w:rPr>
        <w:footnoteReference w:customMarkFollows="1" w:id="6"/>
        <w:t>8</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w:t>
      </w:r>
      <w:r w:rsidR="00F677F1" w:rsidRPr="009044F1">
        <w:rPr>
          <w:rFonts w:ascii="GHEA Grapalat" w:hAnsi="GHEA Grapalat"/>
          <w:sz w:val="24"/>
          <w:szCs w:val="24"/>
        </w:rPr>
        <w:lastRenderedPageBreak/>
        <w:t xml:space="preserve">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CC0E15" w:rsidRPr="00CC0E15" w:rsidRDefault="00CC0E15" w:rsidP="00B46D58">
      <w:pPr>
        <w:widowControl w:val="0"/>
        <w:tabs>
          <w:tab w:val="left" w:pos="1134"/>
        </w:tabs>
        <w:spacing w:after="160"/>
        <w:ind w:firstLine="567"/>
        <w:jc w:val="both"/>
        <w:rPr>
          <w:rFonts w:ascii="GHEA Grapalat" w:hAnsi="GHEA Grapalat" w:cs="Sylfaen"/>
        </w:rPr>
      </w:pP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lastRenderedPageBreak/>
        <w:t xml:space="preserve">ПОДВЕДЕНИЕ ИТОГОВ </w:t>
      </w:r>
    </w:p>
    <w:p w:rsidR="00096865" w:rsidRPr="009044F1"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460460">
        <w:rPr>
          <w:rFonts w:ascii="GHEA Grapalat" w:hAnsi="GHEA Grapalat"/>
          <w:sz w:val="24"/>
          <w:szCs w:val="24"/>
        </w:rPr>
        <w:t xml:space="preserve">Вскрытие заявок произойдет </w:t>
      </w:r>
      <w:r w:rsidR="00460460" w:rsidRPr="002A30F5">
        <w:rPr>
          <w:rFonts w:ascii="GHEA Grapalat" w:hAnsi="GHEA Grapalat"/>
          <w:sz w:val="24"/>
          <w:szCs w:val="24"/>
        </w:rPr>
        <w:t>на 7</w:t>
      </w:r>
      <w:r w:rsidRPr="002A30F5">
        <w:rPr>
          <w:rFonts w:ascii="GHEA Grapalat" w:hAnsi="GHEA Grapalat"/>
          <w:sz w:val="24"/>
          <w:szCs w:val="24"/>
        </w:rPr>
        <w:t>"-</w:t>
      </w:r>
      <w:proofErr w:type="spellStart"/>
      <w:r w:rsidRPr="002A30F5">
        <w:rPr>
          <w:rFonts w:ascii="GHEA Grapalat" w:hAnsi="GHEA Grapalat"/>
          <w:sz w:val="24"/>
          <w:szCs w:val="24"/>
        </w:rPr>
        <w:t>ый</w:t>
      </w:r>
      <w:proofErr w:type="spellEnd"/>
      <w:r w:rsidRPr="002A30F5">
        <w:rPr>
          <w:rFonts w:ascii="GHEA Grapalat" w:hAnsi="GHEA Grapalat"/>
          <w:sz w:val="24"/>
          <w:szCs w:val="24"/>
        </w:rPr>
        <w:t xml:space="preserve"> день в "</w:t>
      </w:r>
      <w:r w:rsidR="002A30F5" w:rsidRPr="002A30F5">
        <w:rPr>
          <w:rFonts w:ascii="GHEA Grapalat" w:hAnsi="GHEA Grapalat"/>
          <w:sz w:val="24"/>
          <w:szCs w:val="24"/>
        </w:rPr>
        <w:t>10</w:t>
      </w:r>
      <w:r w:rsidR="00460460" w:rsidRPr="002A30F5">
        <w:rPr>
          <w:rFonts w:ascii="GHEA Grapalat" w:hAnsi="GHEA Grapalat"/>
          <w:sz w:val="24"/>
          <w:szCs w:val="24"/>
        </w:rPr>
        <w:t>.00</w:t>
      </w:r>
      <w:r w:rsidR="00E31B9E" w:rsidRPr="002A30F5">
        <w:rPr>
          <w:rFonts w:ascii="GHEA Grapalat" w:hAnsi="GHEA Grapalat"/>
          <w:sz w:val="24"/>
          <w:szCs w:val="24"/>
        </w:rPr>
        <w:t xml:space="preserve"> </w:t>
      </w:r>
      <w:r w:rsidRPr="002A30F5">
        <w:rPr>
          <w:rFonts w:ascii="GHEA Grapalat" w:hAnsi="GHEA Grapalat"/>
          <w:sz w:val="24"/>
          <w:szCs w:val="24"/>
        </w:rPr>
        <w:t>час</w:t>
      </w:r>
      <w:r w:rsidRPr="009044F1">
        <w:rPr>
          <w:rFonts w:ascii="GHEA Grapalat" w:hAnsi="GHEA Grapalat"/>
          <w:sz w:val="24"/>
          <w:szCs w:val="24"/>
        </w:rPr>
        <w:t xml:space="preserve"> вскрытия"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и/или обеспечение заявки,</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lastRenderedPageBreak/>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_________</w:t>
      </w:r>
      <w:r w:rsidR="00644850" w:rsidRPr="00644850">
        <w:rPr>
          <w:rFonts w:ascii="GHEA Grapalat" w:hAnsi="GHEA Grapalat"/>
          <w:i w:val="0"/>
          <w:sz w:val="24"/>
          <w:szCs w:val="24"/>
        </w:rPr>
        <w:t>_______</w:t>
      </w:r>
      <w:r w:rsidR="003C78D9">
        <w:rPr>
          <w:rStyle w:val="af6"/>
          <w:rFonts w:ascii="GHEA Grapalat" w:hAnsi="GHEA Grapalat"/>
          <w:i w:val="0"/>
          <w:sz w:val="24"/>
          <w:szCs w:val="24"/>
        </w:rPr>
        <w:footnoteReference w:customMarkFollows="1" w:id="7"/>
        <w:t>10</w:t>
      </w:r>
      <w:r w:rsidR="00A01157">
        <w:rPr>
          <w:rFonts w:ascii="GHEA Grapalat" w:hAnsi="GHEA Grapalat"/>
          <w:i w:val="0"/>
          <w:sz w:val="24"/>
          <w:szCs w:val="24"/>
        </w:rPr>
        <w:t>.</w:t>
      </w:r>
    </w:p>
    <w:p w:rsidR="00096865" w:rsidRPr="009044F1"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 xml:space="preserve">представленных товаров требованиям </w:t>
      </w:r>
      <w:proofErr w:type="spellStart"/>
      <w:r w:rsidR="002F2045" w:rsidRPr="002F2045">
        <w:rPr>
          <w:rFonts w:ascii="GHEA Grapalat" w:hAnsi="GHEA Grapalat"/>
          <w:sz w:val="24"/>
          <w:szCs w:val="24"/>
        </w:rPr>
        <w:t>приглашения</w:t>
      </w:r>
      <w:r w:rsidR="005A3D17">
        <w:rPr>
          <w:rFonts w:ascii="GHEA Grapalat" w:hAnsi="GHEA Grapalat"/>
          <w:sz w:val="24"/>
          <w:szCs w:val="24"/>
        </w:rPr>
        <w:t>.</w:t>
      </w:r>
      <w:r w:rsidRPr="009044F1">
        <w:rPr>
          <w:rFonts w:ascii="GHEA Grapalat" w:hAnsi="GHEA Grapalat"/>
          <w:sz w:val="24"/>
          <w:szCs w:val="24"/>
        </w:rPr>
        <w:t>При</w:t>
      </w:r>
      <w:proofErr w:type="spellEnd"/>
      <w:r w:rsidRPr="009044F1">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roofErr w:type="gramEnd"/>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proofErr w:type="gramStart"/>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w:t>
      </w:r>
      <w:proofErr w:type="gramEnd"/>
      <w:r w:rsidRPr="009044F1">
        <w:rPr>
          <w:rFonts w:ascii="GHEA Grapalat" w:hAnsi="GHEA Grapalat"/>
          <w:sz w:val="24"/>
          <w:szCs w:val="24"/>
        </w:rPr>
        <w:t xml:space="preserve"> определяются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 занявшие последующие места,</w:t>
      </w:r>
    </w:p>
    <w:p w:rsidR="004A4515" w:rsidRDefault="009B6D58" w:rsidP="004A4515">
      <w:pPr>
        <w:pStyle w:val="norm"/>
        <w:widowControl w:val="0"/>
        <w:tabs>
          <w:tab w:val="left" w:pos="1134"/>
        </w:tabs>
        <w:spacing w:after="160" w:line="240" w:lineRule="auto"/>
        <w:ind w:firstLine="567"/>
        <w:rPr>
          <w:rFonts w:ascii="GHEA Grapalat" w:hAnsi="GHEA Grapalat"/>
          <w:sz w:val="24"/>
          <w:szCs w:val="24"/>
        </w:rPr>
      </w:pPr>
      <w:r w:rsidRPr="006E3D39">
        <w:rPr>
          <w:rFonts w:ascii="GHEA Grapalat" w:hAnsi="GHEA Grapalat"/>
          <w:sz w:val="24"/>
          <w:szCs w:val="24"/>
        </w:rPr>
        <w:t>е.</w:t>
      </w:r>
      <w:r w:rsidR="00C37724" w:rsidRPr="006E3D39">
        <w:rPr>
          <w:rFonts w:ascii="GHEA Grapalat" w:hAnsi="GHEA Grapalat"/>
          <w:sz w:val="24"/>
          <w:szCs w:val="24"/>
        </w:rPr>
        <w:tab/>
      </w:r>
      <w:r w:rsidR="004A4515" w:rsidRPr="00CF6D51">
        <w:rPr>
          <w:rFonts w:ascii="GHEA Grapalat" w:hAnsi="GHEA Grapalat"/>
          <w:sz w:val="24"/>
          <w:szCs w:val="24"/>
        </w:rPr>
        <w:t>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закупк</w:t>
      </w:r>
      <w:r w:rsidR="001E48BA">
        <w:rPr>
          <w:rFonts w:ascii="GHEA Grapalat" w:hAnsi="GHEA Grapalat"/>
          <w:sz w:val="24"/>
          <w:szCs w:val="24"/>
        </w:rPr>
        <w:t>и</w:t>
      </w:r>
      <w:r w:rsidR="004A4515" w:rsidRPr="00CF6D51">
        <w:rPr>
          <w:rFonts w:ascii="GHEA Grapalat" w:hAnsi="GHEA Grapalat"/>
          <w:sz w:val="24"/>
          <w:szCs w:val="24"/>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w:t>
      </w:r>
      <w:r w:rsidR="001E402A" w:rsidRPr="004F2C09">
        <w:rPr>
          <w:rFonts w:ascii="GHEA Grapalat" w:hAnsi="GHEA Grapalat"/>
          <w:sz w:val="24"/>
          <w:szCs w:val="24"/>
        </w:rPr>
        <w:t>заключаемым с последним договором</w:t>
      </w:r>
      <w:r w:rsidR="001E402A" w:rsidRPr="000811C1">
        <w:rPr>
          <w:rFonts w:ascii="GHEA Grapalat" w:hAnsi="GHEA Grapalat"/>
          <w:sz w:val="24"/>
          <w:szCs w:val="24"/>
        </w:rPr>
        <w:t xml:space="preserve">, вступают в силу в случае </w:t>
      </w:r>
      <w:proofErr w:type="spellStart"/>
      <w:r w:rsidR="001E402A" w:rsidRPr="000811C1">
        <w:rPr>
          <w:rFonts w:ascii="GHEA Grapalat" w:hAnsi="GHEA Grapalat"/>
          <w:sz w:val="24"/>
          <w:szCs w:val="24"/>
        </w:rPr>
        <w:t>предусмотрения</w:t>
      </w:r>
      <w:proofErr w:type="spellEnd"/>
      <w:r w:rsidR="001E402A" w:rsidRPr="000811C1">
        <w:rPr>
          <w:rFonts w:ascii="GHEA Grapalat" w:hAnsi="GHEA Grapalat"/>
          <w:sz w:val="24"/>
          <w:szCs w:val="24"/>
        </w:rPr>
        <w:t xml:space="preserve"> дополнительных финансовых средств в размере</w:t>
      </w:r>
      <w:r w:rsidR="001E402A">
        <w:rPr>
          <w:rFonts w:ascii="GHEA Grapalat" w:hAnsi="GHEA Grapalat"/>
          <w:sz w:val="24"/>
          <w:szCs w:val="24"/>
        </w:rPr>
        <w:t xml:space="preserve"> цены, превышающей</w:t>
      </w:r>
      <w:r w:rsidR="001E402A" w:rsidRPr="000811C1">
        <w:rPr>
          <w:rFonts w:ascii="GHEA Grapalat" w:hAnsi="GHEA Grapalat"/>
          <w:sz w:val="24"/>
          <w:szCs w:val="24"/>
        </w:rPr>
        <w:t xml:space="preserve"> цену</w:t>
      </w:r>
      <w:r w:rsidR="001E402A">
        <w:rPr>
          <w:rFonts w:ascii="GHEA Grapalat" w:hAnsi="GHEA Grapalat"/>
          <w:sz w:val="24"/>
          <w:szCs w:val="24"/>
        </w:rPr>
        <w:t xml:space="preserve"> закупки</w:t>
      </w:r>
      <w:r w:rsidR="001E402A" w:rsidRPr="000811C1">
        <w:rPr>
          <w:rFonts w:ascii="GHEA Grapalat" w:hAnsi="GHEA Grapalat"/>
          <w:sz w:val="24"/>
          <w:szCs w:val="24"/>
        </w:rPr>
        <w:t xml:space="preserve"> и заключения </w:t>
      </w:r>
      <w:r w:rsidR="001E402A" w:rsidRPr="004F2C09">
        <w:rPr>
          <w:rFonts w:ascii="GHEA Grapalat" w:hAnsi="GHEA Grapalat"/>
          <w:sz w:val="24"/>
          <w:szCs w:val="24"/>
        </w:rPr>
        <w:t xml:space="preserve">на этой основе </w:t>
      </w:r>
      <w:r w:rsidR="001E402A" w:rsidRPr="000811C1">
        <w:rPr>
          <w:rFonts w:ascii="GHEA Grapalat" w:hAnsi="GHEA Grapalat"/>
          <w:sz w:val="24"/>
          <w:szCs w:val="24"/>
        </w:rPr>
        <w:t>соглашения между сторонами.</w:t>
      </w:r>
      <w:r w:rsidR="001E402A">
        <w:rPr>
          <w:rFonts w:ascii="GHEA Grapalat" w:hAnsi="GHEA Grapalat"/>
          <w:sz w:val="24"/>
          <w:szCs w:val="24"/>
        </w:rPr>
        <w:t xml:space="preserve"> </w:t>
      </w:r>
      <w:r w:rsidR="004A4515" w:rsidRPr="00CF6D51">
        <w:rPr>
          <w:rFonts w:ascii="GHEA Grapalat" w:hAnsi="GHEA Grapalat"/>
          <w:sz w:val="24"/>
          <w:szCs w:val="24"/>
        </w:rPr>
        <w:t xml:space="preserve">При этом соглашение заключается в течение пятнадцати рабочих дней после </w:t>
      </w:r>
      <w:proofErr w:type="spellStart"/>
      <w:r w:rsidR="004A4515" w:rsidRPr="00CF6D51">
        <w:rPr>
          <w:rFonts w:ascii="GHEA Grapalat" w:hAnsi="GHEA Grapalat"/>
          <w:sz w:val="24"/>
          <w:szCs w:val="24"/>
        </w:rPr>
        <w:t>предусмотрения</w:t>
      </w:r>
      <w:proofErr w:type="spellEnd"/>
      <w:r w:rsidR="004A4515" w:rsidRPr="00CF6D51">
        <w:rPr>
          <w:rFonts w:ascii="GHEA Grapalat" w:hAnsi="GHEA Grapalat"/>
          <w:sz w:val="24"/>
          <w:szCs w:val="24"/>
        </w:rPr>
        <w:t xml:space="preserve"> дополнительных финансовых средств с продлением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6335D7" w:rsidRDefault="006335D7" w:rsidP="006335D7">
      <w:pPr>
        <w:pStyle w:val="norm"/>
        <w:widowControl w:val="0"/>
        <w:tabs>
          <w:tab w:val="left" w:pos="1134"/>
        </w:tabs>
        <w:spacing w:after="160" w:line="240" w:lineRule="auto"/>
        <w:ind w:firstLine="567"/>
        <w:rPr>
          <w:rFonts w:ascii="GHEA Grapalat" w:hAnsi="GHEA Grapalat"/>
          <w:sz w:val="24"/>
          <w:szCs w:val="24"/>
        </w:rPr>
      </w:pPr>
      <w:r w:rsidRPr="007E7A22">
        <w:rPr>
          <w:rFonts w:ascii="GHEA Grapalat" w:hAnsi="GHEA Grapalat"/>
          <w:sz w:val="24"/>
          <w:szCs w:val="24"/>
        </w:rPr>
        <w:t>Требования настоящего абзаца не применяются в случае, когда заявка подана одн</w:t>
      </w:r>
      <w:r>
        <w:rPr>
          <w:rFonts w:ascii="GHEA Grapalat" w:hAnsi="GHEA Grapalat"/>
          <w:sz w:val="24"/>
          <w:szCs w:val="24"/>
        </w:rPr>
        <w:t xml:space="preserve">им </w:t>
      </w:r>
      <w:r w:rsidRPr="007E7A22">
        <w:rPr>
          <w:rFonts w:ascii="GHEA Grapalat" w:hAnsi="GHEA Grapalat"/>
          <w:sz w:val="24"/>
          <w:szCs w:val="24"/>
        </w:rPr>
        <w:t>участник</w:t>
      </w:r>
      <w:r>
        <w:rPr>
          <w:rFonts w:ascii="GHEA Grapalat" w:hAnsi="GHEA Grapalat"/>
          <w:sz w:val="24"/>
          <w:szCs w:val="24"/>
        </w:rPr>
        <w:t>ом</w:t>
      </w:r>
      <w:r w:rsidRPr="007E7A22">
        <w:rPr>
          <w:rFonts w:ascii="GHEA Grapalat" w:hAnsi="GHEA Grapalat"/>
          <w:sz w:val="24"/>
          <w:szCs w:val="24"/>
        </w:rPr>
        <w:t xml:space="preserve"> или </w:t>
      </w:r>
      <w:r>
        <w:rPr>
          <w:rFonts w:ascii="GHEA Grapalat" w:hAnsi="GHEA Grapalat"/>
          <w:sz w:val="24"/>
          <w:szCs w:val="24"/>
        </w:rPr>
        <w:t xml:space="preserve">по </w:t>
      </w:r>
      <w:r w:rsidRPr="007E7A22">
        <w:rPr>
          <w:rFonts w:ascii="GHEA Grapalat" w:hAnsi="GHEA Grapalat"/>
          <w:sz w:val="24"/>
          <w:szCs w:val="24"/>
        </w:rPr>
        <w:t>требованиям приглашения удовлетворительно оценена заявка только одного участника</w:t>
      </w:r>
      <w:r>
        <w:rPr>
          <w:rFonts w:ascii="GHEA Grapalat" w:hAnsi="GHEA Grapalat"/>
          <w:sz w:val="24"/>
          <w:szCs w:val="24"/>
        </w:rPr>
        <w:t>.</w:t>
      </w:r>
    </w:p>
    <w:p w:rsidR="009B6D58" w:rsidRPr="009044F1" w:rsidRDefault="003572EA" w:rsidP="004A4515">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закупк</w:t>
      </w:r>
      <w:r w:rsidR="00425BAB">
        <w:rPr>
          <w:rFonts w:ascii="GHEA Grapalat" w:hAnsi="GHEA Grapalat"/>
          <w:sz w:val="24"/>
          <w:szCs w:val="24"/>
        </w:rPr>
        <w:t>и</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proofErr w:type="gramStart"/>
      <w:r w:rsidR="00C34AFD">
        <w:rPr>
          <w:rFonts w:ascii="GHEA Grapalat" w:hAnsi="GHEA Grapalat"/>
          <w:sz w:val="24"/>
          <w:szCs w:val="24"/>
        </w:rPr>
        <w:t xml:space="preserve"> </w:t>
      </w:r>
      <w:r w:rsidR="00C34AFD" w:rsidRPr="00C34AFD">
        <w:rPr>
          <w:rFonts w:ascii="GHEA Grapalat" w:hAnsi="GHEA Grapalat"/>
          <w:sz w:val="24"/>
          <w:szCs w:val="24"/>
        </w:rPr>
        <w:t>,</w:t>
      </w:r>
      <w:proofErr w:type="gramEnd"/>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6A649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w:t>
      </w:r>
      <w:proofErr w:type="gramStart"/>
      <w:r w:rsidR="006A649A" w:rsidRPr="00B6749E">
        <w:rPr>
          <w:rFonts w:ascii="GHEA Grapalat" w:hAnsi="GHEA Grapalat"/>
          <w:sz w:val="24"/>
          <w:szCs w:val="24"/>
        </w:rPr>
        <w:t>ю(</w:t>
      </w:r>
      <w:proofErr w:type="gramEnd"/>
      <w:r w:rsidR="006A649A" w:rsidRPr="00B6749E">
        <w:rPr>
          <w:rFonts w:ascii="GHEA Grapalat" w:hAnsi="GHEA Grapalat"/>
          <w:sz w:val="24"/>
          <w:szCs w:val="24"/>
        </w:rPr>
        <w:t>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 xml:space="preserve">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w:t>
      </w:r>
      <w:r w:rsidRPr="009044F1">
        <w:rPr>
          <w:rFonts w:ascii="GHEA Grapalat" w:hAnsi="GHEA Grapalat"/>
          <w:sz w:val="24"/>
          <w:szCs w:val="24"/>
        </w:rPr>
        <w:lastRenderedPageBreak/>
        <w:t>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r w:rsidR="0052468C">
        <w:rPr>
          <w:rFonts w:ascii="GHEA Grapalat" w:hAnsi="GHEA Grapalat"/>
        </w:rPr>
        <w:t xml:space="preserve">на десятый </w:t>
      </w:r>
      <w:proofErr w:type="gramStart"/>
      <w:r w:rsidR="0052468C">
        <w:rPr>
          <w:rFonts w:ascii="GHEA Grapalat" w:hAnsi="GHEA Grapalat"/>
        </w:rPr>
        <w:t>ден</w:t>
      </w:r>
      <w:r w:rsidR="00C143D2">
        <w:rPr>
          <w:rFonts w:ascii="GHEA Grapalat" w:hAnsi="GHEA Grapalat"/>
        </w:rPr>
        <w:t>ь</w:t>
      </w:r>
      <w:proofErr w:type="gramEnd"/>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rsidR="00B24E4B" w:rsidRPr="00B24E4B" w:rsidRDefault="00B24E4B" w:rsidP="00B24E4B">
      <w:pPr>
        <w:widowControl w:val="0"/>
        <w:tabs>
          <w:tab w:val="left" w:pos="1276"/>
        </w:tabs>
        <w:rPr>
          <w:rFonts w:ascii="GHEA Grapalat" w:hAnsi="GHEA Grapalat"/>
        </w:rPr>
      </w:pPr>
      <w:r w:rsidRPr="00B24E4B">
        <w:rPr>
          <w:rFonts w:ascii="GHEA Grapalat" w:hAnsi="GHEA Grapalat"/>
        </w:rPr>
        <w:t>При этом, если:</w:t>
      </w:r>
    </w:p>
    <w:p w:rsidR="00B24E4B" w:rsidRPr="00B24E4B" w:rsidRDefault="00B24E4B" w:rsidP="00B24E4B">
      <w:pPr>
        <w:pStyle w:val="aff"/>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B24E4B" w:rsidRPr="00B24E4B" w:rsidRDefault="00B24E4B" w:rsidP="00B24E4B">
      <w:pPr>
        <w:pStyle w:val="aff"/>
        <w:widowControl w:val="0"/>
        <w:numPr>
          <w:ilvl w:val="0"/>
          <w:numId w:val="31"/>
        </w:numPr>
        <w:ind w:left="0" w:firstLine="284"/>
        <w:contextualSpacing/>
        <w:jc w:val="both"/>
        <w:rPr>
          <w:rFonts w:ascii="GHEA Grapalat" w:hAnsi="GHEA Grapalat"/>
        </w:rPr>
      </w:pPr>
      <w:r w:rsidRPr="00B24E4B">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lastRenderedPageBreak/>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af6"/>
          <w:rFonts w:ascii="GHEA Grapalat" w:hAnsi="GHEA Grapalat"/>
          <w:sz w:val="24"/>
          <w:szCs w:val="24"/>
        </w:rPr>
        <w:footnoteReference w:customMarkFollows="1" w:id="8"/>
        <w:t>11</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w:t>
      </w:r>
      <w:proofErr w:type="gramStart"/>
      <w:r w:rsidR="000702A0" w:rsidRPr="008C0D41">
        <w:rPr>
          <w:rFonts w:ascii="GHEA Grapalat" w:hAnsi="GHEA Grapalat"/>
        </w:rPr>
        <w:t>комиссии</w:t>
      </w:r>
      <w:proofErr w:type="gramEnd"/>
      <w:r w:rsidR="000702A0" w:rsidRPr="008C0D41">
        <w:rPr>
          <w:rFonts w:ascii="GHEA Grapalat" w:hAnsi="GHEA Grapalat"/>
        </w:rPr>
        <w:t xml:space="preserve">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 xml:space="preserve">Периодом ожидания является период времени между днем, следующим </w:t>
      </w:r>
      <w:r w:rsidRPr="009044F1">
        <w:rPr>
          <w:rFonts w:ascii="GHEA Grapalat" w:hAnsi="GHEA Grapalat"/>
          <w:sz w:val="24"/>
          <w:szCs w:val="24"/>
        </w:rPr>
        <w:lastRenderedPageBreak/>
        <w:t>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Default="0084513E" w:rsidP="0084513E">
      <w:pPr>
        <w:pStyle w:val="23"/>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rsidR="0084513E" w:rsidRPr="00B6749E" w:rsidRDefault="0084513E" w:rsidP="0084513E">
      <w:pPr>
        <w:pStyle w:val="23"/>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rsidR="0084513E" w:rsidRDefault="0084513E" w:rsidP="0084513E">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47535" w:rsidRDefault="00B47535">
      <w:pPr>
        <w:rPr>
          <w:rFonts w:ascii="GHEA Grapalat" w:hAnsi="GHEA Grapalat"/>
          <w:b/>
        </w:rPr>
      </w:pPr>
      <w:r>
        <w:rPr>
          <w:rFonts w:ascii="GHEA Grapalat" w:hAnsi="GHEA Grapalat"/>
          <w:b/>
        </w:rPr>
        <w:br w:type="page"/>
      </w: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Default="00AA0AD8" w:rsidP="00BD587C">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 пунктом 10.1 настоящего приглашения</w:t>
      </w:r>
      <w:r w:rsidR="00BD587C">
        <w:rPr>
          <w:rFonts w:ascii="GHEA Grapalat" w:hAnsi="GHEA Grapalat"/>
        </w:rPr>
        <w:t>,</w:t>
      </w:r>
      <w:r w:rsidR="00BD587C" w:rsidRPr="00996C18">
        <w:rPr>
          <w:rFonts w:ascii="GHEA Grapalat" w:hAnsi="GHEA Grapalat"/>
        </w:rPr>
        <w:t xml:space="preserve"> </w:t>
      </w:r>
      <w:r w:rsidR="00BD587C" w:rsidRPr="00C61190">
        <w:rPr>
          <w:rFonts w:ascii="GHEA Grapalat" w:hAnsi="GHEA Grapalat"/>
        </w:rPr>
        <w:t>а в случае, если по заключаемому договору предусмотрен</w:t>
      </w:r>
      <w:r w:rsidR="00BD587C">
        <w:rPr>
          <w:rFonts w:ascii="GHEA Grapalat" w:hAnsi="GHEA Grapalat"/>
        </w:rPr>
        <w:t>а</w:t>
      </w:r>
      <w:r w:rsidR="00BD587C" w:rsidRPr="00C61190">
        <w:rPr>
          <w:rFonts w:ascii="GHEA Grapalat" w:hAnsi="GHEA Grapalat"/>
        </w:rPr>
        <w:t xml:space="preserve"> предоплата</w:t>
      </w:r>
      <w:r w:rsidR="00BD587C">
        <w:rPr>
          <w:rFonts w:ascii="GHEA Grapalat" w:hAnsi="GHEA Grapalat"/>
        </w:rPr>
        <w:t xml:space="preserve"> - </w:t>
      </w:r>
      <w:r w:rsidR="00BD587C" w:rsidRPr="00DF59E9">
        <w:rPr>
          <w:rFonts w:ascii="GHEA Grapalat" w:hAnsi="GHEA Grapalat"/>
        </w:rPr>
        <w:t>в течение 10 рабочих</w:t>
      </w:r>
      <w:r w:rsidR="00BD587C">
        <w:rPr>
          <w:rFonts w:ascii="GHEA Grapalat" w:hAnsi="GHEA Grapalat"/>
        </w:rPr>
        <w:t xml:space="preserve"> </w:t>
      </w:r>
      <w:r w:rsidR="00BD587C" w:rsidRPr="00DF59E9">
        <w:rPr>
          <w:rFonts w:ascii="GHEA Grapalat" w:hAnsi="GHEA Grapalat"/>
        </w:rPr>
        <w:t>дней</w:t>
      </w:r>
      <w:r w:rsidR="00BD587C" w:rsidRPr="00C61190">
        <w:rPr>
          <w:rFonts w:ascii="GHEA Grapalat" w:hAnsi="GHEA Grapalat"/>
        </w:rPr>
        <w:t xml:space="preserve">, </w:t>
      </w:r>
      <w:r w:rsidR="00BD587C" w:rsidRPr="00DF59E9">
        <w:rPr>
          <w:rFonts w:ascii="GHEA Grapalat" w:hAnsi="GHEA Grapalat"/>
        </w:rPr>
        <w:t xml:space="preserve">не подписывает договор и </w:t>
      </w:r>
      <w:r w:rsidR="00BD587C">
        <w:rPr>
          <w:rFonts w:ascii="GHEA Grapalat" w:hAnsi="GHEA Grapalat"/>
        </w:rPr>
        <w:t xml:space="preserve"> не </w:t>
      </w:r>
      <w:r w:rsidR="00BD587C" w:rsidRPr="00DF59E9">
        <w:rPr>
          <w:rFonts w:ascii="GHEA Grapalat" w:hAnsi="GHEA Grapalat"/>
        </w:rPr>
        <w:t>пред</w:t>
      </w:r>
      <w:r w:rsidR="00BD587C">
        <w:rPr>
          <w:rFonts w:ascii="GHEA Grapalat" w:hAnsi="GHEA Grapalat"/>
        </w:rPr>
        <w:t>о</w:t>
      </w:r>
      <w:r w:rsidR="00BD587C" w:rsidRPr="00DF59E9">
        <w:rPr>
          <w:rFonts w:ascii="GHEA Grapalat" w:hAnsi="GHEA Grapalat"/>
        </w:rPr>
        <w:t>ставляет заказчику обеспечени</w:t>
      </w:r>
      <w:r w:rsidR="00BD587C">
        <w:rPr>
          <w:rFonts w:ascii="GHEA Grapalat" w:hAnsi="GHEA Grapalat"/>
        </w:rPr>
        <w:t xml:space="preserve">я </w:t>
      </w:r>
      <w:r w:rsidR="00BD587C" w:rsidRPr="00DF59E9">
        <w:rPr>
          <w:rFonts w:ascii="GHEA Grapalat" w:hAnsi="GHEA Grapalat"/>
        </w:rPr>
        <w:t>квалификации и договора</w:t>
      </w:r>
      <w:r w:rsidR="00BD587C">
        <w:rPr>
          <w:rFonts w:ascii="GHEA Grapalat" w:hAnsi="GHEA Grapalat"/>
        </w:rPr>
        <w:t>,</w:t>
      </w:r>
      <w:r w:rsidR="00BD587C" w:rsidRPr="00C61190">
        <w:rPr>
          <w:rFonts w:ascii="GHEA Grapalat" w:hAnsi="GHEA Grapalat"/>
        </w:rPr>
        <w:t xml:space="preserve"> </w:t>
      </w:r>
      <w:r w:rsidR="00BD587C" w:rsidRPr="00106011">
        <w:rPr>
          <w:rFonts w:ascii="GHEA Grapalat" w:hAnsi="GHEA Grapalat"/>
        </w:rPr>
        <w:t>а в случае, если проектом заключаемого договора предусмотрена предоплата и</w:t>
      </w:r>
      <w:r w:rsidR="00BD587C">
        <w:rPr>
          <w:rFonts w:ascii="GHEA Grapalat" w:hAnsi="GHEA Grapalat"/>
        </w:rPr>
        <w:t xml:space="preserve"> при принятии </w:t>
      </w:r>
      <w:r w:rsidR="00BD587C" w:rsidRPr="00106011">
        <w:rPr>
          <w:rFonts w:ascii="GHEA Grapalat" w:hAnsi="GHEA Grapalat"/>
        </w:rPr>
        <w:t>это</w:t>
      </w:r>
      <w:r w:rsidR="00BD587C">
        <w:rPr>
          <w:rFonts w:ascii="GHEA Grapalat" w:hAnsi="GHEA Grapalat"/>
        </w:rPr>
        <w:t>го</w:t>
      </w:r>
      <w:r w:rsidR="00BD587C" w:rsidRPr="00106011">
        <w:rPr>
          <w:rFonts w:ascii="GHEA Grapalat" w:hAnsi="GHEA Grapalat"/>
        </w:rPr>
        <w:t xml:space="preserve"> услови</w:t>
      </w:r>
      <w:r w:rsidR="00BD587C">
        <w:rPr>
          <w:rFonts w:ascii="GHEA Grapalat" w:hAnsi="GHEA Grapalat"/>
        </w:rPr>
        <w:t>я</w:t>
      </w:r>
      <w:r w:rsidR="00BD587C" w:rsidRPr="00106011">
        <w:rPr>
          <w:rFonts w:ascii="GHEA Grapalat" w:hAnsi="GHEA Grapalat"/>
        </w:rPr>
        <w:t xml:space="preserve"> </w:t>
      </w:r>
      <w:r w:rsidR="00BD587C">
        <w:rPr>
          <w:rFonts w:ascii="GHEA Grapalat" w:hAnsi="GHEA Grapalat"/>
        </w:rPr>
        <w:t>ото</w:t>
      </w:r>
      <w:r w:rsidR="00BD587C" w:rsidRPr="00106011">
        <w:rPr>
          <w:rFonts w:ascii="GHEA Grapalat" w:hAnsi="GHEA Grapalat"/>
        </w:rPr>
        <w:t>бранным участником</w:t>
      </w:r>
      <w:r w:rsidR="00BD587C">
        <w:rPr>
          <w:rFonts w:ascii="GHEA Grapalat" w:hAnsi="GHEA Grapalat"/>
        </w:rPr>
        <w:t xml:space="preserve"> не представляется также обеспечение предоплаты,</w:t>
      </w:r>
      <w:r w:rsidR="00BD587C" w:rsidRPr="00D02623">
        <w:rPr>
          <w:rFonts w:ascii="GHEA Grapalat" w:hAnsi="GHEA Grapalat"/>
          <w:color w:val="000000" w:themeColor="text1"/>
        </w:rPr>
        <w:t xml:space="preserve"> </w:t>
      </w:r>
      <w:r w:rsidR="00BD587C" w:rsidRPr="00681C1F">
        <w:rPr>
          <w:rFonts w:ascii="GHEA Grapalat" w:hAnsi="GHEA Grapalat"/>
          <w:color w:val="000000" w:themeColor="text1"/>
        </w:rPr>
        <w:t>то он лишается права подписания договора.</w:t>
      </w:r>
    </w:p>
    <w:p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646B97" w:rsidRPr="00681C1F">
        <w:rPr>
          <w:rFonts w:ascii="GHEA Grapalat" w:hAnsi="GHEA Grapalat"/>
          <w:color w:val="000000" w:themeColor="text1"/>
        </w:rPr>
        <w:t>На основании требования о предоставлении обеспечений</w:t>
      </w:r>
      <w:r w:rsidR="00646B97">
        <w:rPr>
          <w:rFonts w:ascii="GHEA Grapalat" w:hAnsi="GHEA Grapalat"/>
          <w:color w:val="000000" w:themeColor="text1"/>
        </w:rPr>
        <w:t xml:space="preserve"> </w:t>
      </w:r>
      <w:r w:rsidR="00646B97" w:rsidRPr="00681C1F">
        <w:rPr>
          <w:rFonts w:ascii="GHEA Grapalat" w:hAnsi="GHEA Grapalat"/>
          <w:color w:val="000000" w:themeColor="text1"/>
        </w:rPr>
        <w:t xml:space="preserve">квалификации и договора отобранный участник в течение </w:t>
      </w:r>
      <w:r w:rsidR="00646B97">
        <w:rPr>
          <w:rFonts w:ascii="GHEA Grapalat" w:hAnsi="GHEA Grapalat"/>
          <w:color w:val="000000" w:themeColor="text1"/>
        </w:rPr>
        <w:t>5</w:t>
      </w:r>
      <w:r w:rsidR="00646B97" w:rsidRPr="00681C1F">
        <w:rPr>
          <w:rFonts w:ascii="GHEA Grapalat" w:hAnsi="GHEA Grapalat"/>
          <w:color w:val="000000" w:themeColor="text1"/>
        </w:rPr>
        <w:t>-и рабочих дней со дня его получения, обязан представить обеспечения квалификации и договора.</w:t>
      </w:r>
      <w:r w:rsidR="00646B97" w:rsidRPr="00EA7411">
        <w:rPr>
          <w:rFonts w:ascii="GHEA Grapalat" w:hAnsi="GHEA Grapalat"/>
        </w:rPr>
        <w:t xml:space="preserve"> </w:t>
      </w:r>
      <w:r w:rsidR="00646B97"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646B97" w:rsidRPr="00681C1F">
        <w:rPr>
          <w:rFonts w:ascii="GHEA Grapalat" w:hAnsi="GHEA Grapalat"/>
          <w:color w:val="000000" w:themeColor="text1"/>
        </w:rPr>
        <w:t xml:space="preserve"> С отобранным участником заключается договор, если он представляет обеспечения </w:t>
      </w:r>
      <w:r w:rsidR="00646B97" w:rsidRPr="00681C1F">
        <w:rPr>
          <w:rFonts w:ascii="GHEA Grapalat" w:hAnsi="GHEA Grapalat"/>
          <w:color w:val="000000" w:themeColor="text1"/>
        </w:rPr>
        <w:lastRenderedPageBreak/>
        <w:t>квалификации</w:t>
      </w:r>
      <w:r w:rsidR="00646B97">
        <w:rPr>
          <w:rFonts w:ascii="GHEA Grapalat" w:hAnsi="GHEA Grapalat"/>
          <w:color w:val="000000" w:themeColor="text1"/>
        </w:rPr>
        <w:t xml:space="preserve"> </w:t>
      </w:r>
      <w:r w:rsidR="00646B97" w:rsidRPr="00681C1F">
        <w:rPr>
          <w:rFonts w:ascii="GHEA Grapalat" w:hAnsi="GHEA Grapalat"/>
          <w:color w:val="000000" w:themeColor="text1"/>
        </w:rPr>
        <w:t>и договор</w:t>
      </w:r>
      <w:proofErr w:type="gramStart"/>
      <w:r w:rsidR="00646B97" w:rsidRPr="00681C1F">
        <w:rPr>
          <w:rFonts w:ascii="GHEA Grapalat" w:hAnsi="GHEA Grapalat"/>
          <w:color w:val="000000" w:themeColor="text1"/>
        </w:rPr>
        <w:t>а(</w:t>
      </w:r>
      <w:proofErr w:type="gramEnd"/>
      <w:r w:rsidR="00646B97">
        <w:rPr>
          <w:rFonts w:ascii="GHEA Grapalat" w:hAnsi="GHEA Grapalat"/>
          <w:color w:val="000000" w:themeColor="text1"/>
        </w:rPr>
        <w:t>предоплаты</w:t>
      </w:r>
      <w:r w:rsidR="00646B97" w:rsidRPr="00681C1F">
        <w:rPr>
          <w:rFonts w:ascii="GHEA Grapalat" w:hAnsi="GHEA Grapalat"/>
          <w:color w:val="000000" w:themeColor="text1"/>
        </w:rPr>
        <w:t>)</w:t>
      </w:r>
      <w:r w:rsidRPr="009044F1">
        <w:rPr>
          <w:rFonts w:ascii="GHEA Grapalat" w:hAnsi="GHEA Grapalat"/>
        </w:rPr>
        <w:t>.</w:t>
      </w:r>
      <w:r w:rsidR="002E57E8" w:rsidRPr="002E57E8">
        <w:rPr>
          <w:rFonts w:ascii="GHEA Grapalat" w:hAnsi="GHEA Grapalat"/>
          <w:vertAlign w:val="superscript"/>
        </w:rPr>
        <w:t>11.1</w:t>
      </w:r>
    </w:p>
    <w:p w:rsidR="003D57AD" w:rsidRPr="003D57AD" w:rsidRDefault="00A6609C" w:rsidP="00801A4F">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E70468">
        <w:rPr>
          <w:rFonts w:ascii="GHEA Grapalat" w:hAnsi="GHEA Grapalat"/>
        </w:rPr>
        <w:t xml:space="preserve">от </w:t>
      </w:r>
      <w:r w:rsidR="00E70468" w:rsidRPr="00123A23">
        <w:rPr>
          <w:rFonts w:ascii="GHEA Grapalat" w:hAnsi="GHEA Grapalat"/>
        </w:rPr>
        <w:t>цен</w:t>
      </w:r>
      <w:r w:rsidR="00E70468">
        <w:rPr>
          <w:rFonts w:ascii="GHEA Grapalat" w:hAnsi="GHEA Grapalat"/>
        </w:rPr>
        <w:t>ы</w:t>
      </w:r>
      <w:r w:rsidR="00E70468" w:rsidRPr="00123A23">
        <w:rPr>
          <w:rFonts w:ascii="GHEA Grapalat" w:hAnsi="GHEA Grapalat"/>
        </w:rPr>
        <w:t xml:space="preserve"> закупки </w:t>
      </w:r>
      <w:r w:rsidR="00E70468">
        <w:rPr>
          <w:rFonts w:ascii="GHEA Grapalat" w:hAnsi="GHEA Grapalat"/>
        </w:rPr>
        <w:t>товаров</w:t>
      </w:r>
      <w:r w:rsidR="00E70468" w:rsidRPr="00123A23">
        <w:rPr>
          <w:rFonts w:ascii="GHEA Grapalat" w:hAnsi="GHEA Grapalat"/>
        </w:rPr>
        <w:t xml:space="preserve"> закуп</w:t>
      </w:r>
      <w:r w:rsidR="00E70468">
        <w:rPr>
          <w:rFonts w:ascii="GHEA Grapalat" w:hAnsi="GHEA Grapalat"/>
        </w:rPr>
        <w:t>аемых</w:t>
      </w:r>
      <w:r w:rsidR="00E70468" w:rsidRPr="00123A23">
        <w:rPr>
          <w:rFonts w:ascii="GHEA Grapalat" w:hAnsi="GHEA Grapalat"/>
        </w:rPr>
        <w:t xml:space="preserve"> в рамках данной процедуры</w:t>
      </w:r>
      <w:r w:rsidR="00E70468" w:rsidRPr="008D2394">
        <w:rPr>
          <w:rFonts w:ascii="GHEA Grapalat" w:hAnsi="GHEA Grapalat"/>
        </w:rPr>
        <w:t>.</w:t>
      </w:r>
      <w:r w:rsidR="003D57AD" w:rsidRPr="00370E40">
        <w:rPr>
          <w:rFonts w:ascii="GHEA Grapalat" w:hAnsi="GHEA Grapalat"/>
        </w:rPr>
        <w:t xml:space="preserve"> </w:t>
      </w:r>
      <w:r w:rsidR="00382A99"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Pr>
          <w:rFonts w:ascii="GHEA Grapalat" w:hAnsi="GHEA Grapalat"/>
        </w:rPr>
        <w:t xml:space="preserve"> </w:t>
      </w:r>
      <w:r w:rsidR="003D57AD" w:rsidRPr="00370E40">
        <w:rPr>
          <w:rFonts w:ascii="GHEA Grapalat" w:hAnsi="GHEA Grapalat"/>
        </w:rPr>
        <w:t>Обеспечение квалификации представляется в виде</w:t>
      </w:r>
      <w:r w:rsidR="003D57AD">
        <w:rPr>
          <w:rFonts w:ascii="GHEA Grapalat" w:hAnsi="GHEA Grapalat"/>
        </w:rPr>
        <w:t xml:space="preserve"> соглашения о неустойке</w:t>
      </w:r>
      <w:r w:rsidR="003D57AD" w:rsidRPr="00174059">
        <w:rPr>
          <w:rFonts w:ascii="GHEA Grapalat" w:hAnsi="GHEA Grapalat"/>
        </w:rPr>
        <w:t xml:space="preserve"> (приложение 4. 2) или наличных денег, или гарантий, предоставленных банками.</w:t>
      </w:r>
      <w:r w:rsidR="003D57AD" w:rsidRPr="00370E40">
        <w:rPr>
          <w:rFonts w:ascii="GHEA Grapalat" w:hAnsi="GHEA Grapalat"/>
        </w:rPr>
        <w:t xml:space="preserve"> Причем  обеспечение должно быть действительным как 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r w:rsidR="003D57AD" w:rsidRPr="003D57AD">
        <w:rPr>
          <w:rFonts w:ascii="GHEA Grapalat" w:hAnsi="GHEA Grapalat"/>
          <w:vertAlign w:val="superscript"/>
          <w:lang w:val="hy-AM"/>
        </w:rPr>
        <w:t>12.1</w:t>
      </w:r>
    </w:p>
    <w:p w:rsidR="00571E4C" w:rsidRPr="00BF3E44" w:rsidRDefault="00801A4F" w:rsidP="00571E4C">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w:t>
      </w:r>
      <w:proofErr w:type="gramStart"/>
      <w:r w:rsidR="00571E4C" w:rsidRPr="00BF3E44">
        <w:rPr>
          <w:rFonts w:ascii="GHEA Grapalat" w:hAnsi="GHEA Grapalat" w:cs="Sylfaen"/>
        </w:rPr>
        <w:t>по</w:t>
      </w:r>
      <w:proofErr w:type="gramEnd"/>
      <w:r w:rsidR="00571E4C" w:rsidRPr="00BF3E44">
        <w:rPr>
          <w:rFonts w:ascii="GHEA Grapalat" w:hAnsi="GHEA Grapalat" w:cs="Sylfaen"/>
        </w:rPr>
        <w:t xml:space="preserve"> более </w:t>
      </w:r>
      <w:proofErr w:type="gramStart"/>
      <w:r w:rsidR="00571E4C" w:rsidRPr="00BF3E44">
        <w:rPr>
          <w:rFonts w:ascii="GHEA Grapalat" w:hAnsi="GHEA Grapalat" w:cs="Sylfaen"/>
        </w:rPr>
        <w:t>чем</w:t>
      </w:r>
      <w:proofErr w:type="gramEnd"/>
      <w:r w:rsidR="00571E4C" w:rsidRPr="00BF3E44">
        <w:rPr>
          <w:rFonts w:ascii="GHEA Grapalat" w:hAnsi="GHEA Grapalat" w:cs="Sylfaen"/>
        </w:rPr>
        <w:t xml:space="preserve"> одному лоту, то он может предоставить обеспечение 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Pr>
          <w:rFonts w:ascii="GHEA Grapalat" w:hAnsi="GHEA Grapalat"/>
        </w:rPr>
        <w:t xml:space="preserve">сумме цен закупок представленных лотов, </w:t>
      </w:r>
      <w:r w:rsidR="008A4985">
        <w:rPr>
          <w:rFonts w:ascii="GHEA Grapalat" w:hAnsi="GHEA Grapalat" w:cs="Sylfaen"/>
        </w:rPr>
        <w:t>с учетом требований абзаца «в» подпункта 1 пункта 32 Порядка</w:t>
      </w:r>
      <w:r w:rsidR="008A4985">
        <w:rPr>
          <w:rFonts w:ascii="GHEA Grapalat" w:hAnsi="GHEA Grapalat"/>
          <w:color w:val="000000" w:themeColor="text1"/>
        </w:rPr>
        <w:t>.</w:t>
      </w:r>
      <w:r w:rsidR="00E562C0">
        <w:rPr>
          <w:rFonts w:ascii="GHEA Grapalat" w:hAnsi="GHEA Grapalat"/>
          <w:color w:val="000000" w:themeColor="text1"/>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A0186" w:rsidRPr="004408E1" w:rsidRDefault="00801A4F" w:rsidP="00801A4F">
      <w:pPr>
        <w:widowControl w:val="0"/>
        <w:tabs>
          <w:tab w:val="left" w:pos="1276"/>
        </w:tabs>
        <w:spacing w:after="160"/>
        <w:ind w:firstLine="567"/>
        <w:jc w:val="both"/>
        <w:rPr>
          <w:rFonts w:ascii="GHEA Grapalat" w:hAnsi="GHEA Grapalat"/>
          <w:lang w:val="hy-AM"/>
        </w:rPr>
      </w:pPr>
      <w:r w:rsidRPr="004408E1">
        <w:rPr>
          <w:rFonts w:ascii="GHEA Grapalat" w:hAnsi="GHEA Grapalat"/>
        </w:rPr>
        <w:t xml:space="preserve">Если выполнение договора поэтапное и выполнение каждого этапа </w:t>
      </w:r>
      <w:r w:rsidR="00DC6732" w:rsidRPr="004408E1">
        <w:rPr>
          <w:rFonts w:ascii="GHEA Grapalat" w:hAnsi="GHEA Grapalat"/>
        </w:rPr>
        <w:t xml:space="preserve">непосредственно не взаимосвязано </w:t>
      </w:r>
      <w:r w:rsidRPr="004408E1">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4408E1">
        <w:rPr>
          <w:rFonts w:ascii="GHEA Grapalat" w:hAnsi="GHEA Grapalat"/>
        </w:rPr>
        <w:t>пропорции, исчисленной в отношении суммы этого этапа</w:t>
      </w:r>
      <w:r w:rsidRPr="004408E1">
        <w:rPr>
          <w:rFonts w:ascii="GHEA Grapalat" w:hAnsi="GHEA Grapalat"/>
        </w:rPr>
        <w:t>.</w:t>
      </w:r>
    </w:p>
    <w:p w:rsidR="00DA0186" w:rsidRDefault="00DA0186" w:rsidP="00801A4F">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rsidR="0052513C" w:rsidRPr="0052513C" w:rsidRDefault="0052513C" w:rsidP="0052513C">
      <w:pPr>
        <w:pStyle w:val="af2"/>
        <w:jc w:val="both"/>
        <w:rPr>
          <w:rFonts w:asciiTheme="minorHAnsi" w:hAnsiTheme="minorHAnsi"/>
          <w:i/>
        </w:rPr>
      </w:pPr>
      <w:r w:rsidRPr="0052513C">
        <w:rPr>
          <w:rFonts w:asciiTheme="minorHAnsi" w:hAnsiTheme="minorHAnsi"/>
          <w:i/>
          <w:vertAlign w:val="superscript"/>
        </w:rPr>
        <w:t>11.1</w:t>
      </w:r>
      <w:r w:rsidRPr="0052513C">
        <w:rPr>
          <w:rFonts w:asciiTheme="minorHAnsi" w:hAnsiTheme="minorHAnsi"/>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2513C" w:rsidRPr="0052513C" w:rsidRDefault="0052513C" w:rsidP="0052513C">
      <w:pPr>
        <w:pStyle w:val="af2"/>
        <w:jc w:val="both"/>
        <w:rPr>
          <w:rFonts w:asciiTheme="minorHAnsi" w:hAnsiTheme="minorHAnsi"/>
          <w:i/>
        </w:rPr>
      </w:pPr>
      <w:r w:rsidRPr="0052513C">
        <w:rPr>
          <w:rFonts w:asciiTheme="minorHAnsi" w:hAnsiTheme="minorHAnsi"/>
          <w:i/>
        </w:rPr>
        <w:t xml:space="preserve">-по заявке на закупку цена закупки по данному лоту не превышает </w:t>
      </w:r>
      <w:proofErr w:type="spellStart"/>
      <w:r w:rsidRPr="0052513C">
        <w:rPr>
          <w:rFonts w:asciiTheme="minorHAnsi" w:hAnsiTheme="minorHAnsi"/>
          <w:i/>
        </w:rPr>
        <w:t>двадцатипятикратный</w:t>
      </w:r>
      <w:proofErr w:type="spellEnd"/>
      <w:r w:rsidRPr="0052513C">
        <w:rPr>
          <w:rFonts w:asciiTheme="minorHAnsi" w:hAnsiTheme="minorHAnsi"/>
          <w:i/>
        </w:rPr>
        <w:t xml:space="preserve"> размер базовой единицы закупок и не предусмотрена предоплата, </w:t>
      </w:r>
    </w:p>
    <w:p w:rsidR="0052513C" w:rsidRPr="0052513C" w:rsidRDefault="0052513C" w:rsidP="0052513C">
      <w:pPr>
        <w:pStyle w:val="af2"/>
        <w:jc w:val="both"/>
        <w:rPr>
          <w:rFonts w:asciiTheme="minorHAnsi" w:hAnsiTheme="minorHAnsi"/>
          <w:i/>
        </w:rPr>
      </w:pPr>
      <w:proofErr w:type="gramStart"/>
      <w:r w:rsidRPr="0052513C">
        <w:rPr>
          <w:rFonts w:asciiTheme="minorHAnsi" w:hAnsiTheme="minorHAnsi"/>
          <w:i/>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w:t>
      </w:r>
      <w:proofErr w:type="spellStart"/>
      <w:r w:rsidRPr="0052513C">
        <w:rPr>
          <w:rFonts w:asciiTheme="minorHAnsi" w:hAnsiTheme="minorHAnsi"/>
          <w:i/>
        </w:rPr>
        <w:t>драмов</w:t>
      </w:r>
      <w:proofErr w:type="spellEnd"/>
      <w:r w:rsidRPr="0052513C">
        <w:rPr>
          <w:rFonts w:asciiTheme="minorHAnsi" w:hAnsiTheme="minorHAnsi"/>
          <w:i/>
        </w:rPr>
        <w:t xml:space="preserve">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w:t>
      </w:r>
      <w:proofErr w:type="gramEnd"/>
      <w:r w:rsidRPr="0052513C">
        <w:rPr>
          <w:rFonts w:asciiTheme="minorHAnsi" w:hAnsiTheme="minorHAnsi"/>
          <w:i/>
        </w:rPr>
        <w:t>, предусматривается предоставление предоплаты.</w:t>
      </w:r>
    </w:p>
    <w:p w:rsidR="00DA0186" w:rsidRPr="00564A46" w:rsidRDefault="00DA0186" w:rsidP="00DA0186">
      <w:pPr>
        <w:pStyle w:val="af2"/>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sidR="007A2AFB">
        <w:rPr>
          <w:rFonts w:asciiTheme="minorHAnsi" w:hAnsiTheme="minorHAnsi"/>
          <w:i/>
        </w:rPr>
        <w:t xml:space="preserve"> закупки </w:t>
      </w:r>
      <w:r w:rsidRPr="00564A46">
        <w:rPr>
          <w:rFonts w:asciiTheme="minorHAnsi" w:hAnsiTheme="minorHAnsi"/>
          <w:i/>
        </w:rPr>
        <w:t>данного лота по заявке на закупку․</w:t>
      </w:r>
    </w:p>
    <w:p w:rsidR="00DA0186" w:rsidRPr="00564A46" w:rsidRDefault="00DA0186" w:rsidP="00DA0186">
      <w:pPr>
        <w:pStyle w:val="af2"/>
        <w:jc w:val="both"/>
        <w:rPr>
          <w:rFonts w:asciiTheme="minorHAnsi" w:hAnsiTheme="minorHAnsi"/>
          <w:i/>
        </w:rPr>
      </w:pPr>
      <w:r w:rsidRPr="00564A46">
        <w:rPr>
          <w:rFonts w:asciiTheme="minorHAnsi" w:hAnsiTheme="minorHAnsi"/>
          <w:i/>
        </w:rPr>
        <w:t xml:space="preserve">-    не превышает </w:t>
      </w:r>
      <w:proofErr w:type="spellStart"/>
      <w:r w:rsidRPr="00564A46">
        <w:rPr>
          <w:rFonts w:asciiTheme="minorHAnsi" w:hAnsiTheme="minorHAnsi"/>
          <w:i/>
        </w:rPr>
        <w:t>двадцатипятикратный</w:t>
      </w:r>
      <w:proofErr w:type="spellEnd"/>
      <w:r w:rsidRPr="00564A46">
        <w:rPr>
          <w:rFonts w:asciiTheme="minorHAnsi" w:hAnsiTheme="minorHAnsi"/>
          <w:i/>
        </w:rPr>
        <w:t xml:space="preserve"> размер базовой единицы закупок, то из настоящего абзаца исключаются слова "или гарантий, предоставленных банками "․</w:t>
      </w:r>
    </w:p>
    <w:p w:rsidR="00DA0186" w:rsidRPr="00564A46" w:rsidRDefault="00DA0186" w:rsidP="00DA0186">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0087562B"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w:t>
      </w:r>
      <w:proofErr w:type="spellStart"/>
      <w:r w:rsidRPr="00564A46">
        <w:rPr>
          <w:rFonts w:asciiTheme="minorHAnsi" w:hAnsiTheme="minorHAnsi"/>
          <w:i/>
          <w:sz w:val="20"/>
          <w:szCs w:val="20"/>
        </w:rPr>
        <w:t>двадцатипятикратного</w:t>
      </w:r>
      <w:proofErr w:type="spellEnd"/>
      <w:r w:rsidRPr="00564A46">
        <w:rPr>
          <w:rFonts w:asciiTheme="minorHAnsi" w:hAnsiTheme="minorHAnsi"/>
          <w:i/>
          <w:sz w:val="20"/>
          <w:szCs w:val="20"/>
        </w:rPr>
        <w:t xml:space="preserve"> размера, то из настоящего абзаца исключаются слова "соглашения о неустойке (приложение 4,2) или", а число " 20 " заменяется числом " 90",</w:t>
      </w:r>
    </w:p>
    <w:p w:rsidR="00DA0186" w:rsidRPr="00564A46" w:rsidRDefault="00DA0186" w:rsidP="00DA0186">
      <w:pPr>
        <w:pStyle w:val="af2"/>
        <w:jc w:val="both"/>
        <w:rPr>
          <w:rFonts w:asciiTheme="minorHAnsi" w:hAnsiTheme="minorHAnsi"/>
          <w:i/>
          <w:lang w:val="hy-AM"/>
        </w:rPr>
      </w:pPr>
      <w:r w:rsidRPr="00564A46">
        <w:rPr>
          <w:rFonts w:asciiTheme="minorHAnsi" w:hAnsiTheme="minorHAnsi"/>
          <w:i/>
        </w:rPr>
        <w:lastRenderedPageBreak/>
        <w:t xml:space="preserve">- превышает </w:t>
      </w:r>
      <w:r w:rsidR="00C257D6"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564A46">
        <w:rPr>
          <w:rFonts w:asciiTheme="minorHAnsi" w:hAnsiTheme="minorHAnsi"/>
          <w:i/>
          <w:lang w:val="hy-AM"/>
        </w:rPr>
        <w:t>.</w:t>
      </w:r>
    </w:p>
    <w:p w:rsidR="00801A4F" w:rsidRPr="00FF309F" w:rsidRDefault="00801A4F" w:rsidP="00DA0186">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rsidR="00482E18" w:rsidRPr="00707948" w:rsidRDefault="00482E18" w:rsidP="00482E18">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35631F" w:rsidRDefault="00801A4F" w:rsidP="00801A4F">
      <w:pPr>
        <w:widowControl w:val="0"/>
        <w:tabs>
          <w:tab w:val="left" w:pos="1276"/>
        </w:tabs>
        <w:spacing w:after="160"/>
        <w:ind w:firstLine="567"/>
        <w:jc w:val="both"/>
        <w:rPr>
          <w:rFonts w:ascii="GHEA Grapalat" w:hAnsi="GHEA Grapalat"/>
        </w:rPr>
      </w:pPr>
      <w:r>
        <w:rPr>
          <w:rFonts w:ascii="GHEA Grapalat" w:hAnsi="GHEA Grapalat" w:cs="Sylfaen"/>
        </w:rPr>
        <w:t>О</w:t>
      </w:r>
      <w:r w:rsidRPr="00DC29D8">
        <w:rPr>
          <w:rFonts w:ascii="GHEA Grapalat" w:hAnsi="GHEA Grapalat" w:cs="Sylfaen"/>
        </w:rPr>
        <w:t xml:space="preserve">беспечение </w:t>
      </w:r>
      <w:r>
        <w:rPr>
          <w:rFonts w:ascii="GHEA Grapalat" w:hAnsi="GHEA Grapalat" w:cs="Sylfaen"/>
        </w:rPr>
        <w:t>к</w:t>
      </w:r>
      <w:r w:rsidRPr="00DC29D8">
        <w:rPr>
          <w:rFonts w:ascii="GHEA Grapalat" w:hAnsi="GHEA Grapalat" w:cs="Sylfaen"/>
        </w:rPr>
        <w:t>валификаци</w:t>
      </w:r>
      <w:r>
        <w:rPr>
          <w:rFonts w:ascii="GHEA Grapalat" w:hAnsi="GHEA Grapalat" w:cs="Sylfaen"/>
        </w:rPr>
        <w:t>и</w:t>
      </w:r>
      <w:r w:rsidRPr="00DC29D8">
        <w:rPr>
          <w:rFonts w:ascii="GHEA Grapalat" w:hAnsi="GHEA Grapalat" w:cs="Sylfaen"/>
        </w:rPr>
        <w:t xml:space="preserve"> в виде </w:t>
      </w:r>
      <w:r w:rsidR="00482E18">
        <w:rPr>
          <w:rFonts w:ascii="GHEA Grapalat" w:hAnsi="GHEA Grapalat" w:cs="Sylfaen"/>
        </w:rPr>
        <w:t xml:space="preserve">банковской </w:t>
      </w:r>
      <w:r w:rsidRPr="00DC29D8">
        <w:rPr>
          <w:rFonts w:ascii="GHEA Grapalat" w:hAnsi="GHEA Grapalat" w:cs="Sylfaen"/>
        </w:rPr>
        <w:t xml:space="preserve">гарантии </w:t>
      </w:r>
      <w:r>
        <w:rPr>
          <w:rFonts w:ascii="GHEA Grapalat" w:hAnsi="GHEA Grapalat" w:cs="Sylfaen"/>
        </w:rPr>
        <w:t>ото</w:t>
      </w:r>
      <w:r w:rsidRPr="00DC29D8">
        <w:rPr>
          <w:rFonts w:ascii="GHEA Grapalat" w:hAnsi="GHEA Grapalat" w:cs="Sylfaen"/>
        </w:rPr>
        <w:t>бранный участник представляет согласно приложению 4 или приложению 4.1</w:t>
      </w:r>
      <w:r w:rsidRPr="00801A4F">
        <w:rPr>
          <w:rFonts w:ascii="GHEA Grapalat" w:hAnsi="GHEA Grapalat" w:cs="Sylfaen"/>
        </w:rPr>
        <w:t>.</w:t>
      </w:r>
      <w:r w:rsidR="009A0467">
        <w:rPr>
          <w:rStyle w:val="af6"/>
          <w:rFonts w:ascii="GHEA Grapalat" w:hAnsi="GHEA Grapalat"/>
        </w:rPr>
        <w:footnoteReference w:customMarkFollows="1" w:id="9"/>
        <w:t>12</w:t>
      </w:r>
      <w:r w:rsidR="00A6609C" w:rsidRPr="0027573B">
        <w:rPr>
          <w:rFonts w:ascii="GHEA Grapalat" w:hAnsi="GHEA Grapalat"/>
        </w:rPr>
        <w:t xml:space="preserve"> </w:t>
      </w:r>
      <w:r w:rsidR="00853CBA" w:rsidRPr="0027573B">
        <w:rPr>
          <w:rFonts w:ascii="GHEA Grapalat" w:hAnsi="GHEA Grapalat"/>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sidR="00E562C0">
        <w:rPr>
          <w:rFonts w:ascii="GHEA Grapalat" w:hAnsi="GHEA Grapalat"/>
        </w:rPr>
        <w:t>закупки</w:t>
      </w:r>
      <w:r w:rsidRPr="009044F1">
        <w:rPr>
          <w:rFonts w:ascii="GHEA Grapalat" w:hAnsi="GHEA Grapalat"/>
        </w:rPr>
        <w:t xml:space="preserve">. </w:t>
      </w:r>
      <w:r w:rsidR="002D492B" w:rsidRPr="002D492B">
        <w:rPr>
          <w:rFonts w:ascii="GHEA Grapalat" w:hAnsi="GHEA Grapalat"/>
        </w:rPr>
        <w:t xml:space="preserve">Если цена закупки товара меньше цены заключаемого договора, то размер обеспечения </w:t>
      </w:r>
      <w:r w:rsidR="00E04CFC">
        <w:rPr>
          <w:rFonts w:ascii="GHEA Grapalat" w:hAnsi="GHEA Grapalat"/>
        </w:rPr>
        <w:t>договора</w:t>
      </w:r>
      <w:r w:rsidR="002D492B" w:rsidRPr="002D492B">
        <w:rPr>
          <w:rFonts w:ascii="GHEA Grapalat" w:hAnsi="GHEA Grapalat"/>
        </w:rPr>
        <w:t xml:space="preserve"> исчисляется в отношении цены договора.</w:t>
      </w:r>
      <w:r w:rsidR="002D492B">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9A0467">
        <w:rPr>
          <w:rStyle w:val="af6"/>
          <w:rFonts w:ascii="GHEA Grapalat" w:hAnsi="GHEA Grapalat"/>
        </w:rPr>
        <w:footnoteReference w:customMarkFollows="1" w:id="10"/>
        <w:t>13</w:t>
      </w:r>
      <w:r w:rsidR="00375E5E">
        <w:rPr>
          <w:rFonts w:ascii="GHEA Grapalat" w:hAnsi="GHEA Grapalat"/>
        </w:rPr>
        <w:t>.</w:t>
      </w:r>
    </w:p>
    <w:p w:rsidR="00DA0D2B" w:rsidRDefault="0058395E" w:rsidP="00DA0D2B">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w:t>
      </w:r>
      <w:proofErr w:type="gramStart"/>
      <w:r w:rsidR="00BE0C42" w:rsidRPr="0025254A">
        <w:rPr>
          <w:rFonts w:ascii="GHEA Grapalat" w:hAnsi="GHEA Grapalat"/>
        </w:rPr>
        <w:t>по</w:t>
      </w:r>
      <w:proofErr w:type="gramEnd"/>
      <w:r w:rsidR="00BE0C42" w:rsidRPr="0025254A">
        <w:rPr>
          <w:rFonts w:ascii="GHEA Grapalat" w:hAnsi="GHEA Grapalat"/>
        </w:rPr>
        <w:t xml:space="preserve"> более </w:t>
      </w:r>
      <w:proofErr w:type="gramStart"/>
      <w:r w:rsidR="00BE0C42" w:rsidRPr="0025254A">
        <w:rPr>
          <w:rFonts w:ascii="GHEA Grapalat" w:hAnsi="GHEA Grapalat"/>
        </w:rPr>
        <w:t>чем</w:t>
      </w:r>
      <w:proofErr w:type="gramEnd"/>
      <w:r w:rsidR="00BE0C42" w:rsidRPr="0025254A">
        <w:rPr>
          <w:rFonts w:ascii="GHEA Grapalat" w:hAnsi="GHEA Grapalat"/>
        </w:rPr>
        <w:t xml:space="preserve">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 xml:space="preserve">для каждого лота в отдельности, так и одно обеспечение для всех лотов. </w:t>
      </w:r>
      <w:r w:rsidR="00DA0D2B" w:rsidRPr="00DA0D2B">
        <w:rPr>
          <w:rFonts w:ascii="GHEA Grapalat" w:hAnsi="GHEA Grapalat"/>
        </w:rPr>
        <w:t xml:space="preserve">При представлении одного обеспечения </w:t>
      </w:r>
      <w:proofErr w:type="spellStart"/>
      <w:r w:rsidR="00DA0D2B" w:rsidRPr="00DA0D2B">
        <w:rPr>
          <w:rFonts w:ascii="GHEA Grapalat" w:hAnsi="GHEA Grapalat"/>
        </w:rPr>
        <w:t>догогвора</w:t>
      </w:r>
      <w:proofErr w:type="spellEnd"/>
      <w:r w:rsidR="00DA0D2B" w:rsidRPr="00DA0D2B">
        <w:rPr>
          <w:rFonts w:ascii="GHEA Grapalat" w:hAnsi="GHEA Grapalat"/>
        </w:rPr>
        <w:t xml:space="preserve"> его сумма исчисляется по отношению </w:t>
      </w:r>
      <w:r w:rsidR="00DA0D2B" w:rsidRPr="00DA0D2B">
        <w:rPr>
          <w:rFonts w:ascii="GHEA Grapalat" w:hAnsi="GHEA Grapalat" w:cs="Sylfaen"/>
        </w:rPr>
        <w:t>к сумме цен закупок представленных лотов</w:t>
      </w:r>
      <w:r w:rsidR="00DA0D2B" w:rsidRPr="00DA0D2B">
        <w:rPr>
          <w:rFonts w:ascii="GHEA Grapalat" w:hAnsi="GHEA Grapalat"/>
          <w:color w:val="FF0000"/>
        </w:rPr>
        <w:t xml:space="preserve"> </w:t>
      </w:r>
      <w:r w:rsidR="00DA0D2B" w:rsidRPr="00DA0D2B">
        <w:rPr>
          <w:rFonts w:ascii="GHEA Grapalat" w:hAnsi="GHEA Grapalat"/>
          <w:color w:val="000000" w:themeColor="text1"/>
        </w:rPr>
        <w:t>с учетом требований 9-ого подпункта 32-ого пункта</w:t>
      </w:r>
      <w:r w:rsidR="00DA0D2B" w:rsidRPr="00DA0D2B">
        <w:rPr>
          <w:rFonts w:ascii="GHEA Grapalat" w:hAnsi="GHEA Grapalat"/>
        </w:rPr>
        <w:t>.</w:t>
      </w:r>
      <w:r w:rsidR="00DA0D2B">
        <w:rPr>
          <w:rFonts w:ascii="GHEA Grapalat" w:hAnsi="GHEA Grapalat"/>
        </w:rPr>
        <w:t xml:space="preserve"> </w:t>
      </w:r>
    </w:p>
    <w:p w:rsidR="00BE0C42" w:rsidRPr="0025254A" w:rsidRDefault="00BE0C42" w:rsidP="00B46D58">
      <w:pPr>
        <w:widowControl w:val="0"/>
        <w:tabs>
          <w:tab w:val="left" w:pos="1276"/>
        </w:tabs>
        <w:spacing w:after="160"/>
        <w:ind w:firstLine="567"/>
        <w:jc w:val="both"/>
        <w:rPr>
          <w:rFonts w:ascii="GHEA Grapalat" w:hAnsi="GHEA Grapalat"/>
          <w:lang w:val="hy-AM"/>
        </w:rPr>
      </w:pPr>
      <w:r w:rsidRPr="0025254A">
        <w:rPr>
          <w:rFonts w:ascii="GHEA Grapalat" w:hAnsi="GHEA Grapalat"/>
        </w:rPr>
        <w:t>.</w:t>
      </w:r>
    </w:p>
    <w:p w:rsidR="00E969ED" w:rsidRPr="00DC30CC" w:rsidRDefault="00BE0C42" w:rsidP="00B46D58">
      <w:pPr>
        <w:widowControl w:val="0"/>
        <w:tabs>
          <w:tab w:val="left" w:pos="1276"/>
        </w:tabs>
        <w:spacing w:after="160"/>
        <w:ind w:firstLine="567"/>
        <w:jc w:val="both"/>
        <w:rPr>
          <w:rFonts w:ascii="GHEA Grapalat" w:hAnsi="GHEA Grapalat"/>
        </w:rPr>
      </w:pPr>
      <w:r w:rsidRPr="009044F1">
        <w:rPr>
          <w:rFonts w:ascii="GHEA Grapalat" w:hAnsi="GHEA Grapalat"/>
        </w:rPr>
        <w:lastRenderedPageBreak/>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411A25">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250377" w:rsidRDefault="004A0321" w:rsidP="00B46D58">
      <w:pPr>
        <w:widowControl w:val="0"/>
        <w:tabs>
          <w:tab w:val="left" w:pos="1276"/>
        </w:tabs>
        <w:spacing w:after="160"/>
        <w:ind w:firstLine="567"/>
        <w:jc w:val="both"/>
        <w:rPr>
          <w:rFonts w:ascii="GHEA Grapalat" w:hAnsi="GHEA Grapalat" w:cs="Sylfaen"/>
        </w:rPr>
      </w:pPr>
      <w:r w:rsidRPr="00250377">
        <w:rPr>
          <w:rFonts w:ascii="GHEA Grapalat" w:hAnsi="GHEA Grapalat"/>
        </w:rPr>
        <w:t>10.4</w:t>
      </w:r>
      <w:r w:rsidR="00251CF9" w:rsidRPr="00250377">
        <w:rPr>
          <w:rFonts w:ascii="GHEA Grapalat" w:hAnsi="GHEA Grapalat"/>
        </w:rPr>
        <w:t xml:space="preserve"> </w:t>
      </w:r>
      <w:r w:rsidR="0076763C" w:rsidRPr="00250377">
        <w:rPr>
          <w:rFonts w:ascii="GHEA Grapalat" w:hAnsi="GHEA Grapalat"/>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rPr>
          <w:rFonts w:ascii="GHEA Grapalat" w:hAnsi="GHEA Grapalat"/>
        </w:rPr>
        <w:t>я квалификации и</w:t>
      </w:r>
      <w:r w:rsidR="0076763C" w:rsidRPr="00250377">
        <w:rPr>
          <w:rFonts w:ascii="GHEA Grapalat" w:hAnsi="GHEA Grapalat"/>
        </w:rPr>
        <w:t xml:space="preserve"> договора представля</w:t>
      </w:r>
      <w:r w:rsidR="00DE7753" w:rsidRPr="00250377">
        <w:rPr>
          <w:rFonts w:ascii="GHEA Grapalat" w:hAnsi="GHEA Grapalat"/>
        </w:rPr>
        <w:t>ю</w:t>
      </w:r>
      <w:r w:rsidR="0076763C" w:rsidRPr="00250377">
        <w:rPr>
          <w:rFonts w:ascii="GHEA Grapalat" w:hAnsi="GHEA Grapalat"/>
        </w:rPr>
        <w:t>тся</w:t>
      </w:r>
      <w:r w:rsidR="00180134" w:rsidRPr="00250377">
        <w:rPr>
          <w:rFonts w:ascii="GHEA Grapalat" w:hAnsi="GHEA Grapalat"/>
        </w:rPr>
        <w:t xml:space="preserve"> в виде заключенного в одностороннем порядке </w:t>
      </w:r>
      <w:r w:rsidR="00A9694C" w:rsidRPr="00250377">
        <w:rPr>
          <w:rFonts w:ascii="GHEA Grapalat" w:hAnsi="GHEA Grapalat"/>
        </w:rPr>
        <w:t>за</w:t>
      </w:r>
      <w:r w:rsidR="00180134" w:rsidRPr="00250377">
        <w:rPr>
          <w:rFonts w:ascii="GHEA Grapalat" w:hAnsi="GHEA Grapalat"/>
        </w:rPr>
        <w:t>явления - в виде неустойки или наличных денег</w:t>
      </w:r>
      <w:r w:rsidR="006D7219" w:rsidRPr="00250377">
        <w:rPr>
          <w:rFonts w:ascii="GHEA Grapalat" w:hAnsi="GHEA Grapalat"/>
        </w:rPr>
        <w:t>. Если на момент возникновения правомочия по заключению договора</w:t>
      </w:r>
      <w:r w:rsidR="00E01672" w:rsidRPr="00250377">
        <w:rPr>
          <w:rFonts w:ascii="GHEA Grapalat" w:hAnsi="GHEA Grapalat"/>
          <w:lang w:val="hy-AM"/>
        </w:rPr>
        <w:t xml:space="preserve"> </w:t>
      </w:r>
      <w:r w:rsidR="00D32092" w:rsidRPr="00250377">
        <w:rPr>
          <w:rFonts w:ascii="GHEA Grapalat" w:hAnsi="GHEA Grapalat" w:cs="Sylfaen"/>
        </w:rPr>
        <w:t xml:space="preserve">предусмотренные финансовые средства превышают </w:t>
      </w:r>
      <w:r w:rsidR="00E01672" w:rsidRPr="00250377">
        <w:rPr>
          <w:rFonts w:ascii="GHEA Grapalat" w:hAnsi="GHEA Grapalat" w:cs="Sylfaen"/>
          <w:lang w:val="hy-AM"/>
        </w:rPr>
        <w:t>25</w:t>
      </w:r>
      <w:r w:rsidR="00D32092" w:rsidRPr="00250377">
        <w:rPr>
          <w:rFonts w:ascii="GHEA Grapalat" w:hAnsi="GHEA Grapalat" w:cs="Sylfaen"/>
        </w:rPr>
        <w:t xml:space="preserve"> млн. </w:t>
      </w:r>
      <w:proofErr w:type="spellStart"/>
      <w:r w:rsidR="00D32092" w:rsidRPr="00250377">
        <w:rPr>
          <w:rFonts w:ascii="GHEA Grapalat" w:hAnsi="GHEA Grapalat" w:cs="Sylfaen"/>
        </w:rPr>
        <w:t>драмов</w:t>
      </w:r>
      <w:proofErr w:type="spellEnd"/>
      <w:r w:rsidR="00D32092" w:rsidRPr="00250377">
        <w:rPr>
          <w:rFonts w:ascii="GHEA Grapalat" w:hAnsi="GHEA Grapalat" w:cs="Sylfaen"/>
        </w:rPr>
        <w:t>, однако для полного выполнения договора и в дальнейшем требуются финансовые средства, то обеспечени</w:t>
      </w:r>
      <w:r w:rsidR="00F66146" w:rsidRPr="00250377">
        <w:rPr>
          <w:rFonts w:ascii="GHEA Grapalat" w:hAnsi="GHEA Grapalat" w:cs="Sylfaen"/>
        </w:rPr>
        <w:t>я квалификации и</w:t>
      </w:r>
      <w:r w:rsidR="00D32092" w:rsidRPr="00250377">
        <w:rPr>
          <w:rFonts w:ascii="GHEA Grapalat" w:hAnsi="GHEA Grapalat" w:cs="Sylfaen"/>
        </w:rPr>
        <w:t xml:space="preserve"> договора, по части выделенных финансовых средств, представляется в виде </w:t>
      </w:r>
      <w:r w:rsidR="00817C86">
        <w:rPr>
          <w:rFonts w:ascii="GHEA Grapalat" w:hAnsi="GHEA Grapalat" w:cs="Sylfaen"/>
        </w:rPr>
        <w:t xml:space="preserve">банковской </w:t>
      </w:r>
      <w:r w:rsidR="00D32092" w:rsidRPr="00250377">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Pr>
          <w:rFonts w:ascii="GHEA Grapalat" w:hAnsi="GHEA Grapalat"/>
        </w:rPr>
        <w:t xml:space="preserve"> </w:t>
      </w:r>
      <w:r w:rsidR="00D90394" w:rsidRPr="001647D2">
        <w:rPr>
          <w:rFonts w:ascii="GHEA Grapalat" w:hAnsi="GHEA Grapalat"/>
        </w:rPr>
        <w:t>(</w:t>
      </w:r>
      <w:r w:rsidR="00D90394">
        <w:rPr>
          <w:rFonts w:ascii="GHEA Grapalat" w:hAnsi="GHEA Grapalat"/>
        </w:rPr>
        <w:t>П</w:t>
      </w:r>
      <w:r w:rsidR="00D90394" w:rsidRPr="001647D2">
        <w:rPr>
          <w:rFonts w:ascii="GHEA Grapalat" w:hAnsi="GHEA Grapalat"/>
        </w:rPr>
        <w:t xml:space="preserve">риложение </w:t>
      </w:r>
      <w:r w:rsidR="00D90394">
        <w:rPr>
          <w:rFonts w:ascii="GHEA Grapalat" w:hAnsi="GHEA Grapalat"/>
        </w:rPr>
        <w:t>5.2</w:t>
      </w:r>
      <w:r w:rsidR="00D90394"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1075CA" w:rsidRDefault="001075CA" w:rsidP="001075CA">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w:t>
      </w:r>
      <w:proofErr w:type="gramStart"/>
      <w:r w:rsidRPr="0074650E">
        <w:rPr>
          <w:rFonts w:ascii="GHEA Grapalat" w:hAnsi="GHEA Grapalat"/>
        </w:rPr>
        <w:t>г</w:t>
      </w:r>
      <w:r w:rsidRPr="0074650E">
        <w:rPr>
          <w:rFonts w:ascii="GHEA Grapalat" w:hAnsi="GHEA Grapalat"/>
          <w:lang w:val="hy-AM"/>
        </w:rPr>
        <w:t>-</w:t>
      </w:r>
      <w:proofErr w:type="gramEnd"/>
      <w:r w:rsidRPr="0074650E">
        <w:rPr>
          <w:rFonts w:ascii="GHEA Grapalat" w:hAnsi="GHEA Grapalat"/>
        </w:rPr>
        <w:t xml:space="preserve"> уполномоченному органу</w:t>
      </w:r>
      <w:r w:rsidRPr="0074650E">
        <w:rPr>
          <w:rFonts w:ascii="GHEA Grapalat" w:hAnsi="GHEA Grapalat"/>
          <w:lang w:val="hy-AM"/>
        </w:rPr>
        <w:t>,</w:t>
      </w:r>
      <w:r w:rsidRPr="0074650E">
        <w:rPr>
          <w:rFonts w:ascii="GHEA Grapalat" w:hAnsi="GHEA Grapalat"/>
        </w:rPr>
        <w:t xml:space="preserve"> в течение трех 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362FEF" w:rsidRDefault="00362FEF">
      <w:pPr>
        <w:rPr>
          <w:rFonts w:ascii="GHEA Grapalat" w:hAnsi="GHEA Grapalat" w:cs="Sylfaen"/>
        </w:rPr>
      </w:pPr>
      <w:r>
        <w:rPr>
          <w:rFonts w:ascii="GHEA Grapalat" w:hAnsi="GHEA Grapalat" w:cs="Sylfaen"/>
        </w:rPr>
        <w:br w:type="page"/>
      </w:r>
    </w:p>
    <w:p w:rsidR="00637D24" w:rsidRPr="009044F1" w:rsidRDefault="00637D24" w:rsidP="00B46D58">
      <w:pPr>
        <w:widowControl w:val="0"/>
        <w:tabs>
          <w:tab w:val="left" w:pos="1134"/>
        </w:tabs>
        <w:spacing w:after="160"/>
        <w:ind w:firstLine="567"/>
        <w:jc w:val="both"/>
        <w:rPr>
          <w:rFonts w:ascii="GHEA Grapalat" w:hAnsi="GHEA Grapalat" w:cs="Sylfaen"/>
        </w:rPr>
      </w:pP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27573B">
        <w:rPr>
          <w:rStyle w:val="af6"/>
          <w:rFonts w:ascii="GHEA Grapalat" w:hAnsi="GHEA Grapalat"/>
        </w:rPr>
        <w:footnoteReference w:customMarkFollows="1" w:id="11"/>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одекс)</w:t>
      </w:r>
      <w:proofErr w:type="gramStart"/>
      <w:r w:rsidRPr="00216702">
        <w:rPr>
          <w:rFonts w:ascii="GHEA Grapalat" w:hAnsi="GHEA Grapalat"/>
        </w:rPr>
        <w:t xml:space="preserve"> </w:t>
      </w:r>
      <w:r>
        <w:rPr>
          <w:rFonts w:ascii="GHEA Grapalat" w:hAnsi="GHEA Grapalat"/>
        </w:rPr>
        <w:t>.</w:t>
      </w:r>
      <w:proofErr w:type="gramEnd"/>
    </w:p>
    <w:p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административными</w:t>
      </w:r>
      <w:proofErr w:type="gramEnd"/>
      <w:r w:rsidRPr="00D57ABB">
        <w:rPr>
          <w:rFonts w:ascii="GHEA Grapalat" w:hAnsi="GHEA Grapalat"/>
        </w:rPr>
        <w:t xml:space="preserve">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 xml:space="preserve">установленный настоящим приглашением, является </w:t>
      </w:r>
      <w:r w:rsidRPr="000B56C9">
        <w:rPr>
          <w:rFonts w:ascii="GHEA Grapalat" w:hAnsi="GHEA Grapalat"/>
        </w:rPr>
        <w:lastRenderedPageBreak/>
        <w:t>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C87BF8" w:rsidRDefault="00C87BF8" w:rsidP="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C87BF8" w:rsidRPr="00570BBD" w:rsidRDefault="00C87BF8" w:rsidP="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C87BF8" w:rsidRDefault="00C87BF8" w:rsidP="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C87BF8" w:rsidRPr="00570BBD" w:rsidRDefault="00C87BF8" w:rsidP="00C87BF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lastRenderedPageBreak/>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70BBD">
        <w:rPr>
          <w:rFonts w:ascii="GHEA Grapalat" w:hAnsi="GHEA Grapalat"/>
        </w:rPr>
        <w:t>органа.Уполномоченный</w:t>
      </w:r>
      <w:proofErr w:type="spell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w:t>
      </w:r>
      <w:proofErr w:type="gramStart"/>
      <w:r w:rsidRPr="009044F1">
        <w:rPr>
          <w:rFonts w:ascii="GHEA Grapalat" w:hAnsi="GHEA Grapalat"/>
        </w:rPr>
        <w:t>е</w:t>
      </w:r>
      <w:r w:rsidR="00EB3C28">
        <w:rPr>
          <w:rFonts w:ascii="GHEA Grapalat" w:hAnsi="GHEA Grapalat"/>
        </w:rPr>
        <w:t>-</w:t>
      </w:r>
      <w:proofErr w:type="gramEnd"/>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proofErr w:type="spellStart"/>
      <w:r w:rsidRPr="009044F1">
        <w:rPr>
          <w:rFonts w:ascii="GHEA Grapalat" w:hAnsi="GHEA Grapalat"/>
        </w:rPr>
        <w:t>утвержденн</w:t>
      </w:r>
      <w:proofErr w:type="spellEnd"/>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12"/>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При этом заявкой представляется оригинал документа, удостоверяющего оплату наличных денег, или оригинал банковской гарантии.</w:t>
      </w:r>
      <w:r w:rsidR="0036524F">
        <w:rPr>
          <w:rFonts w:ascii="GHEA Grapalat" w:hAnsi="GHEA Grapalat"/>
        </w:rPr>
        <w:t xml:space="preserve"> </w:t>
      </w:r>
      <w:r w:rsidR="00761A4D" w:rsidRPr="00B138F3">
        <w:rPr>
          <w:rStyle w:val="af6"/>
          <w:rFonts w:ascii="GHEA Grapalat" w:hAnsi="GHEA Grapalat"/>
        </w:rPr>
        <w:footnoteReference w:customMarkFollows="1" w:id="13"/>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B2572B" w:rsidRPr="00374F4A" w:rsidRDefault="00B2572B" w:rsidP="00B46D58">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proofErr w:type="spellStart"/>
      <w:r w:rsidR="00D0442E">
        <w:rPr>
          <w:rFonts w:ascii="GHEA Grapalat" w:hAnsi="GHEA Grapalat"/>
          <w:i/>
          <w:sz w:val="24"/>
          <w:szCs w:val="24"/>
        </w:rPr>
        <w:t>GHM-GHAPDZB-22</w:t>
      </w:r>
      <w:proofErr w:type="spellEnd"/>
      <w:r w:rsidR="00D0442E">
        <w:rPr>
          <w:rFonts w:ascii="GHEA Grapalat" w:hAnsi="GHEA Grapalat"/>
          <w:i/>
          <w:sz w:val="24"/>
          <w:szCs w:val="24"/>
        </w:rPr>
        <w:t>/02</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C4157A" w:rsidRDefault="00374F4A" w:rsidP="00F3446E">
      <w:pPr>
        <w:jc w:val="both"/>
        <w:rPr>
          <w:rFonts w:ascii="GHEA Grapalat" w:hAnsi="GHEA Grapalat"/>
          <w:sz w:val="20"/>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proofErr w:type="spellStart"/>
      <w:r w:rsidR="00D0442E">
        <w:rPr>
          <w:rFonts w:ascii="GHEA Grapalat" w:hAnsi="GHEA Grapalat"/>
          <w:i/>
        </w:rPr>
        <w:t>GHM-GHAPDZB-22</w:t>
      </w:r>
      <w:proofErr w:type="spellEnd"/>
      <w:r w:rsidR="00D0442E">
        <w:rPr>
          <w:rFonts w:ascii="GHEA Grapalat" w:hAnsi="GHEA Grapalat"/>
          <w:i/>
        </w:rPr>
        <w:t>/</w:t>
      </w:r>
      <w:proofErr w:type="spellStart"/>
      <w:r w:rsidR="00D0442E">
        <w:rPr>
          <w:rFonts w:ascii="GHEA Grapalat" w:hAnsi="GHEA Grapalat"/>
          <w:i/>
        </w:rPr>
        <w:t>02</w:t>
      </w:r>
      <w:r w:rsidRPr="000C1746">
        <w:rPr>
          <w:rFonts w:ascii="GHEA Grapalat" w:hAnsi="GHEA Grapalat"/>
          <w:sz w:val="16"/>
        </w:rPr>
        <w:t>наименование</w:t>
      </w:r>
      <w:proofErr w:type="spellEnd"/>
      <w:r w:rsidRPr="000C1746">
        <w:rPr>
          <w:rFonts w:ascii="GHEA Grapalat" w:hAnsi="GHEA Grapalat"/>
          <w:sz w:val="16"/>
        </w:rPr>
        <w:t xml:space="preserve">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 xml:space="preserve">Настоящим </w:t>
      </w:r>
      <w:proofErr w:type="spellStart"/>
      <w:r>
        <w:rPr>
          <w:rFonts w:ascii="GHEA Grapalat" w:hAnsi="GHEA Grapalat"/>
        </w:rPr>
        <w:t>_________________________________объявляет</w:t>
      </w:r>
      <w:proofErr w:type="spellEnd"/>
      <w:r>
        <w:rPr>
          <w:rFonts w:ascii="GHEA Grapalat" w:hAnsi="GHEA Grapalat"/>
        </w:rPr>
        <w:t xml:space="preserve">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Pr="003D58E1" w:rsidRDefault="006B3E56" w:rsidP="00B46D58">
      <w:pPr>
        <w:pStyle w:val="aff"/>
        <w:widowControl w:val="0"/>
        <w:numPr>
          <w:ilvl w:val="0"/>
          <w:numId w:val="21"/>
        </w:numPr>
        <w:spacing w:after="160"/>
        <w:jc w:val="both"/>
        <w:rPr>
          <w:rFonts w:ascii="GHEA Grapalat" w:hAnsi="GHEA Grapalat" w:cs="Arial"/>
        </w:rPr>
      </w:pPr>
      <w:r w:rsidRPr="003D58E1">
        <w:rPr>
          <w:rFonts w:ascii="GHEA Grapalat" w:hAnsi="GHEA Grapalat"/>
        </w:rPr>
        <w:t>удовлетворяет</w:t>
      </w:r>
      <w:r w:rsidRPr="003D58E1">
        <w:rPr>
          <w:rFonts w:ascii="GHEA Grapalat" w:hAnsi="GHEA Grapalat"/>
          <w:spacing w:val="-4"/>
        </w:rPr>
        <w:t xml:space="preserve"> </w:t>
      </w:r>
      <w:proofErr w:type="gramStart"/>
      <w:r w:rsidRPr="003D58E1">
        <w:rPr>
          <w:rFonts w:ascii="GHEA Grapalat" w:hAnsi="GHEA Grapalat"/>
          <w:spacing w:val="-4"/>
        </w:rPr>
        <w:t>требованиям</w:t>
      </w:r>
      <w:proofErr w:type="gramEnd"/>
      <w:r w:rsidRPr="003D58E1">
        <w:rPr>
          <w:rFonts w:ascii="GHEA Grapalat" w:hAnsi="GHEA Grapalat"/>
          <w:spacing w:val="-4"/>
        </w:rPr>
        <w:t xml:space="preserve"> к праву участия установленным приглашением на </w:t>
      </w:r>
      <w:r w:rsidR="00B225D5" w:rsidRPr="003D58E1">
        <w:rPr>
          <w:rFonts w:ascii="GHEA Grapalat" w:hAnsi="GHEA Grapalat"/>
        </w:rPr>
        <w:t>открытый конкурс</w:t>
      </w:r>
      <w:r w:rsidRPr="003D58E1">
        <w:rPr>
          <w:rFonts w:ascii="GHEA Grapalat" w:hAnsi="GHEA Grapalat"/>
        </w:rPr>
        <w:t xml:space="preserve"> под кодом </w:t>
      </w:r>
      <w:proofErr w:type="spellStart"/>
      <w:r w:rsidR="00D0442E">
        <w:rPr>
          <w:rFonts w:ascii="GHEA Grapalat" w:hAnsi="GHEA Grapalat"/>
          <w:i/>
        </w:rPr>
        <w:t>GHM-GHAPDZB-22</w:t>
      </w:r>
      <w:proofErr w:type="spellEnd"/>
      <w:r w:rsidR="00D0442E">
        <w:rPr>
          <w:rFonts w:ascii="GHEA Grapalat" w:hAnsi="GHEA Grapalat"/>
          <w:i/>
        </w:rPr>
        <w:t>/02</w:t>
      </w:r>
      <w:r w:rsidR="00F3446E">
        <w:rPr>
          <w:rFonts w:ascii="GHEA Grapalat" w:hAnsi="GHEA Grapalat"/>
          <w:i/>
        </w:rPr>
        <w:t xml:space="preserve"> </w:t>
      </w:r>
      <w:r w:rsidR="00A90FCD" w:rsidRPr="003D58E1">
        <w:rPr>
          <w:rFonts w:ascii="GHEA Grapalat" w:hAnsi="GHEA Grapalat"/>
        </w:rPr>
        <w:t xml:space="preserve">и обязуется в случае признания </w:t>
      </w:r>
      <w:r w:rsidR="00BF09F8" w:rsidRPr="003D58E1">
        <w:rPr>
          <w:rFonts w:ascii="GHEA Grapalat" w:hAnsi="GHEA Grapalat"/>
        </w:rPr>
        <w:t>отобранным</w:t>
      </w:r>
      <w:r w:rsidR="00A90FCD" w:rsidRPr="003D58E1">
        <w:rPr>
          <w:rFonts w:ascii="GHEA Grapalat" w:hAnsi="GHEA Grapalat"/>
        </w:rPr>
        <w:t xml:space="preserve"> участником в порядке и сроки, установленные </w:t>
      </w:r>
      <w:r w:rsidR="00B64C48" w:rsidRPr="003D58E1">
        <w:rPr>
          <w:rFonts w:ascii="GHEA Grapalat" w:hAnsi="GHEA Grapalat"/>
        </w:rPr>
        <w:t xml:space="preserve">настоящим </w:t>
      </w:r>
      <w:r w:rsidR="00A90FCD" w:rsidRPr="003D58E1">
        <w:rPr>
          <w:rFonts w:ascii="GHEA Grapalat" w:hAnsi="GHEA Grapalat"/>
        </w:rPr>
        <w:t xml:space="preserve">приглашением </w:t>
      </w:r>
      <w:r w:rsidR="00952531" w:rsidRPr="003D58E1">
        <w:rPr>
          <w:rFonts w:ascii="GHEA Grapalat" w:hAnsi="GHEA Grapalat"/>
        </w:rPr>
        <w:t xml:space="preserve"> представить обеспечение </w:t>
      </w:r>
      <w:r w:rsidR="00952531" w:rsidRPr="003D58E1">
        <w:rPr>
          <w:rFonts w:ascii="GHEA Grapalat" w:hAnsi="GHEA Grapalat"/>
        </w:rPr>
        <w:lastRenderedPageBreak/>
        <w:t>квалификации</w:t>
      </w:r>
      <w:r w:rsidR="0035493A" w:rsidRPr="003D58E1">
        <w:rPr>
          <w:rFonts w:ascii="GHEA Grapalat" w:hAnsi="GHEA Grapalat"/>
          <w:vertAlign w:val="superscript"/>
        </w:rPr>
        <w:t>16</w:t>
      </w:r>
      <w:r w:rsidR="00952531" w:rsidRPr="003D58E1">
        <w:rPr>
          <w:rFonts w:ascii="GHEA Grapalat" w:hAnsi="GHEA Grapalat"/>
        </w:rPr>
        <w:t>,</w:t>
      </w:r>
    </w:p>
    <w:p w:rsidR="006B3E56" w:rsidRDefault="006B3E56" w:rsidP="00B46D58">
      <w:pPr>
        <w:pStyle w:val="aff"/>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305944" w:rsidRPr="00652D05">
        <w:rPr>
          <w:rFonts w:ascii="GHEA Grapalat" w:hAnsi="GHEA Grapalat"/>
        </w:rPr>
        <w:t>открыт</w:t>
      </w:r>
      <w:r w:rsidR="00305944" w:rsidRPr="00D3436F">
        <w:rPr>
          <w:rFonts w:ascii="GHEA Grapalat" w:hAnsi="GHEA Grapalat"/>
        </w:rPr>
        <w:t>ом</w:t>
      </w:r>
      <w:r w:rsidR="00305944" w:rsidRPr="00652D05">
        <w:rPr>
          <w:rFonts w:ascii="GHEA Grapalat" w:hAnsi="GHEA Grapalat"/>
        </w:rPr>
        <w:t xml:space="preserve"> конкурс</w:t>
      </w:r>
      <w:r w:rsidR="00305944" w:rsidRPr="00D3436F">
        <w:rPr>
          <w:rFonts w:ascii="GHEA Grapalat" w:hAnsi="GHEA Grapalat"/>
        </w:rPr>
        <w:t>е</w:t>
      </w:r>
      <w:r w:rsidR="00305944">
        <w:rPr>
          <w:rFonts w:ascii="GHEA Grapalat" w:hAnsi="GHEA Grapalat"/>
        </w:rPr>
        <w:t xml:space="preserve"> </w:t>
      </w:r>
      <w:r>
        <w:rPr>
          <w:rFonts w:ascii="GHEA Grapalat" w:hAnsi="GHEA Grapalat"/>
        </w:rPr>
        <w:t xml:space="preserve">под кодом </w:t>
      </w:r>
      <w:proofErr w:type="spellStart"/>
      <w:r w:rsidR="00D0442E">
        <w:rPr>
          <w:rFonts w:ascii="GHEA Grapalat" w:hAnsi="GHEA Grapalat"/>
          <w:i/>
        </w:rPr>
        <w:t>GHM-GHAPDZB-22</w:t>
      </w:r>
      <w:proofErr w:type="spellEnd"/>
      <w:r w:rsidR="00D0442E">
        <w:rPr>
          <w:rFonts w:ascii="GHEA Grapalat" w:hAnsi="GHEA Grapalat"/>
          <w:i/>
        </w:rPr>
        <w:t>/02</w:t>
      </w:r>
    </w:p>
    <w:p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w:t>
      </w:r>
      <w:r w:rsidR="00024FA3">
        <w:rPr>
          <w:rFonts w:ascii="GHEA Grapalat" w:hAnsi="GHEA Grapalat"/>
        </w:rPr>
        <w:t xml:space="preserve"> </w:t>
      </w:r>
      <w:r w:rsidR="00024FA3" w:rsidRPr="00326396">
        <w:rPr>
          <w:rFonts w:ascii="GHEA Grapalat" w:hAnsi="GHEA Grapalat"/>
          <w:lang w:val="hy-AM"/>
        </w:rPr>
        <w:t>недобросовестн</w:t>
      </w:r>
      <w:r w:rsidR="00024FA3">
        <w:rPr>
          <w:rFonts w:ascii="GHEA Grapalat" w:hAnsi="GHEA Grapalat"/>
        </w:rPr>
        <w:t>ой</w:t>
      </w:r>
      <w:r w:rsidR="00024FA3" w:rsidRPr="00326396">
        <w:rPr>
          <w:rFonts w:ascii="GHEA Grapalat" w:hAnsi="GHEA Grapalat"/>
          <w:lang w:val="hy-AM"/>
        </w:rPr>
        <w:t xml:space="preserve"> конкуренци</w:t>
      </w:r>
      <w:r w:rsidR="00024FA3">
        <w:rPr>
          <w:rFonts w:ascii="GHEA Grapalat" w:hAnsi="GHEA Grapalat"/>
        </w:rPr>
        <w:t>и,</w:t>
      </w:r>
      <w:r>
        <w:rPr>
          <w:rFonts w:ascii="GHEA Grapalat" w:hAnsi="GHEA Grapalat"/>
        </w:rPr>
        <w:t xml:space="preserve">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1"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rsidR="00BB6319" w:rsidRDefault="00BB6319" w:rsidP="00BB6319">
      <w:pPr>
        <w:widowControl w:val="0"/>
        <w:spacing w:after="160"/>
        <w:contextualSpacing/>
        <w:jc w:val="both"/>
        <w:rPr>
          <w:rFonts w:ascii="GHEA Grapalat" w:hAnsi="GHEA Grapalat"/>
        </w:rPr>
      </w:pPr>
      <w:r>
        <w:rPr>
          <w:rFonts w:ascii="GHEA Grapalat" w:hAnsi="GHEA Grapalat"/>
        </w:rPr>
        <w:t>Ниже  ------------</w:t>
      </w:r>
      <w:r w:rsidR="009A73EA">
        <w:rPr>
          <w:rFonts w:ascii="GHEA Grapalat" w:hAnsi="GHEA Grapalat"/>
        </w:rPr>
        <w:t>---------------------------</w:t>
      </w:r>
      <w:r>
        <w:rPr>
          <w:rFonts w:ascii="GHEA Grapalat" w:hAnsi="GHEA Grapalat"/>
        </w:rPr>
        <w:t>-</w:t>
      </w:r>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rsidR="007D1008" w:rsidRPr="009A73EA" w:rsidRDefault="009A73EA" w:rsidP="00724462">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af6"/>
          <w:rFonts w:ascii="GHEA Grapalat" w:hAnsi="GHEA Grapalat"/>
          <w:sz w:val="28"/>
          <w:szCs w:val="28"/>
        </w:rPr>
        <w:footnoteReference w:customMarkFollows="1" w:id="14"/>
        <w:t>**</w:t>
      </w:r>
      <w:r>
        <w:rPr>
          <w:rFonts w:ascii="GHEA Grapalat" w:hAnsi="GHEA Grapalat"/>
          <w:sz w:val="28"/>
          <w:szCs w:val="28"/>
        </w:rPr>
        <w:t>.</w:t>
      </w:r>
      <w:r w:rsidR="006B3E56" w:rsidRPr="009A73EA">
        <w:rPr>
          <w:rFonts w:ascii="GHEA Grapalat" w:hAnsi="GHEA Grapalat"/>
        </w:rPr>
        <w:t xml:space="preserve"> </w:t>
      </w:r>
      <w:r w:rsidR="007D1008" w:rsidRPr="009A73EA">
        <w:rPr>
          <w:rFonts w:ascii="GHEA Grapalat" w:hAnsi="GHEA Grapalat"/>
        </w:rPr>
        <w:br w:type="page"/>
      </w:r>
    </w:p>
    <w:p w:rsidR="00923711" w:rsidRDefault="00923711">
      <w:pPr>
        <w:rPr>
          <w:rFonts w:ascii="GHEA Grapalat" w:hAnsi="GHEA Grapalat"/>
        </w:rPr>
      </w:pPr>
    </w:p>
    <w:p w:rsidR="00110534" w:rsidRDefault="00F36AD3" w:rsidP="00B46D58">
      <w:pPr>
        <w:jc w:val="both"/>
        <w:rPr>
          <w:rFonts w:ascii="GHEA Grapalat" w:hAnsi="GHEA Grapalat"/>
        </w:rPr>
      </w:pPr>
      <w:r>
        <w:rPr>
          <w:rFonts w:ascii="GHEA Grapalat" w:hAnsi="GHEA Grapalat"/>
        </w:rPr>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9044F1" w:rsidRDefault="00D043C1" w:rsidP="00D043C1">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proofErr w:type="spellStart"/>
      <w:r w:rsidR="00D0442E">
        <w:rPr>
          <w:rFonts w:ascii="GHEA Grapalat" w:hAnsi="GHEA Grapalat"/>
          <w:i/>
          <w:sz w:val="24"/>
          <w:szCs w:val="24"/>
        </w:rPr>
        <w:t>GHM-GHAPDZB-22</w:t>
      </w:r>
      <w:proofErr w:type="spellEnd"/>
      <w:r w:rsidR="00D0442E">
        <w:rPr>
          <w:rFonts w:ascii="GHEA Grapalat" w:hAnsi="GHEA Grapalat"/>
          <w:i/>
          <w:sz w:val="24"/>
          <w:szCs w:val="24"/>
        </w:rPr>
        <w:t>/02</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w:t>
      </w:r>
      <w:proofErr w:type="gramStart"/>
      <w:r w:rsidRPr="00DD2B43">
        <w:rPr>
          <w:rFonts w:ascii="GHEA Grapalat" w:hAnsi="GHEA Grapalat"/>
        </w:rPr>
        <w:t>в</w:t>
      </w:r>
      <w:proofErr w:type="gramEnd"/>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proofErr w:type="gramStart"/>
      <w:r w:rsidRPr="009044F1">
        <w:rPr>
          <w:rFonts w:ascii="GHEA Grapalat" w:hAnsi="GHEA Grapalat"/>
        </w:rPr>
        <w:t>рамках</w:t>
      </w:r>
      <w:proofErr w:type="gramEnd"/>
      <w:r w:rsidRPr="009044F1">
        <w:rPr>
          <w:rFonts w:ascii="GHEA Grapalat" w:hAnsi="GHEA Grapalat"/>
        </w:rPr>
        <w:t xml:space="preserve"> открытого конкурса под кодом </w:t>
      </w:r>
      <w:proofErr w:type="spellStart"/>
      <w:r w:rsidR="00D0442E">
        <w:rPr>
          <w:rFonts w:ascii="GHEA Grapalat" w:hAnsi="GHEA Grapalat"/>
          <w:i/>
        </w:rPr>
        <w:t>GHM-GHAPDZB-22</w:t>
      </w:r>
      <w:proofErr w:type="spellEnd"/>
      <w:r w:rsidR="00D0442E">
        <w:rPr>
          <w:rFonts w:ascii="GHEA Grapalat" w:hAnsi="GHEA Grapalat"/>
          <w:i/>
        </w:rPr>
        <w:t>/</w:t>
      </w:r>
      <w:proofErr w:type="spellStart"/>
      <w:r w:rsidR="00D0442E">
        <w:rPr>
          <w:rFonts w:ascii="GHEA Grapalat" w:hAnsi="GHEA Grapalat"/>
          <w:i/>
        </w:rPr>
        <w:t>02</w:t>
      </w:r>
      <w:r w:rsidRPr="009044F1">
        <w:rPr>
          <w:rFonts w:ascii="GHEA Grapalat" w:hAnsi="GHEA Grapalat"/>
        </w:rPr>
        <w:t>ниже</w:t>
      </w:r>
      <w:proofErr w:type="spellEnd"/>
      <w:r w:rsidRPr="009044F1">
        <w:rPr>
          <w:rFonts w:ascii="GHEA Grapalat" w:hAnsi="GHEA Grapalat"/>
        </w:rPr>
        <w:t xml:space="preserve">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AB6E69" w:rsidRDefault="00AB6E69" w:rsidP="00AB6E69">
      <w:pPr>
        <w:jc w:val="right"/>
        <w:rPr>
          <w:rFonts w:ascii="GHEA Grapalat" w:hAnsi="GHEA Grapalat"/>
          <w:b/>
        </w:rPr>
      </w:pPr>
      <w:r>
        <w:rPr>
          <w:rFonts w:ascii="GHEA Grapalat" w:hAnsi="GHEA Grapalat"/>
          <w:b/>
        </w:rPr>
        <w:lastRenderedPageBreak/>
        <w:t>Приложение 1.</w:t>
      </w:r>
      <w:r w:rsidR="000B5664">
        <w:rPr>
          <w:rFonts w:ascii="GHEA Grapalat" w:hAnsi="GHEA Grapalat"/>
          <w:b/>
        </w:rPr>
        <w:t>2</w:t>
      </w:r>
      <w:r>
        <w:rPr>
          <w:rFonts w:ascii="GHEA Grapalat" w:hAnsi="GHEA Grapalat"/>
          <w:b/>
        </w:rPr>
        <w:t xml:space="preserve">** </w:t>
      </w:r>
    </w:p>
    <w:p w:rsidR="00AB6E69" w:rsidRPr="00FA6464" w:rsidRDefault="00AB6E69" w:rsidP="00AB6E69">
      <w:pPr>
        <w:jc w:val="right"/>
        <w:rPr>
          <w:rFonts w:ascii="GHEA Grapalat" w:hAnsi="GHEA Grapalat"/>
          <w:b/>
        </w:rPr>
      </w:pPr>
      <w:r w:rsidRPr="001439BD">
        <w:rPr>
          <w:rFonts w:ascii="GHEA Grapalat" w:hAnsi="GHEA Grapalat"/>
          <w:b/>
        </w:rPr>
        <w:t>к Приглашению на открытый конкурс</w:t>
      </w:r>
    </w:p>
    <w:p w:rsidR="00AB6E69" w:rsidRPr="009044F1" w:rsidRDefault="00AB6E69" w:rsidP="00AB6E69">
      <w:pPr>
        <w:pStyle w:val="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proofErr w:type="spellStart"/>
      <w:r w:rsidR="00D0442E">
        <w:rPr>
          <w:rFonts w:ascii="GHEA Grapalat" w:hAnsi="GHEA Grapalat"/>
          <w:i w:val="0"/>
          <w:sz w:val="24"/>
          <w:szCs w:val="24"/>
        </w:rPr>
        <w:t>GHM-GHAPDZB-22</w:t>
      </w:r>
      <w:proofErr w:type="spellEnd"/>
      <w:r w:rsidR="00D0442E">
        <w:rPr>
          <w:rFonts w:ascii="GHEA Grapalat" w:hAnsi="GHEA Grapalat"/>
          <w:i w:val="0"/>
          <w:sz w:val="24"/>
          <w:szCs w:val="24"/>
        </w:rPr>
        <w:t>/02</w:t>
      </w:r>
    </w:p>
    <w:p w:rsidR="00F016A2" w:rsidRDefault="00F016A2">
      <w:pPr>
        <w:rPr>
          <w:rFonts w:ascii="GHEA Grapalat" w:hAnsi="GHEA Grapalat"/>
          <w:b/>
        </w:rPr>
      </w:pPr>
    </w:p>
    <w:p w:rsidR="00F016A2" w:rsidRDefault="00F016A2" w:rsidP="00F016A2">
      <w:pPr>
        <w:ind w:left="360" w:hanging="360"/>
        <w:jc w:val="center"/>
        <w:rPr>
          <w:rFonts w:ascii="GHEA Grapalat" w:hAnsi="GHEA Grapalat"/>
          <w:b/>
        </w:rPr>
      </w:pPr>
      <w:r>
        <w:rPr>
          <w:rFonts w:ascii="GHEA Grapalat" w:hAnsi="GHEA Grapalat"/>
          <w:b/>
        </w:rPr>
        <w:t>ФОРМА</w:t>
      </w:r>
    </w:p>
    <w:p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F016A2" w:rsidRPr="00ED3A13" w:rsidRDefault="00F016A2" w:rsidP="00F016A2">
      <w:pPr>
        <w:ind w:left="360" w:hanging="360"/>
        <w:jc w:val="center"/>
        <w:rPr>
          <w:rFonts w:ascii="GHEA Grapalat" w:eastAsia="GHEA Grapalat" w:hAnsi="GHEA Grapalat" w:cs="GHEA Grapalat"/>
          <w:b/>
        </w:rPr>
      </w:pPr>
    </w:p>
    <w:p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016A2" w:rsidRPr="00FD1EE4" w:rsidTr="00F869F0">
        <w:tc>
          <w:tcPr>
            <w:tcW w:w="2836"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c>
          <w:tcPr>
            <w:tcW w:w="2836"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c>
          <w:tcPr>
            <w:tcW w:w="2836"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c>
          <w:tcPr>
            <w:tcW w:w="2836"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c>
          <w:tcPr>
            <w:tcW w:w="2836" w:type="dxa"/>
            <w:shd w:val="clear" w:color="auto" w:fill="D9E2F3"/>
            <w:vAlign w:val="center"/>
          </w:tcPr>
          <w:p w:rsidR="00F016A2" w:rsidRPr="00FD1EE4" w:rsidRDefault="00F016A2" w:rsidP="00F869F0">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2"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c>
          <w:tcPr>
            <w:tcW w:w="2836" w:type="dxa"/>
            <w:shd w:val="clear" w:color="auto" w:fill="D9E2F3"/>
            <w:vAlign w:val="center"/>
          </w:tcPr>
          <w:p w:rsidR="00F016A2" w:rsidRPr="00FD1EE4" w:rsidRDefault="00F016A2" w:rsidP="00F869F0">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F016A2" w:rsidRPr="00FD1EE4" w:rsidRDefault="00F016A2" w:rsidP="00F869F0">
            <w:pPr>
              <w:spacing w:before="240" w:after="240"/>
              <w:ind w:left="993" w:hanging="851"/>
              <w:rPr>
                <w:rFonts w:ascii="GHEA Grapalat" w:eastAsia="GHEA Grapalat" w:hAnsi="GHEA Grapalat" w:cs="GHEA Grapalat"/>
              </w:rPr>
            </w:pPr>
          </w:p>
        </w:tc>
      </w:tr>
      <w:tr w:rsidR="00F016A2" w:rsidRPr="00FD1EE4" w:rsidTr="00F869F0">
        <w:tc>
          <w:tcPr>
            <w:tcW w:w="2836" w:type="dxa"/>
            <w:shd w:val="clear" w:color="auto" w:fill="D9E2F3"/>
            <w:vAlign w:val="center"/>
          </w:tcPr>
          <w:p w:rsidR="00F016A2" w:rsidRPr="00FD1EE4" w:rsidRDefault="00F016A2" w:rsidP="00F869F0">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F869F0">
            <w:pPr>
              <w:spacing w:before="240" w:after="240"/>
              <w:ind w:left="993" w:hanging="851"/>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869F0">
        <w:tc>
          <w:tcPr>
            <w:tcW w:w="2835"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rPr>
          <w:trHeight w:val="1487"/>
        </w:trPr>
        <w:tc>
          <w:tcPr>
            <w:tcW w:w="2835"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FD1EE4" w:rsidRDefault="00F016A2" w:rsidP="00F869F0">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869F0">
        <w:tc>
          <w:tcPr>
            <w:tcW w:w="2835"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c>
          <w:tcPr>
            <w:tcW w:w="2835"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c>
          <w:tcPr>
            <w:tcW w:w="2835"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FD1EE4" w:rsidRDefault="00F016A2" w:rsidP="00F869F0">
            <w:pPr>
              <w:spacing w:before="240" w:after="240"/>
              <w:rPr>
                <w:rFonts w:ascii="GHEA Grapalat" w:eastAsia="GHEA Grapalat" w:hAnsi="GHEA Grapalat" w:cs="GHEA Grapalat"/>
              </w:rPr>
            </w:pPr>
          </w:p>
        </w:tc>
      </w:tr>
    </w:tbl>
    <w:p w:rsidR="00F016A2" w:rsidRPr="00FD1EE4" w:rsidRDefault="00F016A2" w:rsidP="00F016A2">
      <w:pPr>
        <w:rPr>
          <w:rFonts w:ascii="GHEA Grapalat" w:eastAsia="GHEA Grapalat" w:hAnsi="GHEA Grapalat" w:cs="GHEA Grapalat"/>
        </w:rPr>
      </w:pPr>
    </w:p>
    <w:p w:rsidR="00F016A2" w:rsidRPr="00FD1EE4" w:rsidRDefault="00F016A2" w:rsidP="00F016A2">
      <w:pPr>
        <w:rPr>
          <w:rFonts w:ascii="GHEA Grapalat" w:eastAsia="GHEA Grapalat" w:hAnsi="GHEA Grapalat" w:cs="GHEA Grapalat"/>
        </w:rPr>
      </w:pPr>
      <w:r w:rsidRPr="00FD1EE4">
        <w:rPr>
          <w:rFonts w:ascii="GHEA Grapalat" w:hAnsi="GHEA Grapalat"/>
        </w:rPr>
        <w:br w:type="page"/>
      </w:r>
    </w:p>
    <w:p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869F0">
        <w:tc>
          <w:tcPr>
            <w:tcW w:w="2835"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c>
          <w:tcPr>
            <w:tcW w:w="2835"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F016A2" w:rsidRPr="00FD1EE4" w:rsidRDefault="00F016A2" w:rsidP="00F869F0">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869F0">
        <w:tc>
          <w:tcPr>
            <w:tcW w:w="2835"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c>
          <w:tcPr>
            <w:tcW w:w="2835"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c>
          <w:tcPr>
            <w:tcW w:w="2835"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c>
          <w:tcPr>
            <w:tcW w:w="2835"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c>
          <w:tcPr>
            <w:tcW w:w="2835"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rPr>
          <w:trHeight w:val="1361"/>
        </w:trPr>
        <w:tc>
          <w:tcPr>
            <w:tcW w:w="2835"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c>
          <w:tcPr>
            <w:tcW w:w="2835"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F869F0">
            <w:pPr>
              <w:spacing w:before="240" w:after="240"/>
              <w:rPr>
                <w:rFonts w:ascii="GHEA Grapalat" w:eastAsia="GHEA Grapalat" w:hAnsi="GHEA Grapalat" w:cs="GHEA Grapalat"/>
              </w:rPr>
            </w:pPr>
          </w:p>
        </w:tc>
      </w:tr>
    </w:tbl>
    <w:p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FD1EE4" w:rsidTr="00F869F0">
        <w:tc>
          <w:tcPr>
            <w:tcW w:w="2836"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c>
          <w:tcPr>
            <w:tcW w:w="2836" w:type="dxa"/>
            <w:shd w:val="clear" w:color="auto" w:fill="D9E2F3"/>
            <w:vAlign w:val="center"/>
          </w:tcPr>
          <w:p w:rsidR="00F016A2" w:rsidRPr="00FD1EE4" w:rsidRDefault="00F016A2" w:rsidP="00F869F0">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F016A2" w:rsidRPr="00FD1EE4" w:rsidRDefault="003C021B" w:rsidP="00F869F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3C021B" w:rsidP="00F869F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F016A2" w:rsidRPr="00CB7DF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FD1EE4" w:rsidTr="00F869F0">
        <w:tc>
          <w:tcPr>
            <w:tcW w:w="2837"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c>
          <w:tcPr>
            <w:tcW w:w="2837"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c>
          <w:tcPr>
            <w:tcW w:w="2837"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c>
          <w:tcPr>
            <w:tcW w:w="2837" w:type="dxa"/>
            <w:shd w:val="clear" w:color="auto" w:fill="D9E2F3"/>
            <w:vAlign w:val="center"/>
          </w:tcPr>
          <w:p w:rsidR="00F016A2" w:rsidRPr="00FD1EE4" w:rsidRDefault="00F016A2" w:rsidP="00F869F0">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3C021B" w:rsidP="00F869F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3C021B" w:rsidP="00F869F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FD1EE4" w:rsidTr="00F869F0">
        <w:tc>
          <w:tcPr>
            <w:tcW w:w="2837" w:type="dxa"/>
            <w:shd w:val="clear" w:color="auto" w:fill="D9E2F3"/>
            <w:vAlign w:val="center"/>
          </w:tcPr>
          <w:p w:rsidR="00F016A2" w:rsidRPr="00B047A2" w:rsidRDefault="00F016A2" w:rsidP="00F869F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c>
          <w:tcPr>
            <w:tcW w:w="2837" w:type="dxa"/>
            <w:shd w:val="clear" w:color="auto" w:fill="D9E2F3"/>
            <w:vAlign w:val="center"/>
          </w:tcPr>
          <w:p w:rsidR="00F016A2" w:rsidRPr="00FD1EE4" w:rsidRDefault="00F016A2" w:rsidP="00F869F0">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c>
          <w:tcPr>
            <w:tcW w:w="2837"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c>
          <w:tcPr>
            <w:tcW w:w="2837" w:type="dxa"/>
            <w:shd w:val="clear" w:color="auto" w:fill="D9E2F3"/>
            <w:vAlign w:val="center"/>
          </w:tcPr>
          <w:p w:rsidR="00F016A2" w:rsidRPr="00FD1EE4" w:rsidRDefault="00F016A2" w:rsidP="00F869F0">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3C021B" w:rsidP="00F869F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3C021B" w:rsidP="00F869F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rPr>
          <w:rFonts w:ascii="GHEA Grapalat" w:eastAsia="GHEA Grapalat" w:hAnsi="GHEA Grapalat" w:cs="GHEA Grapalat"/>
          <w:b/>
        </w:rPr>
      </w:pPr>
      <w:r w:rsidRPr="00FD1EE4">
        <w:rPr>
          <w:rFonts w:ascii="GHEA Grapalat" w:hAnsi="GHEA Grapalat"/>
        </w:rPr>
        <w:br w:type="page"/>
      </w: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FD1EE4" w:rsidTr="00F869F0">
        <w:tc>
          <w:tcPr>
            <w:tcW w:w="2836"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c>
          <w:tcPr>
            <w:tcW w:w="2836"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c>
          <w:tcPr>
            <w:tcW w:w="2836"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w:t>
            </w:r>
            <w:proofErr w:type="gramStart"/>
            <w:r>
              <w:rPr>
                <w:rFonts w:ascii="GHEA Grapalat" w:eastAsia="GHEA Grapalat" w:hAnsi="GHEA Grapalat" w:cs="GHEA Grapalat"/>
                <w:color w:val="000000"/>
              </w:rPr>
              <w:t>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c>
          <w:tcPr>
            <w:tcW w:w="2836"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c>
          <w:tcPr>
            <w:tcW w:w="2836"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c>
          <w:tcPr>
            <w:tcW w:w="2836"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F016A2" w:rsidRPr="00FD1EE4" w:rsidRDefault="00F016A2" w:rsidP="00F869F0">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F016A2" w:rsidRPr="00FD1EE4" w:rsidTr="00F869F0">
        <w:tc>
          <w:tcPr>
            <w:tcW w:w="2977"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c>
          <w:tcPr>
            <w:tcW w:w="2977"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c>
          <w:tcPr>
            <w:tcW w:w="2977"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c>
          <w:tcPr>
            <w:tcW w:w="2977"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c>
          <w:tcPr>
            <w:tcW w:w="2977"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F016A2" w:rsidRPr="00FD1EE4" w:rsidRDefault="00F016A2" w:rsidP="00F869F0">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F016A2" w:rsidRPr="00FD1EE4" w:rsidTr="00F869F0">
        <w:tc>
          <w:tcPr>
            <w:tcW w:w="2943"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c>
          <w:tcPr>
            <w:tcW w:w="2943"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c>
          <w:tcPr>
            <w:tcW w:w="2943"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 xml:space="preserve">Административно-территориальная </w:t>
            </w:r>
            <w:r w:rsidRPr="004A63D6">
              <w:rPr>
                <w:rFonts w:ascii="GHEA Grapalat" w:eastAsia="GHEA Grapalat" w:hAnsi="GHEA Grapalat" w:cs="GHEA Grapalat"/>
                <w:color w:val="000000"/>
              </w:rPr>
              <w:lastRenderedPageBreak/>
              <w:t>единица</w:t>
            </w:r>
          </w:p>
        </w:tc>
        <w:tc>
          <w:tcPr>
            <w:tcW w:w="6072" w:type="dxa"/>
            <w:vAlign w:val="center"/>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c>
          <w:tcPr>
            <w:tcW w:w="2943"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rsidR="00F016A2" w:rsidRPr="00FD1EE4" w:rsidRDefault="00F016A2" w:rsidP="00F869F0">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16A2" w:rsidRPr="00FD1EE4" w:rsidTr="00F869F0">
        <w:tc>
          <w:tcPr>
            <w:tcW w:w="2837"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c>
          <w:tcPr>
            <w:tcW w:w="2837"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c>
          <w:tcPr>
            <w:tcW w:w="2837"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c>
          <w:tcPr>
            <w:tcW w:w="2837"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FD1EE4" w:rsidRDefault="00F016A2" w:rsidP="00F869F0">
            <w:pPr>
              <w:spacing w:before="240" w:after="240"/>
              <w:rPr>
                <w:rFonts w:ascii="GHEA Grapalat" w:eastAsia="GHEA Grapalat" w:hAnsi="GHEA Grapalat" w:cs="GHEA Grapalat"/>
              </w:rPr>
            </w:pPr>
          </w:p>
        </w:tc>
      </w:tr>
    </w:tbl>
    <w:p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FD1EE4" w:rsidTr="00F869F0">
        <w:trPr>
          <w:trHeight w:val="924"/>
        </w:trPr>
        <w:tc>
          <w:tcPr>
            <w:tcW w:w="9016" w:type="dxa"/>
            <w:gridSpan w:val="2"/>
            <w:vAlign w:val="center"/>
          </w:tcPr>
          <w:p w:rsidR="00F016A2" w:rsidRPr="00FD1EE4" w:rsidRDefault="003C021B" w:rsidP="00F869F0">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rsidTr="00F869F0">
        <w:trPr>
          <w:trHeight w:val="684"/>
        </w:trPr>
        <w:tc>
          <w:tcPr>
            <w:tcW w:w="4508"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rPr>
          <w:trHeight w:val="1282"/>
        </w:trPr>
        <w:tc>
          <w:tcPr>
            <w:tcW w:w="4508"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F016A2" w:rsidRPr="006B364D" w:rsidRDefault="003C021B" w:rsidP="00F869F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F10CBA" w:rsidRDefault="003C021B" w:rsidP="00F869F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F869F0">
        <w:tc>
          <w:tcPr>
            <w:tcW w:w="9016" w:type="dxa"/>
            <w:gridSpan w:val="2"/>
            <w:vAlign w:val="center"/>
          </w:tcPr>
          <w:p w:rsidR="00F016A2" w:rsidRPr="00FD1EE4" w:rsidRDefault="003C021B" w:rsidP="00F869F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rsidTr="00F869F0">
        <w:tc>
          <w:tcPr>
            <w:tcW w:w="9016" w:type="dxa"/>
            <w:gridSpan w:val="2"/>
            <w:vAlign w:val="center"/>
          </w:tcPr>
          <w:p w:rsidR="00F016A2" w:rsidRPr="00FD1EE4" w:rsidRDefault="003C021B" w:rsidP="00F869F0">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FD1EE4" w:rsidTr="00F869F0">
        <w:trPr>
          <w:trHeight w:val="924"/>
        </w:trPr>
        <w:tc>
          <w:tcPr>
            <w:tcW w:w="9016" w:type="dxa"/>
            <w:gridSpan w:val="2"/>
            <w:vAlign w:val="center"/>
          </w:tcPr>
          <w:p w:rsidR="00F016A2" w:rsidRPr="00FD1EE4" w:rsidRDefault="003C021B" w:rsidP="00F869F0">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rsidTr="00F869F0">
        <w:trPr>
          <w:trHeight w:val="684"/>
        </w:trPr>
        <w:tc>
          <w:tcPr>
            <w:tcW w:w="4508"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rPr>
          <w:trHeight w:val="1282"/>
        </w:trPr>
        <w:tc>
          <w:tcPr>
            <w:tcW w:w="4508"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F016A2" w:rsidRPr="00C843BA" w:rsidRDefault="003C021B" w:rsidP="00F869F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C843BA" w:rsidRDefault="003C021B" w:rsidP="00F869F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F869F0">
        <w:tc>
          <w:tcPr>
            <w:tcW w:w="9016" w:type="dxa"/>
            <w:gridSpan w:val="2"/>
            <w:vAlign w:val="center"/>
          </w:tcPr>
          <w:p w:rsidR="00F016A2" w:rsidRPr="00FD1EE4" w:rsidRDefault="003C021B" w:rsidP="00F869F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rsidTr="00F869F0">
        <w:tc>
          <w:tcPr>
            <w:tcW w:w="9016" w:type="dxa"/>
            <w:gridSpan w:val="2"/>
            <w:vAlign w:val="center"/>
          </w:tcPr>
          <w:p w:rsidR="00F016A2" w:rsidRPr="00FD1EE4" w:rsidRDefault="003C021B" w:rsidP="00F869F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rsidTr="00F869F0">
        <w:tc>
          <w:tcPr>
            <w:tcW w:w="9016" w:type="dxa"/>
            <w:gridSpan w:val="2"/>
            <w:vAlign w:val="center"/>
          </w:tcPr>
          <w:p w:rsidR="00F016A2" w:rsidRPr="00FD1EE4" w:rsidRDefault="003C021B" w:rsidP="00F869F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rsidTr="00F869F0">
        <w:tc>
          <w:tcPr>
            <w:tcW w:w="9016" w:type="dxa"/>
            <w:gridSpan w:val="2"/>
            <w:vAlign w:val="center"/>
          </w:tcPr>
          <w:p w:rsidR="00F016A2" w:rsidRPr="00FD1EE4" w:rsidRDefault="003C021B" w:rsidP="00F869F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FD1EE4" w:rsidTr="00F869F0">
        <w:tc>
          <w:tcPr>
            <w:tcW w:w="2837"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c>
          <w:tcPr>
            <w:tcW w:w="2837"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F016A2" w:rsidRPr="00B23852" w:rsidRDefault="003C021B" w:rsidP="00F869F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rsidR="00F016A2" w:rsidRPr="00FD1EE4" w:rsidRDefault="003C021B" w:rsidP="00F869F0">
            <w:pPr>
              <w:rPr>
                <w:rFonts w:ascii="GHEA Grapalat" w:eastAsia="GHEA Grapalat" w:hAnsi="GHEA Grapalat" w:cs="GHEA Grapalat"/>
              </w:rPr>
            </w:pPr>
            <w:sdt>
              <w:sdtPr>
                <w:rPr>
                  <w:rFonts w:ascii="GHEA Grapalat" w:eastAsia="GHEA Grapalat" w:hAnsi="GHEA Grapalat" w:cs="GHEA Grapalat"/>
                </w:rPr>
                <w:id w:val="454287896"/>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rsidTr="00F869F0">
        <w:tc>
          <w:tcPr>
            <w:tcW w:w="2837"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lastRenderedPageBreak/>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F016A2" w:rsidRPr="005600B4" w:rsidRDefault="003C021B" w:rsidP="00F869F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rsidR="00F016A2" w:rsidRPr="005600B4" w:rsidRDefault="003C021B" w:rsidP="00F869F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FD1EE4" w:rsidTr="00F869F0">
        <w:tc>
          <w:tcPr>
            <w:tcW w:w="2837"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c>
          <w:tcPr>
            <w:tcW w:w="2837"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F016A2" w:rsidRPr="00FD1EE4" w:rsidRDefault="00F016A2" w:rsidP="00F869F0">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869F0">
        <w:tc>
          <w:tcPr>
            <w:tcW w:w="2835"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c>
          <w:tcPr>
            <w:tcW w:w="2835"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c>
          <w:tcPr>
            <w:tcW w:w="2835"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c>
          <w:tcPr>
            <w:tcW w:w="2835"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c>
          <w:tcPr>
            <w:tcW w:w="2835"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c>
          <w:tcPr>
            <w:tcW w:w="2835"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c>
          <w:tcPr>
            <w:tcW w:w="2835"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F869F0">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869F0">
        <w:trPr>
          <w:trHeight w:val="853"/>
        </w:trPr>
        <w:tc>
          <w:tcPr>
            <w:tcW w:w="2835" w:type="dxa"/>
            <w:vMerge w:val="restart"/>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rPr>
          <w:trHeight w:val="850"/>
        </w:trPr>
        <w:tc>
          <w:tcPr>
            <w:tcW w:w="2835" w:type="dxa"/>
            <w:vMerge/>
            <w:shd w:val="clear" w:color="auto" w:fill="D9E2F3"/>
            <w:vAlign w:val="center"/>
          </w:tcPr>
          <w:p w:rsidR="00F016A2" w:rsidRPr="00FD1EE4" w:rsidRDefault="00F016A2" w:rsidP="00F869F0">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rPr>
          <w:trHeight w:val="850"/>
        </w:trPr>
        <w:tc>
          <w:tcPr>
            <w:tcW w:w="2835" w:type="dxa"/>
            <w:vMerge/>
            <w:shd w:val="clear" w:color="auto" w:fill="D9E2F3"/>
            <w:vAlign w:val="center"/>
          </w:tcPr>
          <w:p w:rsidR="00F016A2" w:rsidRPr="00FD1EE4" w:rsidRDefault="00F016A2" w:rsidP="00F869F0">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rPr>
          <w:trHeight w:val="850"/>
        </w:trPr>
        <w:tc>
          <w:tcPr>
            <w:tcW w:w="2835" w:type="dxa"/>
            <w:vMerge/>
            <w:shd w:val="clear" w:color="auto" w:fill="D9E2F3"/>
            <w:vAlign w:val="center"/>
          </w:tcPr>
          <w:p w:rsidR="00F016A2" w:rsidRPr="00FD1EE4" w:rsidRDefault="00F016A2" w:rsidP="00F869F0">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rPr>
          <w:trHeight w:val="850"/>
        </w:trPr>
        <w:tc>
          <w:tcPr>
            <w:tcW w:w="2835" w:type="dxa"/>
            <w:vMerge/>
            <w:shd w:val="clear" w:color="auto" w:fill="D9E2F3"/>
            <w:vAlign w:val="center"/>
          </w:tcPr>
          <w:p w:rsidR="00F016A2" w:rsidRPr="00FD1EE4" w:rsidRDefault="00F016A2" w:rsidP="00F869F0">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F869F0">
            <w:pPr>
              <w:spacing w:before="240" w:after="240"/>
              <w:rPr>
                <w:rFonts w:ascii="GHEA Grapalat" w:eastAsia="GHEA Grapalat" w:hAnsi="GHEA Grapalat" w:cs="GHEA Grapalat"/>
              </w:rPr>
            </w:pPr>
          </w:p>
        </w:tc>
      </w:tr>
    </w:tbl>
    <w:p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869F0">
        <w:tc>
          <w:tcPr>
            <w:tcW w:w="2835"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F016A2" w:rsidRPr="00FD1EE4" w:rsidRDefault="00F016A2" w:rsidP="00F869F0">
            <w:pPr>
              <w:spacing w:before="240" w:after="240"/>
              <w:rPr>
                <w:rFonts w:ascii="GHEA Grapalat" w:eastAsia="GHEA Grapalat" w:hAnsi="GHEA Grapalat" w:cs="GHEA Grapalat"/>
              </w:rPr>
            </w:pPr>
          </w:p>
        </w:tc>
      </w:tr>
      <w:tr w:rsidR="00F016A2" w:rsidRPr="00FD1EE4" w:rsidTr="00F869F0">
        <w:tc>
          <w:tcPr>
            <w:tcW w:w="2835" w:type="dxa"/>
            <w:shd w:val="clear" w:color="auto" w:fill="D9E2F3"/>
            <w:vAlign w:val="center"/>
          </w:tcPr>
          <w:p w:rsidR="00F016A2" w:rsidRPr="00FD1EE4" w:rsidRDefault="00F016A2" w:rsidP="00F869F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F016A2" w:rsidRPr="00FD1EE4" w:rsidRDefault="00F016A2" w:rsidP="00F869F0">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F016A2" w:rsidRPr="00E61782" w:rsidRDefault="00F016A2" w:rsidP="00E61782">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lastRenderedPageBreak/>
        <w:t>Дополнительные примечания</w:t>
      </w:r>
    </w:p>
    <w:tbl>
      <w:tblPr>
        <w:tblStyle w:val="afe"/>
        <w:tblW w:w="0" w:type="auto"/>
        <w:tblLayout w:type="fixed"/>
        <w:tblLook w:val="04A0"/>
      </w:tblPr>
      <w:tblGrid>
        <w:gridCol w:w="9016"/>
      </w:tblGrid>
      <w:tr w:rsidR="00F016A2" w:rsidRPr="00FD1EE4" w:rsidTr="00F869F0">
        <w:tc>
          <w:tcPr>
            <w:tcW w:w="9016" w:type="dxa"/>
            <w:shd w:val="clear" w:color="auto" w:fill="DBE5F1" w:themeFill="accent1" w:themeFillTint="33"/>
          </w:tcPr>
          <w:p w:rsidR="00F016A2" w:rsidRPr="00FD1EE4" w:rsidRDefault="00F016A2" w:rsidP="00F869F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rsidTr="00F869F0">
        <w:trPr>
          <w:trHeight w:val="10187"/>
        </w:trPr>
        <w:tc>
          <w:tcPr>
            <w:tcW w:w="9016" w:type="dxa"/>
          </w:tcPr>
          <w:p w:rsidR="00F016A2" w:rsidRPr="00FD1EE4" w:rsidRDefault="00F016A2" w:rsidP="00F869F0">
            <w:pPr>
              <w:rPr>
                <w:rFonts w:ascii="GHEA Grapalat" w:eastAsia="GHEA Grapalat" w:hAnsi="GHEA Grapalat" w:cs="GHEA Grapalat"/>
                <w:b/>
                <w:color w:val="000000"/>
              </w:rPr>
            </w:pPr>
          </w:p>
        </w:tc>
      </w:tr>
    </w:tbl>
    <w:p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rsidR="00F016A2" w:rsidRDefault="00F016A2" w:rsidP="00F016A2">
      <w:pPr>
        <w:rPr>
          <w:rFonts w:ascii="GHEA Grapalat" w:hAnsi="GHEA Grapalat"/>
          <w:b/>
        </w:rPr>
      </w:pPr>
    </w:p>
    <w:p w:rsidR="00F016A2" w:rsidRDefault="00F016A2" w:rsidP="00F016A2">
      <w:pPr>
        <w:rPr>
          <w:ins w:id="3" w:author="Inesa Kocharyan" w:date="2021-09-01T11:45:00Z"/>
          <w:rFonts w:ascii="GHEA Grapalat" w:hAnsi="GHEA Grapalat"/>
          <w:b/>
        </w:rPr>
      </w:pPr>
    </w:p>
    <w:p w:rsidR="00F016A2" w:rsidRDefault="00F016A2" w:rsidP="00F016A2">
      <w:pPr>
        <w:rPr>
          <w:rFonts w:ascii="GHEA Grapalat" w:hAnsi="GHEA Grapalat"/>
          <w:b/>
        </w:rPr>
      </w:pPr>
      <w:r>
        <w:rPr>
          <w:rFonts w:ascii="GHEA Grapalat" w:hAnsi="GHEA Grapalat"/>
          <w:b/>
        </w:rPr>
        <w:br w:type="page"/>
      </w:r>
    </w:p>
    <w:p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0306ED" w:rsidRDefault="00F016A2" w:rsidP="00F016A2">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0306ED" w:rsidRDefault="00F016A2" w:rsidP="00F016A2">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0306ED" w:rsidRDefault="00F016A2" w:rsidP="00F016A2">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0306ED" w:rsidRDefault="00F016A2" w:rsidP="00F016A2">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муниципалитета.В</w:t>
      </w:r>
      <w:proofErr w:type="spellEnd"/>
      <w:r w:rsidRPr="000306ED">
        <w:rPr>
          <w:rFonts w:ascii="GHEA Grapalat" w:hAnsi="GHEA Grapalat"/>
        </w:rPr>
        <w:t xml:space="preserve"> этом подразделе заполняются также размер участия государства или муниципалитета в уставном </w:t>
      </w:r>
      <w:r w:rsidRPr="000306ED">
        <w:rPr>
          <w:rFonts w:ascii="GHEA Grapalat" w:hAnsi="GHEA Grapalat"/>
        </w:rPr>
        <w:lastRenderedPageBreak/>
        <w:t>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w:t>
      </w:r>
      <w:r w:rsidRPr="000306ED">
        <w:rPr>
          <w:rFonts w:ascii="GHEA Grapalat" w:hAnsi="GHEA Grapalat"/>
        </w:rPr>
        <w:lastRenderedPageBreak/>
        <w:t xml:space="preserve">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 xml:space="preserve">В поле "Вид участия" производится отметка о прямой или косвенной принадлежности участия в уставном капитале. При наличии в уставном </w:t>
      </w:r>
      <w:r w:rsidRPr="000306ED">
        <w:rPr>
          <w:rFonts w:ascii="GHEA Grapalat" w:eastAsia="GHEA Grapalat" w:hAnsi="GHEA Grapalat" w:cs="GHEA Grapalat"/>
        </w:rPr>
        <w:lastRenderedPageBreak/>
        <w:t>капитале и прямого, и косвенного участия производится отметка о наличии одновременно и прямого, и косвенного участия;</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proofErr w:type="spellStart"/>
      <w:r w:rsidRPr="000306ED">
        <w:rPr>
          <w:rFonts w:ascii="GHEA Grapalat" w:hAnsi="GHEA Grapalat"/>
        </w:rPr>
        <w:t>П</w:t>
      </w:r>
      <w:proofErr w:type="spellEnd"/>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0306ED">
        <w:rPr>
          <w:rFonts w:ascii="GHEA Grapalat" w:hAnsi="GHEA Grapalat"/>
        </w:rPr>
        <w:t>аффилированными</w:t>
      </w:r>
      <w:proofErr w:type="spellEnd"/>
      <w:r w:rsidRPr="000306ED">
        <w:rPr>
          <w:rFonts w:ascii="GHEA Grapalat" w:hAnsi="GHEA Grapalat"/>
        </w:rPr>
        <w:t xml:space="preserve">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имеющиеся на бирже документы.</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rsidR="00B2572B" w:rsidRPr="009044F1" w:rsidRDefault="00B2572B" w:rsidP="00B46D58">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proofErr w:type="spellStart"/>
      <w:r w:rsidR="00D0442E">
        <w:rPr>
          <w:rFonts w:ascii="GHEA Grapalat" w:hAnsi="GHEA Grapalat"/>
          <w:i/>
          <w:sz w:val="24"/>
          <w:szCs w:val="24"/>
        </w:rPr>
        <w:t>GHM-GHAPDZB-22</w:t>
      </w:r>
      <w:proofErr w:type="spellEnd"/>
      <w:r w:rsidR="00D0442E">
        <w:rPr>
          <w:rFonts w:ascii="GHEA Grapalat" w:hAnsi="GHEA Grapalat"/>
          <w:i/>
          <w:sz w:val="24"/>
          <w:szCs w:val="24"/>
        </w:rPr>
        <w:t>/02</w:t>
      </w:r>
      <w:r w:rsidR="00562F87">
        <w:rPr>
          <w:rFonts w:ascii="GHEA Grapalat" w:hAnsi="GHEA Grapalat"/>
          <w:i/>
          <w:sz w:val="24"/>
          <w:szCs w:val="24"/>
        </w:rPr>
        <w:t xml:space="preserve">  </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646FC" w:rsidRPr="008842CE" w:rsidRDefault="00B2572B" w:rsidP="00F3446E">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proofErr w:type="spellStart"/>
      <w:r w:rsidR="00D0442E">
        <w:rPr>
          <w:rFonts w:ascii="GHEA Grapalat" w:hAnsi="GHEA Grapalat"/>
          <w:i/>
        </w:rPr>
        <w:t>GHM-GHAPDZB-22</w:t>
      </w:r>
      <w:proofErr w:type="spellEnd"/>
      <w:r w:rsidR="00D0442E">
        <w:rPr>
          <w:rFonts w:ascii="GHEA Grapalat" w:hAnsi="GHEA Grapalat"/>
          <w:i/>
        </w:rPr>
        <w:t>/</w:t>
      </w:r>
      <w:proofErr w:type="spellStart"/>
      <w:r w:rsidR="00D0442E">
        <w:rPr>
          <w:rFonts w:ascii="GHEA Grapalat" w:hAnsi="GHEA Grapalat"/>
          <w:i/>
        </w:rPr>
        <w:t>02</w:t>
      </w:r>
      <w:r w:rsidR="005744FC" w:rsidRPr="009044F1">
        <w:rPr>
          <w:rFonts w:ascii="GHEA Grapalat" w:hAnsi="GHEA Grapalat"/>
        </w:rPr>
        <w:t>в</w:t>
      </w:r>
      <w:proofErr w:type="spellEnd"/>
      <w:r w:rsidR="005744FC" w:rsidRPr="009044F1">
        <w:rPr>
          <w:rFonts w:ascii="GHEA Grapalat" w:hAnsi="GHEA Grapalat"/>
        </w:rPr>
        <w:t xml:space="preserve"> </w:t>
      </w:r>
      <w:r w:rsidRPr="009044F1">
        <w:rPr>
          <w:rFonts w:ascii="GHEA Grapalat" w:hAnsi="GHEA Grapalat"/>
        </w:rPr>
        <w:t>том числе проект заключаемого договора</w:t>
      </w:r>
      <w:r w:rsidR="005744FC" w:rsidRPr="005744FC">
        <w:rPr>
          <w:rFonts w:ascii="GHEA Grapalat" w:hAnsi="GHEA Grapalat"/>
        </w:rPr>
        <w:t xml:space="preserve"> </w:t>
      </w:r>
      <w:r w:rsidRPr="005744FC">
        <w:rPr>
          <w:rFonts w:ascii="GHEA Grapalat" w:hAnsi="GHEA Grapalat"/>
        </w:rPr>
        <w:t>___</w:t>
      </w:r>
      <w:r w:rsidR="005744FC" w:rsidRPr="005744FC">
        <w:rPr>
          <w:rFonts w:ascii="GHEA Grapalat" w:hAnsi="GHEA Grapalat"/>
        </w:rPr>
        <w:t>_______________</w:t>
      </w:r>
      <w:r w:rsidR="005744FC">
        <w:rPr>
          <w:rFonts w:ascii="GHEA Grapalat" w:hAnsi="GHEA Grapalat"/>
        </w:rPr>
        <w:t>_</w:t>
      </w:r>
      <w:r w:rsidR="005744FC" w:rsidRPr="005744FC">
        <w:rPr>
          <w:rFonts w:ascii="GHEA Grapalat" w:hAnsi="GHEA Grapalat"/>
        </w:rPr>
        <w:t>________</w:t>
      </w:r>
      <w:r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15"/>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E31E5" w:rsidRDefault="003E31E5">
      <w:pPr>
        <w:rPr>
          <w:rFonts w:ascii="GHEA Grapalat" w:hAnsi="GHEA Grapalat"/>
          <w:i/>
          <w:sz w:val="22"/>
          <w:szCs w:val="22"/>
        </w:rPr>
      </w:pPr>
    </w:p>
    <w:p w:rsidR="00BF3696" w:rsidRDefault="00BF3696">
      <w:pPr>
        <w:rPr>
          <w:rFonts w:ascii="GHEA Grapalat" w:hAnsi="GHEA Grapalat"/>
          <w:i/>
          <w:sz w:val="22"/>
          <w:szCs w:val="22"/>
        </w:rPr>
      </w:pPr>
      <w:r>
        <w:rPr>
          <w:rFonts w:ascii="GHEA Grapalat" w:hAnsi="GHEA Grapalat"/>
          <w:i/>
          <w:sz w:val="22"/>
          <w:szCs w:val="22"/>
        </w:rPr>
        <w:br w:type="page"/>
      </w:r>
    </w:p>
    <w:p w:rsidR="003D2FE2" w:rsidRPr="002A30F5" w:rsidRDefault="003D2FE2" w:rsidP="003D2FE2">
      <w:pPr>
        <w:widowControl w:val="0"/>
        <w:spacing w:after="160"/>
        <w:jc w:val="right"/>
        <w:rPr>
          <w:rFonts w:ascii="GHEA Grapalat" w:hAnsi="GHEA Grapalat" w:cs="GHEA Grapalat"/>
          <w:i/>
          <w:sz w:val="22"/>
          <w:szCs w:val="22"/>
        </w:rPr>
      </w:pPr>
      <w:r w:rsidRPr="002A30F5">
        <w:rPr>
          <w:rFonts w:ascii="GHEA Grapalat" w:hAnsi="GHEA Grapalat"/>
          <w:i/>
          <w:sz w:val="22"/>
          <w:szCs w:val="22"/>
        </w:rPr>
        <w:lastRenderedPageBreak/>
        <w:t>Приложение № 4.</w:t>
      </w:r>
      <w:r w:rsidR="00A13428" w:rsidRPr="002A30F5">
        <w:rPr>
          <w:rFonts w:ascii="GHEA Grapalat" w:hAnsi="GHEA Grapalat"/>
          <w:i/>
          <w:sz w:val="22"/>
          <w:szCs w:val="22"/>
        </w:rPr>
        <w:t>2</w:t>
      </w:r>
    </w:p>
    <w:p w:rsidR="003D2FE2" w:rsidRPr="002A30F5" w:rsidRDefault="003D2FE2" w:rsidP="003D2FE2">
      <w:pPr>
        <w:widowControl w:val="0"/>
        <w:spacing w:after="160"/>
        <w:jc w:val="right"/>
        <w:rPr>
          <w:rFonts w:ascii="GHEA Grapalat" w:hAnsi="GHEA Grapalat" w:cs="GHEA Grapalat"/>
          <w:i/>
          <w:sz w:val="22"/>
          <w:szCs w:val="22"/>
        </w:rPr>
      </w:pPr>
      <w:r w:rsidRPr="002A30F5">
        <w:rPr>
          <w:rFonts w:ascii="GHEA Grapalat" w:hAnsi="GHEA Grapalat"/>
          <w:i/>
          <w:sz w:val="22"/>
          <w:szCs w:val="22"/>
        </w:rPr>
        <w:t>к Приглашению на открытый конкурс</w:t>
      </w:r>
      <w:r w:rsidRPr="002A30F5">
        <w:rPr>
          <w:rFonts w:ascii="GHEA Grapalat" w:hAnsi="GHEA Grapalat" w:cs="GHEA Grapalat"/>
          <w:i/>
          <w:sz w:val="22"/>
          <w:szCs w:val="22"/>
        </w:rPr>
        <w:br/>
      </w:r>
      <w:r w:rsidRPr="002A30F5">
        <w:rPr>
          <w:rFonts w:ascii="GHEA Grapalat" w:hAnsi="GHEA Grapalat"/>
          <w:i/>
          <w:sz w:val="22"/>
          <w:szCs w:val="22"/>
        </w:rPr>
        <w:t xml:space="preserve">под кодом </w:t>
      </w:r>
      <w:proofErr w:type="spellStart"/>
      <w:r w:rsidR="00D0442E">
        <w:rPr>
          <w:rFonts w:ascii="GHEA Grapalat" w:hAnsi="GHEA Grapalat"/>
          <w:i/>
        </w:rPr>
        <w:t>GHM-GHAPDZB-22</w:t>
      </w:r>
      <w:proofErr w:type="spellEnd"/>
      <w:r w:rsidR="00D0442E">
        <w:rPr>
          <w:rFonts w:ascii="GHEA Grapalat" w:hAnsi="GHEA Grapalat"/>
          <w:i/>
        </w:rPr>
        <w:t>/02</w:t>
      </w:r>
    </w:p>
    <w:p w:rsidR="003D2FE2" w:rsidRPr="002A30F5" w:rsidRDefault="003D2FE2" w:rsidP="003D2FE2">
      <w:pPr>
        <w:widowControl w:val="0"/>
        <w:spacing w:after="160"/>
        <w:jc w:val="center"/>
        <w:rPr>
          <w:rFonts w:ascii="GHEA Grapalat" w:hAnsi="GHEA Grapalat"/>
          <w:b/>
          <w:sz w:val="22"/>
          <w:szCs w:val="22"/>
        </w:rPr>
      </w:pPr>
    </w:p>
    <w:p w:rsidR="003D2FE2" w:rsidRPr="002A30F5" w:rsidRDefault="003D2FE2" w:rsidP="003D2FE2">
      <w:pPr>
        <w:widowControl w:val="0"/>
        <w:spacing w:after="160"/>
        <w:jc w:val="center"/>
        <w:rPr>
          <w:rFonts w:ascii="GHEA Grapalat" w:hAnsi="GHEA Grapalat" w:cs="GHEA Grapalat"/>
          <w:b/>
          <w:sz w:val="22"/>
          <w:szCs w:val="22"/>
        </w:rPr>
      </w:pPr>
      <w:r w:rsidRPr="002A30F5">
        <w:rPr>
          <w:rFonts w:ascii="GHEA Grapalat" w:hAnsi="GHEA Grapalat"/>
          <w:b/>
          <w:sz w:val="22"/>
          <w:szCs w:val="22"/>
        </w:rPr>
        <w:t xml:space="preserve">СОГЛАШЕНИЕ О НЕУСТОЙКЕ </w:t>
      </w:r>
    </w:p>
    <w:p w:rsidR="003D2FE2" w:rsidRPr="002A30F5" w:rsidRDefault="003D2FE2" w:rsidP="003D2FE2">
      <w:pPr>
        <w:widowControl w:val="0"/>
        <w:spacing w:after="160"/>
        <w:jc w:val="center"/>
        <w:rPr>
          <w:rFonts w:ascii="GHEA Grapalat" w:hAnsi="GHEA Grapalat" w:cs="GHEA Grapalat"/>
          <w:b/>
          <w:sz w:val="22"/>
          <w:szCs w:val="22"/>
        </w:rPr>
      </w:pPr>
      <w:r w:rsidRPr="002A30F5">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2A30F5" w:rsidTr="00B932B8">
        <w:tc>
          <w:tcPr>
            <w:tcW w:w="4786" w:type="dxa"/>
          </w:tcPr>
          <w:p w:rsidR="003D2FE2" w:rsidRPr="002A30F5" w:rsidRDefault="003D2FE2" w:rsidP="00B932B8">
            <w:pPr>
              <w:widowControl w:val="0"/>
              <w:spacing w:after="160"/>
              <w:rPr>
                <w:rFonts w:ascii="GHEA Grapalat" w:hAnsi="GHEA Grapalat" w:cs="GHEA Grapalat"/>
                <w:b/>
                <w:sz w:val="22"/>
                <w:szCs w:val="22"/>
                <w:lang w:val="en-US"/>
              </w:rPr>
            </w:pPr>
            <w:r w:rsidRPr="002A30F5">
              <w:rPr>
                <w:rFonts w:ascii="GHEA Grapalat" w:hAnsi="GHEA Grapalat"/>
                <w:sz w:val="22"/>
                <w:szCs w:val="22"/>
              </w:rPr>
              <w:t>г. Ереван</w:t>
            </w:r>
          </w:p>
        </w:tc>
        <w:tc>
          <w:tcPr>
            <w:tcW w:w="4500" w:type="dxa"/>
          </w:tcPr>
          <w:p w:rsidR="003D2FE2" w:rsidRPr="002A30F5" w:rsidRDefault="003D2FE2" w:rsidP="00B932B8">
            <w:pPr>
              <w:widowControl w:val="0"/>
              <w:spacing w:after="160"/>
              <w:jc w:val="right"/>
              <w:rPr>
                <w:rFonts w:ascii="GHEA Grapalat" w:hAnsi="GHEA Grapalat" w:cs="GHEA Grapalat"/>
                <w:b/>
                <w:sz w:val="22"/>
                <w:szCs w:val="22"/>
              </w:rPr>
            </w:pPr>
            <w:r w:rsidRPr="002A30F5">
              <w:rPr>
                <w:rFonts w:ascii="GHEA Grapalat" w:hAnsi="GHEA Grapalat"/>
                <w:sz w:val="22"/>
                <w:szCs w:val="22"/>
              </w:rPr>
              <w:t>"</w:t>
            </w:r>
            <w:r w:rsidRPr="002A30F5">
              <w:rPr>
                <w:rFonts w:ascii="GHEA Grapalat" w:hAnsi="GHEA Grapalat"/>
                <w:sz w:val="22"/>
                <w:szCs w:val="22"/>
                <w:lang w:val="en-US"/>
              </w:rPr>
              <w:tab/>
            </w:r>
            <w:r w:rsidRPr="002A30F5">
              <w:rPr>
                <w:rFonts w:ascii="GHEA Grapalat" w:hAnsi="GHEA Grapalat"/>
                <w:sz w:val="22"/>
                <w:szCs w:val="22"/>
              </w:rPr>
              <w:t xml:space="preserve">" </w:t>
            </w:r>
            <w:r w:rsidRPr="002A30F5">
              <w:rPr>
                <w:rFonts w:ascii="GHEA Grapalat" w:hAnsi="GHEA Grapalat"/>
                <w:sz w:val="22"/>
                <w:szCs w:val="22"/>
                <w:lang w:val="en-US"/>
              </w:rPr>
              <w:tab/>
            </w:r>
            <w:r w:rsidRPr="002A30F5">
              <w:rPr>
                <w:rFonts w:ascii="GHEA Grapalat" w:hAnsi="GHEA Grapalat"/>
                <w:sz w:val="22"/>
                <w:szCs w:val="22"/>
              </w:rPr>
              <w:t>20</w:t>
            </w:r>
            <w:r w:rsidRPr="002A30F5">
              <w:rPr>
                <w:rFonts w:ascii="GHEA Grapalat" w:hAnsi="GHEA Grapalat"/>
                <w:sz w:val="22"/>
                <w:szCs w:val="22"/>
                <w:lang w:val="en-US"/>
              </w:rPr>
              <w:tab/>
            </w:r>
            <w:r w:rsidRPr="002A30F5">
              <w:rPr>
                <w:rFonts w:ascii="GHEA Grapalat" w:hAnsi="GHEA Grapalat"/>
                <w:sz w:val="22"/>
                <w:szCs w:val="22"/>
              </w:rPr>
              <w:t>г.</w:t>
            </w:r>
            <w:r w:rsidRPr="002A30F5">
              <w:rPr>
                <w:rStyle w:val="af6"/>
                <w:rFonts w:ascii="GHEA Grapalat" w:hAnsi="GHEA Grapalat"/>
                <w:sz w:val="22"/>
                <w:szCs w:val="22"/>
              </w:rPr>
              <w:footnoteReference w:customMarkFollows="1" w:id="16"/>
              <w:t>**</w:t>
            </w:r>
          </w:p>
        </w:tc>
      </w:tr>
    </w:tbl>
    <w:p w:rsidR="003D2FE2" w:rsidRPr="002A30F5" w:rsidRDefault="003D2FE2" w:rsidP="003D2FE2">
      <w:pPr>
        <w:widowControl w:val="0"/>
        <w:spacing w:after="160"/>
        <w:rPr>
          <w:rFonts w:ascii="GHEA Grapalat" w:hAnsi="GHEA Grapalat" w:cs="GHEA Grapalat"/>
          <w:b/>
          <w:sz w:val="22"/>
          <w:szCs w:val="22"/>
        </w:rPr>
      </w:pPr>
    </w:p>
    <w:p w:rsidR="003D2FE2" w:rsidRPr="002A30F5" w:rsidRDefault="003D2FE2" w:rsidP="003D2FE2">
      <w:pPr>
        <w:widowControl w:val="0"/>
        <w:jc w:val="both"/>
        <w:rPr>
          <w:rFonts w:ascii="GHEA Grapalat" w:hAnsi="GHEA Grapalat" w:cs="GHEA Grapalat"/>
          <w:sz w:val="22"/>
          <w:szCs w:val="22"/>
          <w:u w:val="single"/>
          <w:vertAlign w:val="subscript"/>
        </w:rPr>
      </w:pPr>
      <w:r w:rsidRPr="002A30F5">
        <w:rPr>
          <w:rFonts w:ascii="GHEA Grapalat" w:hAnsi="GHEA Grapalat"/>
          <w:sz w:val="22"/>
          <w:szCs w:val="22"/>
        </w:rPr>
        <w:t>_______________________________________________, в лице директора Компании,</w:t>
      </w:r>
    </w:p>
    <w:p w:rsidR="003D2FE2" w:rsidRPr="002A30F5" w:rsidRDefault="003D2FE2" w:rsidP="003D2FE2">
      <w:pPr>
        <w:widowControl w:val="0"/>
        <w:spacing w:after="160"/>
        <w:ind w:left="1843"/>
        <w:jc w:val="both"/>
        <w:rPr>
          <w:rFonts w:ascii="GHEA Grapalat" w:hAnsi="GHEA Grapalat"/>
          <w:sz w:val="22"/>
          <w:szCs w:val="22"/>
          <w:vertAlign w:val="superscript"/>
          <w:lang w:val="en-US"/>
        </w:rPr>
      </w:pPr>
      <w:r w:rsidRPr="002A30F5">
        <w:rPr>
          <w:rFonts w:ascii="GHEA Grapalat" w:hAnsi="GHEA Grapalat"/>
          <w:sz w:val="22"/>
          <w:szCs w:val="22"/>
          <w:vertAlign w:val="superscript"/>
        </w:rPr>
        <w:t>наименование Компании</w:t>
      </w:r>
    </w:p>
    <w:p w:rsidR="003D2FE2" w:rsidRPr="002A30F5" w:rsidRDefault="003D2FE2" w:rsidP="003D2FE2">
      <w:pPr>
        <w:widowControl w:val="0"/>
        <w:jc w:val="both"/>
        <w:rPr>
          <w:rFonts w:ascii="GHEA Grapalat" w:hAnsi="GHEA Grapalat"/>
          <w:sz w:val="22"/>
          <w:szCs w:val="22"/>
          <w:lang w:val="en-US"/>
        </w:rPr>
      </w:pPr>
      <w:r w:rsidRPr="002A30F5">
        <w:rPr>
          <w:rFonts w:ascii="GHEA Grapalat" w:hAnsi="GHEA Grapalat"/>
          <w:sz w:val="22"/>
          <w:szCs w:val="22"/>
          <w:lang w:val="en-US"/>
        </w:rPr>
        <w:t>_________________________________________________________________________</w:t>
      </w:r>
    </w:p>
    <w:p w:rsidR="003D2FE2" w:rsidRPr="002A30F5" w:rsidRDefault="003D2FE2" w:rsidP="003D2FE2">
      <w:pPr>
        <w:widowControl w:val="0"/>
        <w:spacing w:after="160"/>
        <w:jc w:val="center"/>
        <w:rPr>
          <w:rFonts w:ascii="GHEA Grapalat" w:hAnsi="GHEA Grapalat"/>
          <w:sz w:val="22"/>
          <w:szCs w:val="22"/>
          <w:vertAlign w:val="superscript"/>
        </w:rPr>
      </w:pPr>
      <w:r w:rsidRPr="002A30F5">
        <w:rPr>
          <w:rFonts w:ascii="GHEA Grapalat" w:hAnsi="GHEA Grapalat"/>
          <w:sz w:val="22"/>
          <w:szCs w:val="22"/>
          <w:vertAlign w:val="superscript"/>
        </w:rPr>
        <w:t>имя, фамилия, паспортные данные директора компании</w:t>
      </w:r>
    </w:p>
    <w:p w:rsidR="003D2FE2" w:rsidRPr="002A30F5" w:rsidRDefault="003D2FE2" w:rsidP="003D2FE2">
      <w:pPr>
        <w:widowControl w:val="0"/>
        <w:spacing w:after="160"/>
        <w:jc w:val="both"/>
        <w:rPr>
          <w:rFonts w:ascii="GHEA Grapalat" w:hAnsi="GHEA Grapalat" w:cs="GHEA Grapalat"/>
          <w:sz w:val="22"/>
          <w:szCs w:val="22"/>
        </w:rPr>
      </w:pPr>
      <w:r w:rsidRPr="002A30F5">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2A30F5" w:rsidRDefault="003D2FE2" w:rsidP="003D2FE2">
      <w:pPr>
        <w:widowControl w:val="0"/>
        <w:spacing w:after="160"/>
        <w:ind w:firstLine="709"/>
        <w:jc w:val="both"/>
        <w:rPr>
          <w:rFonts w:ascii="GHEA Grapalat" w:hAnsi="GHEA Grapalat" w:cs="GHEA Grapalat"/>
          <w:sz w:val="22"/>
          <w:szCs w:val="22"/>
        </w:rPr>
      </w:pPr>
    </w:p>
    <w:p w:rsidR="003D2FE2" w:rsidRPr="002A30F5" w:rsidRDefault="003D2FE2" w:rsidP="003D2FE2">
      <w:pPr>
        <w:widowControl w:val="0"/>
        <w:spacing w:after="160"/>
        <w:jc w:val="center"/>
        <w:rPr>
          <w:rFonts w:ascii="GHEA Grapalat" w:hAnsi="GHEA Grapalat" w:cs="GHEA Grapalat"/>
          <w:b/>
          <w:bCs/>
          <w:sz w:val="22"/>
          <w:szCs w:val="22"/>
        </w:rPr>
      </w:pPr>
      <w:r w:rsidRPr="002A30F5">
        <w:rPr>
          <w:rFonts w:ascii="GHEA Grapalat" w:hAnsi="GHEA Grapalat"/>
          <w:b/>
          <w:sz w:val="22"/>
          <w:szCs w:val="22"/>
        </w:rPr>
        <w:t>1. Предмет соглашения</w:t>
      </w:r>
    </w:p>
    <w:p w:rsidR="003D2FE2" w:rsidRPr="002A30F5" w:rsidRDefault="003D2FE2" w:rsidP="003D2FE2">
      <w:pPr>
        <w:widowControl w:val="0"/>
        <w:tabs>
          <w:tab w:val="left" w:pos="567"/>
        </w:tabs>
        <w:jc w:val="both"/>
        <w:rPr>
          <w:rFonts w:ascii="GHEA Grapalat" w:hAnsi="GHEA Grapalat" w:cs="GHEA Grapalat"/>
          <w:spacing w:val="-6"/>
          <w:sz w:val="22"/>
          <w:szCs w:val="22"/>
        </w:rPr>
      </w:pPr>
      <w:r w:rsidRPr="002A30F5">
        <w:rPr>
          <w:rFonts w:ascii="GHEA Grapalat" w:hAnsi="GHEA Grapalat"/>
          <w:sz w:val="22"/>
          <w:szCs w:val="22"/>
        </w:rPr>
        <w:t>1</w:t>
      </w:r>
      <w:r w:rsidRPr="002A30F5">
        <w:rPr>
          <w:rFonts w:ascii="GHEA Grapalat" w:hAnsi="GHEA Grapalat"/>
          <w:spacing w:val="-6"/>
          <w:sz w:val="22"/>
          <w:szCs w:val="22"/>
        </w:rPr>
        <w:t>.1.</w:t>
      </w:r>
      <w:r w:rsidRPr="002A30F5">
        <w:rPr>
          <w:rFonts w:ascii="GHEA Grapalat" w:hAnsi="GHEA Grapalat"/>
          <w:spacing w:val="-6"/>
          <w:sz w:val="22"/>
          <w:szCs w:val="22"/>
        </w:rPr>
        <w:tab/>
        <w:t xml:space="preserve">Компания участвует в </w:t>
      </w:r>
      <w:proofErr w:type="gramStart"/>
      <w:r w:rsidRPr="002A30F5">
        <w:rPr>
          <w:rFonts w:ascii="GHEA Grapalat" w:hAnsi="GHEA Grapalat"/>
          <w:spacing w:val="-6"/>
          <w:sz w:val="22"/>
          <w:szCs w:val="22"/>
        </w:rPr>
        <w:t>организованной</w:t>
      </w:r>
      <w:proofErr w:type="gramEnd"/>
      <w:r w:rsidRPr="002A30F5">
        <w:rPr>
          <w:rFonts w:ascii="GHEA Grapalat" w:hAnsi="GHEA Grapalat"/>
          <w:spacing w:val="-6"/>
          <w:sz w:val="22"/>
          <w:szCs w:val="22"/>
        </w:rPr>
        <w:t xml:space="preserve"> ___________________ *(далее — Заказчик) </w:t>
      </w:r>
    </w:p>
    <w:p w:rsidR="003D2FE2" w:rsidRPr="002A30F5" w:rsidRDefault="003D2FE2" w:rsidP="003D2FE2">
      <w:pPr>
        <w:widowControl w:val="0"/>
        <w:tabs>
          <w:tab w:val="left" w:pos="284"/>
        </w:tabs>
        <w:spacing w:after="160"/>
        <w:ind w:left="5245"/>
        <w:jc w:val="both"/>
        <w:rPr>
          <w:rFonts w:ascii="GHEA Grapalat" w:hAnsi="GHEA Grapalat" w:cs="GHEA Grapalat"/>
          <w:sz w:val="22"/>
          <w:szCs w:val="22"/>
        </w:rPr>
      </w:pPr>
      <w:r w:rsidRPr="002A30F5">
        <w:rPr>
          <w:rFonts w:ascii="GHEA Grapalat" w:hAnsi="GHEA Grapalat"/>
          <w:sz w:val="22"/>
          <w:szCs w:val="22"/>
          <w:vertAlign w:val="superscript"/>
        </w:rPr>
        <w:t>наименование заказчика</w:t>
      </w:r>
    </w:p>
    <w:p w:rsidR="003D2FE2" w:rsidRPr="002A30F5" w:rsidRDefault="003D2FE2" w:rsidP="003D2FE2">
      <w:pPr>
        <w:widowControl w:val="0"/>
        <w:jc w:val="both"/>
        <w:rPr>
          <w:rFonts w:ascii="GHEA Grapalat" w:hAnsi="GHEA Grapalat" w:cs="GHEA Grapalat"/>
          <w:sz w:val="22"/>
          <w:szCs w:val="22"/>
        </w:rPr>
      </w:pPr>
      <w:r w:rsidRPr="002A30F5">
        <w:rPr>
          <w:rFonts w:ascii="GHEA Grapalat" w:hAnsi="GHEA Grapalat"/>
          <w:sz w:val="22"/>
          <w:szCs w:val="22"/>
        </w:rPr>
        <w:t>процедуре закупок под кодом</w:t>
      </w:r>
      <w:r w:rsidR="00562F87" w:rsidRPr="002A30F5">
        <w:rPr>
          <w:rFonts w:ascii="GHEA Grapalat" w:hAnsi="GHEA Grapalat"/>
          <w:i/>
        </w:rPr>
        <w:t xml:space="preserve"> </w:t>
      </w:r>
      <w:proofErr w:type="spellStart"/>
      <w:r w:rsidR="00D0442E">
        <w:rPr>
          <w:rFonts w:ascii="GHEA Grapalat" w:hAnsi="GHEA Grapalat"/>
          <w:i/>
        </w:rPr>
        <w:t>GHM-GHAPDZB-22</w:t>
      </w:r>
      <w:proofErr w:type="spellEnd"/>
      <w:r w:rsidR="00D0442E">
        <w:rPr>
          <w:rFonts w:ascii="GHEA Grapalat" w:hAnsi="GHEA Grapalat"/>
          <w:i/>
        </w:rPr>
        <w:t>/02</w:t>
      </w:r>
      <w:r w:rsidRPr="002A30F5">
        <w:rPr>
          <w:rFonts w:ascii="GHEA Grapalat" w:hAnsi="GHEA Grapalat"/>
          <w:sz w:val="22"/>
          <w:szCs w:val="22"/>
        </w:rPr>
        <w:t>*.</w:t>
      </w:r>
    </w:p>
    <w:p w:rsidR="003D2FE2" w:rsidRPr="002A30F5" w:rsidRDefault="003D2FE2" w:rsidP="003D2FE2">
      <w:pPr>
        <w:widowControl w:val="0"/>
        <w:spacing w:after="160"/>
        <w:ind w:left="5245"/>
        <w:jc w:val="both"/>
        <w:rPr>
          <w:rFonts w:ascii="GHEA Grapalat" w:hAnsi="GHEA Grapalat" w:cs="GHEA Grapalat"/>
          <w:sz w:val="22"/>
          <w:szCs w:val="22"/>
        </w:rPr>
      </w:pPr>
      <w:r w:rsidRPr="002A30F5">
        <w:rPr>
          <w:rFonts w:ascii="GHEA Grapalat" w:hAnsi="GHEA Grapalat"/>
          <w:sz w:val="22"/>
          <w:szCs w:val="22"/>
          <w:vertAlign w:val="superscript"/>
        </w:rPr>
        <w:t>код процедуры</w:t>
      </w:r>
    </w:p>
    <w:p w:rsidR="003D2FE2" w:rsidRPr="002A30F5" w:rsidRDefault="003D2FE2" w:rsidP="003D2FE2">
      <w:pPr>
        <w:widowControl w:val="0"/>
        <w:tabs>
          <w:tab w:val="left" w:pos="1134"/>
        </w:tabs>
        <w:spacing w:after="160"/>
        <w:ind w:firstLine="567"/>
        <w:jc w:val="both"/>
        <w:rPr>
          <w:rFonts w:ascii="GHEA Grapalat" w:hAnsi="GHEA Grapalat"/>
          <w:sz w:val="22"/>
          <w:szCs w:val="22"/>
        </w:rPr>
      </w:pPr>
      <w:r w:rsidRPr="002A30F5">
        <w:rPr>
          <w:rFonts w:ascii="GHEA Grapalat" w:hAnsi="GHEA Grapalat"/>
          <w:sz w:val="22"/>
          <w:szCs w:val="22"/>
        </w:rPr>
        <w:t>1.2.</w:t>
      </w:r>
      <w:r w:rsidRPr="002A30F5">
        <w:rPr>
          <w:rFonts w:ascii="GHEA Grapalat" w:hAnsi="GHEA Grapalat"/>
          <w:sz w:val="22"/>
          <w:szCs w:val="22"/>
        </w:rPr>
        <w:tab/>
      </w:r>
      <w:r w:rsidRPr="002A30F5">
        <w:rPr>
          <w:rFonts w:ascii="GHEA Grapalat" w:hAnsi="GHEA Grapalat" w:cs="GHEA Grapalat"/>
          <w:sz w:val="22"/>
          <w:szCs w:val="22"/>
        </w:rPr>
        <w:t xml:space="preserve">В качестве участника, </w:t>
      </w:r>
      <w:r w:rsidRPr="002A30F5">
        <w:rPr>
          <w:rFonts w:ascii="GHEA Grapalat" w:hAnsi="GHEA Grapalat" w:cs="GHEA Grapalat"/>
          <w:sz w:val="22"/>
          <w:szCs w:val="22"/>
          <w:lang w:val="hy-AM"/>
        </w:rPr>
        <w:t>օ</w:t>
      </w:r>
      <w:proofErr w:type="spellStart"/>
      <w:r w:rsidRPr="002A30F5">
        <w:rPr>
          <w:rFonts w:ascii="GHEA Grapalat" w:hAnsi="GHEA Grapalat" w:cs="GHEA Grapalat"/>
          <w:sz w:val="22"/>
          <w:szCs w:val="22"/>
        </w:rPr>
        <w:t>тобранного</w:t>
      </w:r>
      <w:proofErr w:type="spellEnd"/>
      <w:r w:rsidRPr="002A30F5">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2A30F5">
        <w:rPr>
          <w:rFonts w:ascii="GHEA Grapalat" w:hAnsi="GHEA Grapalat" w:cs="GHEA Grapalat"/>
          <w:sz w:val="22"/>
          <w:szCs w:val="22"/>
          <w:lang w:val="en-US"/>
        </w:rPr>
        <w:t>K</w:t>
      </w:r>
      <w:proofErr w:type="spellStart"/>
      <w:proofErr w:type="gramEnd"/>
      <w:r w:rsidRPr="002A30F5">
        <w:rPr>
          <w:rFonts w:ascii="GHEA Grapalat" w:hAnsi="GHEA Grapalat" w:cs="GHEA Grapalat"/>
          <w:sz w:val="22"/>
          <w:szCs w:val="22"/>
        </w:rPr>
        <w:t>омпания</w:t>
      </w:r>
      <w:proofErr w:type="spellEnd"/>
      <w:r w:rsidRPr="002A30F5">
        <w:rPr>
          <w:rFonts w:ascii="GHEA Grapalat" w:hAnsi="GHEA Grapalat" w:cs="GHEA Grapalat"/>
          <w:sz w:val="22"/>
          <w:szCs w:val="22"/>
        </w:rPr>
        <w:t xml:space="preserve"> </w:t>
      </w:r>
      <w:r w:rsidRPr="002A30F5">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2A30F5" w:rsidRDefault="003D2FE2" w:rsidP="003D2FE2">
      <w:pPr>
        <w:widowControl w:val="0"/>
        <w:tabs>
          <w:tab w:val="left" w:pos="1134"/>
        </w:tabs>
        <w:spacing w:after="160"/>
        <w:ind w:firstLine="567"/>
        <w:jc w:val="both"/>
        <w:rPr>
          <w:rFonts w:ascii="GHEA Grapalat" w:hAnsi="GHEA Grapalat" w:cs="GHEA Grapalat"/>
          <w:sz w:val="22"/>
          <w:szCs w:val="22"/>
        </w:rPr>
      </w:pPr>
      <w:r w:rsidRPr="002A30F5">
        <w:rPr>
          <w:rFonts w:ascii="GHEA Grapalat" w:hAnsi="GHEA Grapalat"/>
          <w:sz w:val="22"/>
          <w:szCs w:val="22"/>
        </w:rPr>
        <w:t>1.3.</w:t>
      </w:r>
      <w:r w:rsidRPr="002A30F5">
        <w:rPr>
          <w:rFonts w:ascii="GHEA Grapalat" w:hAnsi="GHEA Grapalat"/>
          <w:sz w:val="22"/>
          <w:szCs w:val="22"/>
        </w:rPr>
        <w:tab/>
        <w:t>Подписав платежное требование (далее — Требование), прилагаемое к</w:t>
      </w:r>
      <w:r w:rsidRPr="002A30F5">
        <w:rPr>
          <w:sz w:val="22"/>
          <w:szCs w:val="22"/>
          <w:lang w:val="en-US"/>
        </w:rPr>
        <w:t> </w:t>
      </w:r>
      <w:r w:rsidRPr="002A30F5">
        <w:rPr>
          <w:rFonts w:ascii="GHEA Grapalat" w:hAnsi="GHEA Grapalat"/>
          <w:sz w:val="22"/>
          <w:szCs w:val="22"/>
        </w:rPr>
        <w:t xml:space="preserve">настоящему Соглашению о неустойке, Компания </w:t>
      </w:r>
      <w:proofErr w:type="spellStart"/>
      <w:r w:rsidRPr="002A30F5">
        <w:rPr>
          <w:rFonts w:ascii="GHEA Grapalat" w:hAnsi="GHEA Grapalat"/>
          <w:sz w:val="22"/>
          <w:szCs w:val="22"/>
        </w:rPr>
        <w:t>безотзывно</w:t>
      </w:r>
      <w:proofErr w:type="spellEnd"/>
      <w:r w:rsidRPr="002A30F5">
        <w:rPr>
          <w:rFonts w:ascii="GHEA Grapalat" w:hAnsi="GHEA Grapalat"/>
          <w:sz w:val="22"/>
          <w:szCs w:val="22"/>
        </w:rPr>
        <w:t xml:space="preserve"> соглашается, что: </w:t>
      </w:r>
    </w:p>
    <w:p w:rsidR="003D2FE2" w:rsidRPr="002A30F5" w:rsidRDefault="003D2FE2" w:rsidP="003D2FE2">
      <w:pPr>
        <w:widowControl w:val="0"/>
        <w:tabs>
          <w:tab w:val="left" w:pos="1134"/>
        </w:tabs>
        <w:spacing w:after="160"/>
        <w:ind w:firstLine="567"/>
        <w:jc w:val="both"/>
        <w:rPr>
          <w:rFonts w:ascii="GHEA Grapalat" w:hAnsi="GHEA Grapalat" w:cs="GHEA Grapalat"/>
          <w:sz w:val="22"/>
          <w:szCs w:val="22"/>
        </w:rPr>
      </w:pPr>
      <w:r w:rsidRPr="002A30F5">
        <w:rPr>
          <w:rFonts w:ascii="GHEA Grapalat" w:hAnsi="GHEA Grapalat"/>
          <w:sz w:val="22"/>
          <w:szCs w:val="22"/>
        </w:rPr>
        <w:t>а)</w:t>
      </w:r>
      <w:r w:rsidRPr="002A30F5">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2A30F5" w:rsidRDefault="003D2FE2" w:rsidP="003D2FE2">
      <w:pPr>
        <w:widowControl w:val="0"/>
        <w:tabs>
          <w:tab w:val="left" w:pos="1134"/>
        </w:tabs>
        <w:spacing w:after="160"/>
        <w:ind w:firstLine="567"/>
        <w:jc w:val="both"/>
        <w:rPr>
          <w:rFonts w:ascii="GHEA Grapalat" w:hAnsi="GHEA Grapalat" w:cs="GHEA Grapalat"/>
          <w:sz w:val="22"/>
          <w:szCs w:val="22"/>
        </w:rPr>
      </w:pPr>
      <w:r w:rsidRPr="002A30F5">
        <w:rPr>
          <w:rFonts w:ascii="GHEA Grapalat" w:hAnsi="GHEA Grapalat"/>
          <w:sz w:val="22"/>
          <w:szCs w:val="22"/>
        </w:rPr>
        <w:t>б)</w:t>
      </w:r>
      <w:r w:rsidRPr="002A30F5">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2A30F5" w:rsidRDefault="003D2FE2" w:rsidP="003D2FE2">
      <w:pPr>
        <w:widowControl w:val="0"/>
        <w:tabs>
          <w:tab w:val="left" w:pos="1134"/>
        </w:tabs>
        <w:spacing w:after="160"/>
        <w:ind w:firstLine="567"/>
        <w:jc w:val="both"/>
        <w:rPr>
          <w:rFonts w:ascii="GHEA Grapalat" w:hAnsi="GHEA Grapalat" w:cs="GHEA Grapalat"/>
          <w:sz w:val="22"/>
          <w:szCs w:val="22"/>
        </w:rPr>
      </w:pPr>
      <w:r w:rsidRPr="002A30F5">
        <w:rPr>
          <w:rFonts w:ascii="GHEA Grapalat" w:hAnsi="GHEA Grapalat"/>
          <w:sz w:val="22"/>
          <w:szCs w:val="22"/>
        </w:rPr>
        <w:t>в)</w:t>
      </w:r>
      <w:r w:rsidRPr="002A30F5">
        <w:rPr>
          <w:rFonts w:ascii="GHEA Grapalat" w:hAnsi="GHEA Grapalat"/>
          <w:sz w:val="22"/>
          <w:szCs w:val="22"/>
        </w:rPr>
        <w:tab/>
        <w:t>Компания не может письменно или иным способом дать распоряжение Банку-</w:t>
      </w:r>
      <w:r w:rsidRPr="002A30F5">
        <w:rPr>
          <w:rFonts w:ascii="GHEA Grapalat" w:hAnsi="GHEA Grapalat"/>
          <w:sz w:val="22"/>
          <w:szCs w:val="22"/>
        </w:rPr>
        <w:lastRenderedPageBreak/>
        <w:t>плательщику об отзыве своего акцепта, проставленного под Требованием.</w:t>
      </w:r>
    </w:p>
    <w:p w:rsidR="003D2FE2" w:rsidRPr="002A30F5" w:rsidRDefault="003D2FE2" w:rsidP="003D2FE2">
      <w:pPr>
        <w:widowControl w:val="0"/>
        <w:tabs>
          <w:tab w:val="left" w:pos="1134"/>
        </w:tabs>
        <w:spacing w:after="160"/>
        <w:ind w:firstLine="567"/>
        <w:jc w:val="both"/>
        <w:rPr>
          <w:rFonts w:ascii="GHEA Grapalat" w:hAnsi="GHEA Grapalat" w:cs="GHEA Grapalat"/>
          <w:sz w:val="22"/>
          <w:szCs w:val="22"/>
        </w:rPr>
      </w:pPr>
      <w:r w:rsidRPr="002A30F5">
        <w:rPr>
          <w:rFonts w:ascii="GHEA Grapalat" w:hAnsi="GHEA Grapalat"/>
          <w:sz w:val="22"/>
          <w:szCs w:val="22"/>
        </w:rPr>
        <w:t>г)</w:t>
      </w:r>
      <w:r w:rsidRPr="002A30F5">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2A30F5" w:rsidRDefault="003D2FE2" w:rsidP="003D2FE2">
      <w:pPr>
        <w:widowControl w:val="0"/>
        <w:tabs>
          <w:tab w:val="left" w:pos="1134"/>
        </w:tabs>
        <w:spacing w:after="160"/>
        <w:ind w:firstLine="567"/>
        <w:jc w:val="both"/>
        <w:rPr>
          <w:rFonts w:ascii="GHEA Grapalat" w:hAnsi="GHEA Grapalat" w:cs="GHEA Grapalat"/>
          <w:sz w:val="22"/>
          <w:szCs w:val="22"/>
        </w:rPr>
      </w:pPr>
      <w:r w:rsidRPr="002A30F5">
        <w:rPr>
          <w:rFonts w:ascii="GHEA Grapalat" w:hAnsi="GHEA Grapalat"/>
          <w:sz w:val="22"/>
          <w:szCs w:val="22"/>
        </w:rPr>
        <w:t>д)</w:t>
      </w:r>
      <w:r w:rsidRPr="002A30F5">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2A30F5" w:rsidRDefault="003D2FE2" w:rsidP="003D2FE2">
      <w:pPr>
        <w:widowControl w:val="0"/>
        <w:tabs>
          <w:tab w:val="left" w:pos="1134"/>
        </w:tabs>
        <w:spacing w:after="160"/>
        <w:ind w:firstLine="567"/>
        <w:jc w:val="both"/>
        <w:rPr>
          <w:rFonts w:ascii="GHEA Grapalat" w:hAnsi="GHEA Grapalat" w:cs="GHEA Grapalat"/>
          <w:sz w:val="22"/>
          <w:szCs w:val="22"/>
        </w:rPr>
      </w:pPr>
      <w:r w:rsidRPr="002A30F5">
        <w:rPr>
          <w:rFonts w:ascii="GHEA Grapalat" w:hAnsi="GHEA Grapalat"/>
          <w:sz w:val="22"/>
          <w:szCs w:val="22"/>
        </w:rPr>
        <w:t>1.4.</w:t>
      </w:r>
      <w:r w:rsidRPr="002A30F5">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2A30F5">
        <w:rPr>
          <w:rFonts w:ascii="GHEA Grapalat" w:hAnsi="GHEA Grapalat"/>
          <w:sz w:val="22"/>
          <w:szCs w:val="22"/>
        </w:rPr>
        <w:t>в</w:t>
      </w:r>
      <w:proofErr w:type="gramEnd"/>
      <w:r w:rsidRPr="002A30F5">
        <w:rPr>
          <w:rFonts w:ascii="Courier New" w:hAnsi="Courier New" w:cs="Courier New"/>
          <w:sz w:val="22"/>
          <w:szCs w:val="22"/>
          <w:lang w:val="en-US"/>
        </w:rPr>
        <w:t> </w:t>
      </w:r>
      <w:proofErr w:type="gramStart"/>
      <w:r w:rsidRPr="002A30F5">
        <w:rPr>
          <w:rFonts w:ascii="GHEA Grapalat" w:hAnsi="GHEA Grapalat"/>
          <w:sz w:val="22"/>
          <w:szCs w:val="22"/>
        </w:rPr>
        <w:t>Банк-плательщик</w:t>
      </w:r>
      <w:proofErr w:type="gramEnd"/>
      <w:r w:rsidRPr="002A30F5">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2A30F5">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2A30F5" w:rsidRDefault="003D2FE2" w:rsidP="003D2FE2">
      <w:pPr>
        <w:widowControl w:val="0"/>
        <w:tabs>
          <w:tab w:val="left" w:pos="1134"/>
        </w:tabs>
        <w:spacing w:after="160"/>
        <w:ind w:firstLine="567"/>
        <w:jc w:val="both"/>
        <w:rPr>
          <w:rFonts w:ascii="GHEA Grapalat" w:hAnsi="GHEA Grapalat" w:cs="GHEA Grapalat"/>
          <w:sz w:val="22"/>
          <w:szCs w:val="22"/>
        </w:rPr>
      </w:pPr>
      <w:r w:rsidRPr="002A30F5">
        <w:rPr>
          <w:rFonts w:ascii="GHEA Grapalat" w:hAnsi="GHEA Grapalat"/>
          <w:sz w:val="22"/>
          <w:szCs w:val="22"/>
        </w:rPr>
        <w:t>1.5.</w:t>
      </w:r>
      <w:r w:rsidRPr="002A30F5">
        <w:rPr>
          <w:rFonts w:ascii="GHEA Grapalat" w:hAnsi="GHEA Grapalat"/>
          <w:sz w:val="22"/>
          <w:szCs w:val="22"/>
        </w:rPr>
        <w:tab/>
        <w:t xml:space="preserve">Заказчик может представить </w:t>
      </w:r>
      <w:proofErr w:type="gramStart"/>
      <w:r w:rsidRPr="002A30F5">
        <w:rPr>
          <w:rFonts w:ascii="GHEA Grapalat" w:hAnsi="GHEA Grapalat"/>
          <w:sz w:val="22"/>
          <w:szCs w:val="22"/>
        </w:rPr>
        <w:t>в</w:t>
      </w:r>
      <w:proofErr w:type="gramEnd"/>
      <w:r w:rsidRPr="002A30F5">
        <w:rPr>
          <w:rFonts w:ascii="GHEA Grapalat" w:hAnsi="GHEA Grapalat"/>
          <w:sz w:val="22"/>
          <w:szCs w:val="22"/>
        </w:rPr>
        <w:t xml:space="preserve"> </w:t>
      </w:r>
      <w:proofErr w:type="gramStart"/>
      <w:r w:rsidRPr="002A30F5">
        <w:rPr>
          <w:rFonts w:ascii="GHEA Grapalat" w:hAnsi="GHEA Grapalat"/>
          <w:sz w:val="22"/>
          <w:szCs w:val="22"/>
        </w:rPr>
        <w:t>Банк-плательщик</w:t>
      </w:r>
      <w:proofErr w:type="gramEnd"/>
      <w:r w:rsidRPr="002A30F5">
        <w:rPr>
          <w:rFonts w:ascii="GHEA Grapalat" w:hAnsi="GHEA Grapalat"/>
          <w:sz w:val="22"/>
          <w:szCs w:val="22"/>
        </w:rPr>
        <w:t xml:space="preserve"> иные дополнительные документы.</w:t>
      </w:r>
    </w:p>
    <w:p w:rsidR="003D2FE2" w:rsidRPr="002A30F5" w:rsidRDefault="003D2FE2" w:rsidP="003D2FE2">
      <w:pPr>
        <w:widowControl w:val="0"/>
        <w:tabs>
          <w:tab w:val="left" w:pos="1134"/>
        </w:tabs>
        <w:spacing w:after="160"/>
        <w:ind w:firstLine="567"/>
        <w:jc w:val="both"/>
        <w:rPr>
          <w:rFonts w:ascii="GHEA Grapalat" w:hAnsi="GHEA Grapalat" w:cs="GHEA Grapalat"/>
          <w:sz w:val="22"/>
          <w:szCs w:val="22"/>
        </w:rPr>
      </w:pPr>
      <w:r w:rsidRPr="002A30F5">
        <w:rPr>
          <w:rFonts w:ascii="GHEA Grapalat" w:hAnsi="GHEA Grapalat"/>
          <w:sz w:val="22"/>
          <w:szCs w:val="22"/>
        </w:rPr>
        <w:t>1.6. Банк не несет какой-либо ответственности за риски (понесенные</w:t>
      </w:r>
      <w:r w:rsidRPr="002A30F5">
        <w:rPr>
          <w:rFonts w:ascii="Courier New" w:hAnsi="Courier New" w:cs="Courier New"/>
          <w:sz w:val="22"/>
          <w:szCs w:val="22"/>
          <w:lang w:val="en-US"/>
        </w:rPr>
        <w:t> </w:t>
      </w:r>
      <w:r w:rsidRPr="002A30F5">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2A30F5">
        <w:rPr>
          <w:rFonts w:ascii="Courier New" w:hAnsi="Courier New" w:cs="Courier New"/>
          <w:sz w:val="22"/>
          <w:szCs w:val="22"/>
          <w:lang w:val="en-US"/>
        </w:rPr>
        <w:t> </w:t>
      </w:r>
      <w:r w:rsidRPr="002A30F5">
        <w:rPr>
          <w:rFonts w:ascii="GHEA Grapalat" w:hAnsi="GHEA Grapalat"/>
          <w:sz w:val="22"/>
          <w:szCs w:val="22"/>
        </w:rPr>
        <w:t>Требовании. Банк не обязан проверять факты нарушения Компанией условий договора.</w:t>
      </w:r>
    </w:p>
    <w:p w:rsidR="003D2FE2" w:rsidRPr="002A30F5" w:rsidRDefault="003D2FE2" w:rsidP="003D2FE2">
      <w:pPr>
        <w:widowControl w:val="0"/>
        <w:tabs>
          <w:tab w:val="left" w:pos="1134"/>
        </w:tabs>
        <w:spacing w:after="160"/>
        <w:ind w:firstLine="567"/>
        <w:jc w:val="both"/>
        <w:rPr>
          <w:rFonts w:ascii="GHEA Grapalat" w:hAnsi="GHEA Grapalat" w:cs="GHEA Grapalat"/>
          <w:sz w:val="22"/>
          <w:szCs w:val="22"/>
        </w:rPr>
      </w:pPr>
      <w:r w:rsidRPr="002A30F5">
        <w:rPr>
          <w:rFonts w:ascii="GHEA Grapalat" w:hAnsi="GHEA Grapalat"/>
          <w:sz w:val="22"/>
          <w:szCs w:val="22"/>
        </w:rPr>
        <w:t>1.7.</w:t>
      </w:r>
      <w:r w:rsidRPr="002A30F5">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2A30F5" w:rsidRDefault="003D2FE2" w:rsidP="003D2FE2">
      <w:pPr>
        <w:widowControl w:val="0"/>
        <w:tabs>
          <w:tab w:val="left" w:pos="1134"/>
        </w:tabs>
        <w:spacing w:after="160"/>
        <w:ind w:firstLine="567"/>
        <w:jc w:val="both"/>
        <w:rPr>
          <w:rFonts w:ascii="GHEA Grapalat" w:hAnsi="GHEA Grapalat" w:cs="GHEA Grapalat"/>
          <w:sz w:val="22"/>
          <w:szCs w:val="22"/>
        </w:rPr>
      </w:pPr>
      <w:r w:rsidRPr="002A30F5">
        <w:rPr>
          <w:rFonts w:ascii="GHEA Grapalat" w:hAnsi="GHEA Grapalat"/>
          <w:sz w:val="22"/>
          <w:szCs w:val="22"/>
        </w:rPr>
        <w:t>1.8.</w:t>
      </w:r>
      <w:r w:rsidRPr="002A30F5">
        <w:rPr>
          <w:rFonts w:ascii="GHEA Grapalat" w:hAnsi="GHEA Grapalat"/>
          <w:sz w:val="22"/>
          <w:szCs w:val="22"/>
        </w:rPr>
        <w:tab/>
        <w:t>В случае если в течение десяти рабочих дней после представления в</w:t>
      </w:r>
      <w:r w:rsidRPr="002A30F5">
        <w:rPr>
          <w:rFonts w:ascii="Courier New" w:hAnsi="Courier New" w:cs="Courier New"/>
          <w:sz w:val="22"/>
          <w:szCs w:val="22"/>
          <w:lang w:val="en-US"/>
        </w:rPr>
        <w:t> </w:t>
      </w:r>
      <w:r w:rsidRPr="002A30F5">
        <w:rPr>
          <w:rFonts w:ascii="GHEA Grapalat" w:hAnsi="GHEA Grapalat"/>
          <w:sz w:val="22"/>
          <w:szCs w:val="22"/>
        </w:rPr>
        <w:t>Банк настоящего Соглашения и прилагаемого Требования по независящим от</w:t>
      </w:r>
      <w:r w:rsidRPr="002A30F5">
        <w:rPr>
          <w:rFonts w:ascii="Courier New" w:hAnsi="Courier New" w:cs="Courier New"/>
          <w:sz w:val="22"/>
          <w:szCs w:val="22"/>
          <w:lang w:val="en-US"/>
        </w:rPr>
        <w:t> </w:t>
      </w:r>
      <w:r w:rsidRPr="002A30F5">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2A30F5">
        <w:rPr>
          <w:rFonts w:ascii="GHEA Grapalat" w:hAnsi="GHEA Grapalat"/>
          <w:sz w:val="22"/>
          <w:szCs w:val="22"/>
        </w:rPr>
        <w:t>Репортинг</w:t>
      </w:r>
      <w:proofErr w:type="spellEnd"/>
      <w:r w:rsidRPr="002A30F5">
        <w:rPr>
          <w:rFonts w:ascii="GHEA Grapalat" w:hAnsi="GHEA Grapalat"/>
          <w:sz w:val="22"/>
          <w:szCs w:val="22"/>
        </w:rPr>
        <w:t>" (Кредитное бюро) сведения о Компании в связи с</w:t>
      </w:r>
      <w:r w:rsidRPr="002A30F5">
        <w:rPr>
          <w:rFonts w:ascii="Courier New" w:hAnsi="Courier New" w:cs="Courier New"/>
          <w:sz w:val="22"/>
          <w:szCs w:val="22"/>
          <w:lang w:val="en-US"/>
        </w:rPr>
        <w:t> </w:t>
      </w:r>
      <w:r w:rsidRPr="002A30F5">
        <w:rPr>
          <w:rFonts w:ascii="GHEA Grapalat" w:hAnsi="GHEA Grapalat"/>
          <w:sz w:val="22"/>
          <w:szCs w:val="22"/>
        </w:rPr>
        <w:t>неуплатой.</w:t>
      </w:r>
    </w:p>
    <w:p w:rsidR="003D2FE2" w:rsidRPr="002A30F5" w:rsidRDefault="003D2FE2" w:rsidP="003D2FE2">
      <w:pPr>
        <w:widowControl w:val="0"/>
        <w:spacing w:after="160"/>
        <w:jc w:val="center"/>
        <w:rPr>
          <w:rFonts w:ascii="GHEA Grapalat" w:hAnsi="GHEA Grapalat" w:cs="GHEA Grapalat"/>
          <w:b/>
          <w:bCs/>
          <w:sz w:val="22"/>
          <w:szCs w:val="22"/>
        </w:rPr>
      </w:pPr>
      <w:r w:rsidRPr="002A30F5">
        <w:rPr>
          <w:rFonts w:ascii="GHEA Grapalat" w:hAnsi="GHEA Grapalat"/>
          <w:b/>
          <w:sz w:val="22"/>
          <w:szCs w:val="22"/>
        </w:rPr>
        <w:t>2. Иные условия</w:t>
      </w:r>
    </w:p>
    <w:p w:rsidR="003D2FE2" w:rsidRPr="002A30F5" w:rsidRDefault="003D2FE2" w:rsidP="003D2FE2">
      <w:pPr>
        <w:widowControl w:val="0"/>
        <w:tabs>
          <w:tab w:val="left" w:pos="1134"/>
        </w:tabs>
        <w:spacing w:after="160"/>
        <w:ind w:firstLine="567"/>
        <w:jc w:val="both"/>
        <w:rPr>
          <w:rFonts w:ascii="GHEA Grapalat" w:hAnsi="GHEA Grapalat"/>
          <w:sz w:val="22"/>
          <w:szCs w:val="22"/>
        </w:rPr>
      </w:pPr>
      <w:r w:rsidRPr="002A30F5">
        <w:rPr>
          <w:rFonts w:ascii="GHEA Grapalat" w:hAnsi="GHEA Grapalat"/>
          <w:sz w:val="22"/>
          <w:szCs w:val="22"/>
        </w:rPr>
        <w:t>2.1.</w:t>
      </w:r>
      <w:r w:rsidRPr="002A30F5">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2A30F5">
        <w:rPr>
          <w:rFonts w:ascii="GHEA Grapalat" w:hAnsi="GHEA Grapalat"/>
          <w:sz w:val="22"/>
          <w:szCs w:val="22"/>
        </w:rPr>
        <w:t>двадцатого</w:t>
      </w:r>
      <w:r w:rsidRPr="002A30F5">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2A30F5" w:rsidRDefault="003D2FE2" w:rsidP="003D2FE2">
      <w:pPr>
        <w:widowControl w:val="0"/>
        <w:tabs>
          <w:tab w:val="left" w:pos="1134"/>
        </w:tabs>
        <w:spacing w:after="160"/>
        <w:ind w:firstLine="567"/>
        <w:jc w:val="both"/>
        <w:rPr>
          <w:rFonts w:ascii="GHEA Grapalat" w:hAnsi="GHEA Grapalat" w:cs="GHEA Grapalat"/>
          <w:sz w:val="22"/>
          <w:szCs w:val="22"/>
        </w:rPr>
      </w:pPr>
      <w:r w:rsidRPr="002A30F5">
        <w:rPr>
          <w:rFonts w:ascii="GHEA Grapalat" w:hAnsi="GHEA Grapalat"/>
          <w:sz w:val="22"/>
          <w:szCs w:val="22"/>
        </w:rPr>
        <w:t>2.2.</w:t>
      </w:r>
      <w:r w:rsidRPr="002A30F5">
        <w:rPr>
          <w:rFonts w:ascii="GHEA Grapalat" w:hAnsi="GHEA Grapalat"/>
          <w:sz w:val="22"/>
          <w:szCs w:val="22"/>
        </w:rPr>
        <w:tab/>
        <w:t xml:space="preserve">Представив настоящее Соглашение и прилагаемое Требование </w:t>
      </w:r>
      <w:proofErr w:type="gramStart"/>
      <w:r w:rsidRPr="002A30F5">
        <w:rPr>
          <w:rFonts w:ascii="GHEA Grapalat" w:hAnsi="GHEA Grapalat"/>
          <w:sz w:val="22"/>
          <w:szCs w:val="22"/>
        </w:rPr>
        <w:t>в</w:t>
      </w:r>
      <w:proofErr w:type="gramEnd"/>
      <w:r w:rsidRPr="002A30F5">
        <w:rPr>
          <w:rFonts w:ascii="GHEA Grapalat" w:hAnsi="GHEA Grapalat"/>
          <w:sz w:val="22"/>
          <w:szCs w:val="22"/>
        </w:rPr>
        <w:t xml:space="preserve"> Банк-плательщик: </w:t>
      </w:r>
    </w:p>
    <w:p w:rsidR="003D2FE2" w:rsidRPr="002A30F5" w:rsidRDefault="003D2FE2" w:rsidP="003D2FE2">
      <w:pPr>
        <w:widowControl w:val="0"/>
        <w:tabs>
          <w:tab w:val="left" w:pos="1134"/>
        </w:tabs>
        <w:spacing w:after="160"/>
        <w:ind w:firstLine="567"/>
        <w:jc w:val="both"/>
        <w:rPr>
          <w:rFonts w:ascii="GHEA Grapalat" w:hAnsi="GHEA Grapalat" w:cs="GHEA Grapalat"/>
          <w:sz w:val="22"/>
          <w:szCs w:val="22"/>
        </w:rPr>
      </w:pPr>
      <w:r w:rsidRPr="002A30F5">
        <w:rPr>
          <w:rFonts w:ascii="GHEA Grapalat" w:hAnsi="GHEA Grapalat"/>
          <w:sz w:val="22"/>
          <w:szCs w:val="22"/>
        </w:rPr>
        <w:t>2.2.1.</w:t>
      </w:r>
      <w:r w:rsidRPr="002A30F5">
        <w:rPr>
          <w:rFonts w:ascii="GHEA Grapalat" w:hAnsi="GHEA Grapalat"/>
          <w:sz w:val="22"/>
          <w:szCs w:val="22"/>
        </w:rPr>
        <w:tab/>
        <w:t>Заказчик подтверждает, что Компания допустила нарушение договорных обязательств, а</w:t>
      </w:r>
    </w:p>
    <w:p w:rsidR="003D2FE2" w:rsidRPr="002A30F5"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2A30F5">
        <w:rPr>
          <w:rFonts w:ascii="GHEA Grapalat" w:hAnsi="GHEA Grapalat"/>
          <w:sz w:val="22"/>
          <w:szCs w:val="22"/>
        </w:rPr>
        <w:t>2.2.2.</w:t>
      </w:r>
      <w:r w:rsidRPr="002A30F5">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2A30F5">
        <w:rPr>
          <w:rFonts w:ascii="GHEA Grapalat" w:hAnsi="GHEA Grapalat"/>
          <w:sz w:val="22"/>
          <w:szCs w:val="22"/>
        </w:rPr>
        <w:t>подписаны</w:t>
      </w:r>
      <w:proofErr w:type="gramEnd"/>
      <w:r w:rsidRPr="002A30F5">
        <w:rPr>
          <w:rFonts w:ascii="GHEA Grapalat" w:hAnsi="GHEA Grapalat"/>
          <w:sz w:val="22"/>
          <w:szCs w:val="22"/>
        </w:rPr>
        <w:t xml:space="preserve"> уполномоченным Компанией лицом.</w:t>
      </w:r>
    </w:p>
    <w:p w:rsidR="003D2FE2" w:rsidRPr="002A30F5" w:rsidRDefault="003D2FE2" w:rsidP="003D2FE2">
      <w:pPr>
        <w:widowControl w:val="0"/>
        <w:tabs>
          <w:tab w:val="left" w:pos="1134"/>
        </w:tabs>
        <w:spacing w:after="160"/>
        <w:ind w:firstLine="567"/>
        <w:jc w:val="both"/>
        <w:rPr>
          <w:rFonts w:ascii="GHEA Grapalat" w:hAnsi="GHEA Grapalat"/>
          <w:sz w:val="22"/>
          <w:szCs w:val="22"/>
        </w:rPr>
      </w:pPr>
      <w:r w:rsidRPr="002A30F5">
        <w:rPr>
          <w:rFonts w:ascii="GHEA Grapalat" w:hAnsi="GHEA Grapalat"/>
          <w:sz w:val="22"/>
          <w:szCs w:val="22"/>
        </w:rPr>
        <w:t>2.3.</w:t>
      </w:r>
      <w:r w:rsidRPr="002A30F5">
        <w:rPr>
          <w:rFonts w:ascii="GHEA Grapalat" w:hAnsi="GHEA Grapalat"/>
          <w:sz w:val="22"/>
          <w:szCs w:val="22"/>
        </w:rPr>
        <w:tab/>
        <w:t xml:space="preserve">Споры, возникшие в связи с настоящим Соглашением, разрешаются путем </w:t>
      </w:r>
      <w:r w:rsidRPr="002A30F5">
        <w:rPr>
          <w:rFonts w:ascii="GHEA Grapalat" w:hAnsi="GHEA Grapalat"/>
          <w:sz w:val="22"/>
          <w:szCs w:val="22"/>
        </w:rPr>
        <w:lastRenderedPageBreak/>
        <w:t xml:space="preserve">переговоров. В случае </w:t>
      </w:r>
      <w:proofErr w:type="spellStart"/>
      <w:r w:rsidRPr="002A30F5">
        <w:rPr>
          <w:rFonts w:ascii="GHEA Grapalat" w:hAnsi="GHEA Grapalat"/>
          <w:sz w:val="22"/>
          <w:szCs w:val="22"/>
        </w:rPr>
        <w:t>недостижения</w:t>
      </w:r>
      <w:proofErr w:type="spellEnd"/>
      <w:r w:rsidRPr="002A30F5">
        <w:rPr>
          <w:rFonts w:ascii="GHEA Grapalat" w:hAnsi="GHEA Grapalat"/>
          <w:sz w:val="22"/>
          <w:szCs w:val="22"/>
        </w:rPr>
        <w:t xml:space="preserve"> согласия споры разрешаются в судебном порядке.</w:t>
      </w:r>
    </w:p>
    <w:p w:rsidR="003D2FE2" w:rsidRPr="002A30F5" w:rsidRDefault="003D2FE2" w:rsidP="003D2FE2">
      <w:pPr>
        <w:widowControl w:val="0"/>
        <w:spacing w:after="160"/>
        <w:ind w:firstLine="567"/>
        <w:jc w:val="center"/>
        <w:rPr>
          <w:rFonts w:ascii="GHEA Grapalat" w:hAnsi="GHEA Grapalat"/>
          <w:b/>
          <w:sz w:val="22"/>
          <w:szCs w:val="22"/>
        </w:rPr>
      </w:pPr>
      <w:r w:rsidRPr="002A30F5">
        <w:rPr>
          <w:rFonts w:ascii="GHEA Grapalat" w:hAnsi="GHEA Grapalat"/>
          <w:b/>
          <w:sz w:val="22"/>
          <w:szCs w:val="22"/>
        </w:rPr>
        <w:t>3. Адрес, банковские реквизиты Компании</w:t>
      </w:r>
    </w:p>
    <w:p w:rsidR="003D2FE2" w:rsidRPr="002A30F5" w:rsidRDefault="003D2FE2" w:rsidP="003D2FE2">
      <w:pPr>
        <w:widowControl w:val="0"/>
        <w:jc w:val="both"/>
        <w:rPr>
          <w:rFonts w:ascii="GHEA Grapalat" w:hAnsi="GHEA Grapalat"/>
          <w:sz w:val="22"/>
          <w:szCs w:val="22"/>
        </w:rPr>
      </w:pPr>
      <w:r w:rsidRPr="002A30F5">
        <w:rPr>
          <w:rFonts w:ascii="GHEA Grapalat" w:hAnsi="GHEA Grapalat"/>
          <w:sz w:val="22"/>
          <w:szCs w:val="22"/>
        </w:rPr>
        <w:t>_______________________________________</w:t>
      </w:r>
    </w:p>
    <w:p w:rsidR="003D2FE2" w:rsidRPr="002A30F5" w:rsidRDefault="003D2FE2" w:rsidP="003D2FE2">
      <w:pPr>
        <w:widowControl w:val="0"/>
        <w:spacing w:after="160"/>
        <w:ind w:right="4250"/>
        <w:jc w:val="center"/>
        <w:rPr>
          <w:rFonts w:ascii="GHEA Grapalat" w:hAnsi="GHEA Grapalat"/>
          <w:sz w:val="22"/>
          <w:szCs w:val="22"/>
          <w:vertAlign w:val="superscript"/>
        </w:rPr>
      </w:pPr>
      <w:r w:rsidRPr="002A30F5">
        <w:rPr>
          <w:rFonts w:ascii="GHEA Grapalat" w:hAnsi="GHEA Grapalat"/>
          <w:sz w:val="22"/>
          <w:szCs w:val="22"/>
          <w:vertAlign w:val="superscript"/>
        </w:rPr>
        <w:t>наименование компании</w:t>
      </w:r>
    </w:p>
    <w:p w:rsidR="003D2FE2" w:rsidRPr="002A30F5" w:rsidRDefault="003D2FE2" w:rsidP="003D2FE2">
      <w:pPr>
        <w:widowControl w:val="0"/>
        <w:jc w:val="both"/>
        <w:rPr>
          <w:rFonts w:ascii="GHEA Grapalat" w:hAnsi="GHEA Grapalat"/>
          <w:sz w:val="22"/>
          <w:szCs w:val="22"/>
        </w:rPr>
      </w:pPr>
      <w:r w:rsidRPr="002A30F5">
        <w:rPr>
          <w:rFonts w:ascii="GHEA Grapalat" w:hAnsi="GHEA Grapalat"/>
          <w:sz w:val="22"/>
          <w:szCs w:val="22"/>
        </w:rPr>
        <w:t>_______________________________________</w:t>
      </w:r>
    </w:p>
    <w:p w:rsidR="003D2FE2" w:rsidRPr="002A30F5" w:rsidRDefault="003D2FE2" w:rsidP="003D2FE2">
      <w:pPr>
        <w:widowControl w:val="0"/>
        <w:spacing w:after="160"/>
        <w:ind w:right="4250"/>
        <w:jc w:val="center"/>
        <w:rPr>
          <w:rFonts w:ascii="GHEA Grapalat" w:hAnsi="GHEA Grapalat"/>
          <w:sz w:val="22"/>
          <w:szCs w:val="22"/>
          <w:vertAlign w:val="superscript"/>
        </w:rPr>
      </w:pPr>
      <w:r w:rsidRPr="002A30F5">
        <w:rPr>
          <w:rFonts w:ascii="GHEA Grapalat" w:hAnsi="GHEA Grapalat"/>
          <w:sz w:val="22"/>
          <w:szCs w:val="22"/>
          <w:vertAlign w:val="superscript"/>
        </w:rPr>
        <w:t>адрес компании</w:t>
      </w:r>
    </w:p>
    <w:p w:rsidR="003D2FE2" w:rsidRPr="002A30F5" w:rsidRDefault="003D2FE2" w:rsidP="003D2FE2">
      <w:pPr>
        <w:widowControl w:val="0"/>
        <w:jc w:val="both"/>
        <w:rPr>
          <w:rFonts w:ascii="GHEA Grapalat" w:hAnsi="GHEA Grapalat"/>
          <w:sz w:val="22"/>
          <w:szCs w:val="22"/>
        </w:rPr>
      </w:pPr>
      <w:r w:rsidRPr="002A30F5">
        <w:rPr>
          <w:rFonts w:ascii="GHEA Grapalat" w:hAnsi="GHEA Grapalat"/>
          <w:sz w:val="22"/>
          <w:szCs w:val="22"/>
        </w:rPr>
        <w:t>_______________________________________</w:t>
      </w:r>
    </w:p>
    <w:p w:rsidR="003D2FE2" w:rsidRPr="002A30F5" w:rsidRDefault="003D2FE2" w:rsidP="003D2FE2">
      <w:pPr>
        <w:widowControl w:val="0"/>
        <w:spacing w:after="160"/>
        <w:ind w:right="4250"/>
        <w:jc w:val="center"/>
        <w:rPr>
          <w:rFonts w:ascii="GHEA Grapalat" w:hAnsi="GHEA Grapalat"/>
          <w:sz w:val="22"/>
          <w:szCs w:val="22"/>
          <w:vertAlign w:val="superscript"/>
        </w:rPr>
      </w:pPr>
      <w:r w:rsidRPr="002A30F5">
        <w:rPr>
          <w:rFonts w:ascii="GHEA Grapalat" w:hAnsi="GHEA Grapalat"/>
          <w:sz w:val="22"/>
          <w:szCs w:val="22"/>
          <w:vertAlign w:val="superscript"/>
        </w:rPr>
        <w:t>наименование обслуживающего компанию банка</w:t>
      </w:r>
    </w:p>
    <w:p w:rsidR="003D2FE2" w:rsidRPr="002A30F5" w:rsidRDefault="003D2FE2" w:rsidP="003D2FE2">
      <w:pPr>
        <w:widowControl w:val="0"/>
        <w:spacing w:after="160"/>
        <w:jc w:val="right"/>
        <w:rPr>
          <w:rFonts w:ascii="GHEA Grapalat" w:hAnsi="GHEA Grapalat"/>
          <w:sz w:val="22"/>
          <w:szCs w:val="22"/>
        </w:rPr>
      </w:pPr>
    </w:p>
    <w:p w:rsidR="003D2FE2" w:rsidRPr="002A30F5" w:rsidRDefault="003D2FE2" w:rsidP="003D2FE2">
      <w:pPr>
        <w:widowControl w:val="0"/>
        <w:spacing w:after="160"/>
        <w:jc w:val="right"/>
        <w:rPr>
          <w:rFonts w:ascii="GHEA Grapalat" w:hAnsi="GHEA Grapalat"/>
          <w:sz w:val="22"/>
          <w:szCs w:val="22"/>
        </w:rPr>
      </w:pPr>
      <w:r w:rsidRPr="002A30F5">
        <w:rPr>
          <w:rFonts w:ascii="GHEA Grapalat" w:hAnsi="GHEA Grapalat"/>
          <w:sz w:val="22"/>
          <w:szCs w:val="22"/>
        </w:rPr>
        <w:t>М. П.</w:t>
      </w:r>
    </w:p>
    <w:p w:rsidR="003D2FE2" w:rsidRPr="002A30F5" w:rsidRDefault="003D2FE2" w:rsidP="003D2FE2">
      <w:pPr>
        <w:widowControl w:val="0"/>
        <w:spacing w:after="160"/>
        <w:jc w:val="both"/>
        <w:rPr>
          <w:rFonts w:ascii="GHEA Grapalat" w:hAnsi="GHEA Grapalat"/>
          <w:sz w:val="22"/>
          <w:szCs w:val="22"/>
        </w:rPr>
      </w:pPr>
      <w:r w:rsidRPr="002A30F5">
        <w:rPr>
          <w:rFonts w:ascii="GHEA Grapalat" w:hAnsi="GHEA Grapalat"/>
          <w:sz w:val="22"/>
          <w:szCs w:val="22"/>
        </w:rPr>
        <w:t>День/месяц/год</w:t>
      </w:r>
    </w:p>
    <w:p w:rsidR="003D2FE2" w:rsidRPr="002A30F5" w:rsidRDefault="003D2FE2" w:rsidP="003D2FE2">
      <w:pPr>
        <w:widowControl w:val="0"/>
        <w:spacing w:after="160"/>
        <w:jc w:val="both"/>
        <w:rPr>
          <w:rFonts w:ascii="GHEA Grapalat" w:hAnsi="GHEA Grapalat"/>
          <w:sz w:val="22"/>
          <w:szCs w:val="22"/>
        </w:rPr>
      </w:pPr>
    </w:p>
    <w:p w:rsidR="003D2FE2" w:rsidRPr="002A30F5" w:rsidRDefault="003D2FE2" w:rsidP="003D2FE2">
      <w:pPr>
        <w:widowControl w:val="0"/>
        <w:spacing w:after="160"/>
        <w:jc w:val="both"/>
        <w:rPr>
          <w:rFonts w:ascii="GHEA Grapalat" w:hAnsi="GHEA Grapalat"/>
          <w:sz w:val="22"/>
          <w:szCs w:val="22"/>
        </w:rPr>
      </w:pPr>
    </w:p>
    <w:p w:rsidR="003D2FE2" w:rsidRPr="002A30F5" w:rsidRDefault="003D2FE2" w:rsidP="003D2FE2">
      <w:pPr>
        <w:rPr>
          <w:sz w:val="22"/>
          <w:szCs w:val="22"/>
        </w:rPr>
      </w:pPr>
    </w:p>
    <w:p w:rsidR="001005B0" w:rsidRPr="002A30F5" w:rsidRDefault="001005B0" w:rsidP="003D2FE2">
      <w:pPr>
        <w:widowControl w:val="0"/>
        <w:spacing w:after="160"/>
        <w:ind w:left="567" w:right="565"/>
        <w:jc w:val="both"/>
        <w:rPr>
          <w:rFonts w:ascii="GHEA Grapalat" w:hAnsi="GHEA Grapalat"/>
          <w:sz w:val="22"/>
          <w:szCs w:val="22"/>
        </w:rPr>
      </w:pPr>
    </w:p>
    <w:p w:rsidR="001005B0" w:rsidRPr="002A30F5" w:rsidRDefault="001005B0" w:rsidP="00B46D58">
      <w:pPr>
        <w:widowControl w:val="0"/>
        <w:spacing w:after="160"/>
        <w:ind w:left="567" w:right="565"/>
        <w:jc w:val="center"/>
        <w:rPr>
          <w:rFonts w:ascii="GHEA Grapalat" w:hAnsi="GHEA Grapalat"/>
          <w:b/>
          <w:sz w:val="22"/>
          <w:szCs w:val="22"/>
        </w:rPr>
      </w:pPr>
    </w:p>
    <w:p w:rsidR="001005B0" w:rsidRPr="002A30F5" w:rsidRDefault="001005B0" w:rsidP="00B46D58">
      <w:pPr>
        <w:widowControl w:val="0"/>
        <w:spacing w:after="160"/>
        <w:ind w:left="567" w:right="565"/>
        <w:jc w:val="center"/>
        <w:rPr>
          <w:rFonts w:ascii="GHEA Grapalat" w:hAnsi="GHEA Grapalat"/>
          <w:b/>
          <w:sz w:val="22"/>
          <w:szCs w:val="22"/>
        </w:rPr>
      </w:pPr>
    </w:p>
    <w:p w:rsidR="001005B0" w:rsidRPr="002A30F5" w:rsidRDefault="001005B0" w:rsidP="00B46D58">
      <w:pPr>
        <w:widowControl w:val="0"/>
        <w:spacing w:after="160"/>
        <w:ind w:left="567" w:right="565"/>
        <w:jc w:val="center"/>
        <w:rPr>
          <w:rFonts w:ascii="GHEA Grapalat" w:hAnsi="GHEA Grapalat"/>
          <w:b/>
          <w:sz w:val="22"/>
          <w:szCs w:val="22"/>
        </w:rPr>
      </w:pPr>
    </w:p>
    <w:p w:rsidR="001005B0" w:rsidRPr="002A30F5" w:rsidRDefault="001005B0" w:rsidP="00B46D58">
      <w:pPr>
        <w:widowControl w:val="0"/>
        <w:spacing w:after="160"/>
        <w:ind w:left="567" w:right="565"/>
        <w:jc w:val="center"/>
        <w:rPr>
          <w:rFonts w:ascii="GHEA Grapalat" w:hAnsi="GHEA Grapalat"/>
          <w:b/>
          <w:sz w:val="22"/>
          <w:szCs w:val="22"/>
        </w:rPr>
      </w:pPr>
    </w:p>
    <w:p w:rsidR="001005B0" w:rsidRPr="002A30F5" w:rsidRDefault="001005B0" w:rsidP="00B46D58">
      <w:pPr>
        <w:widowControl w:val="0"/>
        <w:spacing w:after="160"/>
        <w:ind w:left="567" w:right="565"/>
        <w:jc w:val="center"/>
        <w:rPr>
          <w:rFonts w:ascii="GHEA Grapalat" w:hAnsi="GHEA Grapalat"/>
          <w:b/>
          <w:sz w:val="22"/>
          <w:szCs w:val="22"/>
        </w:rPr>
      </w:pPr>
    </w:p>
    <w:p w:rsidR="001005B0" w:rsidRPr="002A30F5" w:rsidRDefault="001005B0" w:rsidP="00B46D58">
      <w:pPr>
        <w:widowControl w:val="0"/>
        <w:spacing w:after="160"/>
        <w:ind w:left="567" w:right="565"/>
        <w:jc w:val="center"/>
        <w:rPr>
          <w:rFonts w:ascii="GHEA Grapalat" w:hAnsi="GHEA Grapalat"/>
          <w:b/>
        </w:rPr>
      </w:pPr>
    </w:p>
    <w:p w:rsidR="001005B0" w:rsidRPr="002A30F5" w:rsidRDefault="001005B0" w:rsidP="00B46D58">
      <w:pPr>
        <w:widowControl w:val="0"/>
        <w:spacing w:after="160"/>
        <w:ind w:left="567" w:right="565"/>
        <w:jc w:val="center"/>
        <w:rPr>
          <w:rFonts w:ascii="GHEA Grapalat" w:hAnsi="GHEA Grapalat"/>
          <w:b/>
        </w:rPr>
      </w:pPr>
    </w:p>
    <w:p w:rsidR="001005B0" w:rsidRPr="002A30F5" w:rsidRDefault="001005B0" w:rsidP="00B46D58">
      <w:pPr>
        <w:widowControl w:val="0"/>
        <w:spacing w:after="160"/>
        <w:ind w:left="567" w:right="565"/>
        <w:jc w:val="center"/>
        <w:rPr>
          <w:rFonts w:ascii="GHEA Grapalat" w:hAnsi="GHEA Grapalat"/>
          <w:b/>
        </w:rPr>
      </w:pPr>
    </w:p>
    <w:p w:rsidR="001005B0" w:rsidRPr="002A30F5" w:rsidRDefault="001005B0" w:rsidP="00B46D58">
      <w:pPr>
        <w:widowControl w:val="0"/>
        <w:spacing w:after="160"/>
        <w:ind w:left="567" w:right="565"/>
        <w:jc w:val="center"/>
        <w:rPr>
          <w:rFonts w:ascii="GHEA Grapalat" w:hAnsi="GHEA Grapalat"/>
          <w:b/>
        </w:rPr>
      </w:pPr>
    </w:p>
    <w:p w:rsidR="001005B0" w:rsidRPr="002A30F5" w:rsidRDefault="001005B0" w:rsidP="00B46D58">
      <w:pPr>
        <w:widowControl w:val="0"/>
        <w:spacing w:after="160"/>
        <w:ind w:left="567" w:right="565"/>
        <w:jc w:val="center"/>
        <w:rPr>
          <w:rFonts w:ascii="GHEA Grapalat" w:hAnsi="GHEA Grapalat"/>
          <w:b/>
        </w:rPr>
      </w:pPr>
    </w:p>
    <w:p w:rsidR="001005B0" w:rsidRPr="002A30F5" w:rsidRDefault="001005B0" w:rsidP="00B46D58">
      <w:pPr>
        <w:widowControl w:val="0"/>
        <w:spacing w:after="160"/>
        <w:ind w:left="567" w:right="565"/>
        <w:jc w:val="center"/>
        <w:rPr>
          <w:rFonts w:ascii="GHEA Grapalat" w:hAnsi="GHEA Grapalat"/>
          <w:b/>
        </w:rPr>
      </w:pPr>
    </w:p>
    <w:p w:rsidR="001005B0" w:rsidRPr="002A30F5" w:rsidRDefault="001005B0" w:rsidP="00B46D58">
      <w:pPr>
        <w:widowControl w:val="0"/>
        <w:spacing w:after="160"/>
        <w:ind w:left="567" w:right="565"/>
        <w:jc w:val="center"/>
        <w:rPr>
          <w:rFonts w:ascii="GHEA Grapalat" w:hAnsi="GHEA Grapalat"/>
          <w:b/>
        </w:rPr>
      </w:pPr>
    </w:p>
    <w:p w:rsidR="001005B0" w:rsidRPr="002A30F5" w:rsidRDefault="001005B0" w:rsidP="00B46D58">
      <w:pPr>
        <w:widowControl w:val="0"/>
        <w:spacing w:after="160"/>
        <w:ind w:left="567" w:right="565"/>
        <w:jc w:val="center"/>
        <w:rPr>
          <w:rFonts w:ascii="GHEA Grapalat" w:hAnsi="GHEA Grapalat"/>
          <w:b/>
        </w:rPr>
      </w:pPr>
    </w:p>
    <w:p w:rsidR="001005B0" w:rsidRPr="002A30F5" w:rsidRDefault="001005B0" w:rsidP="00B46D58">
      <w:pPr>
        <w:widowControl w:val="0"/>
        <w:spacing w:after="160"/>
        <w:ind w:left="567" w:right="565"/>
        <w:jc w:val="center"/>
        <w:rPr>
          <w:rFonts w:ascii="GHEA Grapalat" w:hAnsi="GHEA Grapalat"/>
          <w:b/>
        </w:rPr>
      </w:pPr>
    </w:p>
    <w:p w:rsidR="001005B0" w:rsidRPr="002A30F5" w:rsidRDefault="001005B0" w:rsidP="00B46D58">
      <w:pPr>
        <w:widowControl w:val="0"/>
        <w:spacing w:after="160"/>
        <w:ind w:left="567" w:right="565"/>
        <w:jc w:val="center"/>
        <w:rPr>
          <w:rFonts w:ascii="GHEA Grapalat" w:hAnsi="GHEA Grapalat"/>
          <w:b/>
        </w:rPr>
      </w:pPr>
    </w:p>
    <w:p w:rsidR="001005B0" w:rsidRPr="002A30F5" w:rsidRDefault="001005B0" w:rsidP="00B46D58">
      <w:pPr>
        <w:widowControl w:val="0"/>
        <w:spacing w:after="160"/>
        <w:ind w:left="567" w:right="565"/>
        <w:jc w:val="center"/>
        <w:rPr>
          <w:rFonts w:ascii="GHEA Grapalat" w:hAnsi="GHEA Grapalat"/>
          <w:b/>
        </w:rPr>
      </w:pPr>
    </w:p>
    <w:p w:rsidR="001005B0" w:rsidRPr="002A30F5"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tblPr>
      <w:tblGrid>
        <w:gridCol w:w="5616"/>
        <w:gridCol w:w="5364"/>
      </w:tblGrid>
      <w:tr w:rsidR="00B138F3" w:rsidRPr="002A30F5"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2A30F5" w:rsidRDefault="00C3421C" w:rsidP="00C3421C">
            <w:pPr>
              <w:widowControl w:val="0"/>
              <w:tabs>
                <w:tab w:val="left" w:pos="3402"/>
              </w:tabs>
              <w:spacing w:after="160"/>
              <w:ind w:left="360"/>
              <w:rPr>
                <w:rFonts w:ascii="GHEA Grapalat" w:hAnsi="GHEA Grapalat" w:cs="Sylfaen"/>
                <w:b/>
                <w:bCs/>
                <w:lang w:val="en-US"/>
              </w:rPr>
            </w:pPr>
            <w:r w:rsidRPr="002A30F5">
              <w:rPr>
                <w:rFonts w:ascii="GHEA Grapalat" w:hAnsi="GHEA Grapalat"/>
                <w:b/>
                <w:lang w:val="en-US"/>
              </w:rPr>
              <w:lastRenderedPageBreak/>
              <w:t>1.</w:t>
            </w:r>
            <w:r w:rsidRPr="002A30F5">
              <w:rPr>
                <w:rFonts w:ascii="GHEA Grapalat" w:hAnsi="GHEA Grapalat"/>
                <w:b/>
                <w:lang w:val="en-US"/>
              </w:rPr>
              <w:tab/>
            </w:r>
            <w:r w:rsidRPr="002A30F5">
              <w:rPr>
                <w:rFonts w:ascii="GHEA Grapalat" w:hAnsi="GHEA Grapalat"/>
                <w:b/>
              </w:rPr>
              <w:t xml:space="preserve">ПЛАТЕЖНОЕ ТРЕБОВАНИЕ </w:t>
            </w:r>
            <w:r w:rsidRPr="002A30F5">
              <w:rPr>
                <w:rFonts w:ascii="GHEA Grapalat" w:hAnsi="GHEA Grapalat"/>
                <w:b/>
                <w:lang w:val="en-US"/>
              </w:rPr>
              <w:t>*</w:t>
            </w:r>
          </w:p>
        </w:tc>
      </w:tr>
      <w:tr w:rsidR="00B138F3" w:rsidRPr="002A30F5"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2A30F5" w:rsidRDefault="00C3421C" w:rsidP="00DE2AE3">
            <w:pPr>
              <w:widowControl w:val="0"/>
              <w:tabs>
                <w:tab w:val="left" w:pos="855"/>
              </w:tabs>
              <w:spacing w:after="160"/>
              <w:ind w:left="360"/>
              <w:rPr>
                <w:rFonts w:ascii="GHEA Grapalat" w:hAnsi="GHEA Grapalat" w:cs="Sylfaen"/>
              </w:rPr>
            </w:pPr>
            <w:r w:rsidRPr="002A30F5">
              <w:rPr>
                <w:rFonts w:ascii="GHEA Grapalat" w:hAnsi="GHEA Grapalat"/>
              </w:rPr>
              <w:t>2.</w:t>
            </w:r>
            <w:r w:rsidRPr="002A30F5">
              <w:rPr>
                <w:rFonts w:ascii="GHEA Grapalat" w:hAnsi="GHEA Grapalat"/>
              </w:rPr>
              <w:tab/>
              <w:t xml:space="preserve">Номер </w:t>
            </w:r>
          </w:p>
        </w:tc>
      </w:tr>
      <w:tr w:rsidR="00B138F3" w:rsidRPr="002A30F5"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2A30F5" w:rsidRDefault="00C3421C" w:rsidP="00DE2AE3">
            <w:pPr>
              <w:widowControl w:val="0"/>
              <w:tabs>
                <w:tab w:val="left" w:pos="3390"/>
              </w:tabs>
              <w:spacing w:after="160"/>
              <w:ind w:left="322"/>
              <w:rPr>
                <w:rFonts w:ascii="GHEA Grapalat" w:hAnsi="GHEA Grapalat" w:cs="Sylfaen"/>
              </w:rPr>
            </w:pPr>
            <w:r w:rsidRPr="002A30F5">
              <w:rPr>
                <w:rFonts w:ascii="GHEA Grapalat" w:hAnsi="GHEA Grapalat"/>
              </w:rPr>
              <w:t>3</w:t>
            </w:r>
            <w:r w:rsidRPr="002A30F5">
              <w:rPr>
                <w:rFonts w:ascii="GHEA Grapalat" w:hAnsi="GHEA Grapalat"/>
              </w:rPr>
              <w:tab/>
              <w:t>Дата представления: "___" ___ 20___г.</w:t>
            </w:r>
          </w:p>
        </w:tc>
      </w:tr>
      <w:tr w:rsidR="00B138F3" w:rsidRPr="002A30F5"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2A30F5" w:rsidRDefault="00C3421C" w:rsidP="00DE2AE3">
            <w:pPr>
              <w:widowControl w:val="0"/>
              <w:tabs>
                <w:tab w:val="left" w:pos="855"/>
              </w:tabs>
              <w:spacing w:after="160"/>
              <w:ind w:left="360"/>
              <w:rPr>
                <w:rFonts w:ascii="GHEA Grapalat" w:hAnsi="GHEA Grapalat"/>
              </w:rPr>
            </w:pPr>
            <w:r w:rsidRPr="002A30F5">
              <w:rPr>
                <w:rFonts w:ascii="GHEA Grapalat" w:hAnsi="GHEA Grapalat"/>
              </w:rPr>
              <w:t>4.</w:t>
            </w:r>
            <w:r w:rsidRPr="002A30F5">
              <w:rPr>
                <w:rFonts w:ascii="GHEA Grapalat" w:hAnsi="GHEA Grapalat"/>
              </w:rPr>
              <w:tab/>
            </w:r>
            <w:proofErr w:type="gramStart"/>
            <w:r w:rsidRPr="002A30F5">
              <w:rPr>
                <w:rFonts w:ascii="GHEA Grapalat" w:hAnsi="GHEA Grapalat"/>
              </w:rPr>
              <w:t>Наименование, или имя, фамилия плательщика (Компания:</w:t>
            </w:r>
            <w:proofErr w:type="gramEnd"/>
          </w:p>
        </w:tc>
      </w:tr>
      <w:tr w:rsidR="00B138F3" w:rsidRPr="002A30F5"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2A30F5" w:rsidRDefault="00C3421C" w:rsidP="00DE2AE3">
            <w:pPr>
              <w:widowControl w:val="0"/>
              <w:tabs>
                <w:tab w:val="left" w:pos="855"/>
              </w:tabs>
              <w:spacing w:after="160"/>
              <w:ind w:left="360"/>
              <w:rPr>
                <w:rFonts w:ascii="GHEA Grapalat" w:hAnsi="GHEA Grapalat"/>
              </w:rPr>
            </w:pPr>
            <w:r w:rsidRPr="002A30F5">
              <w:rPr>
                <w:rFonts w:ascii="GHEA Grapalat" w:hAnsi="GHEA Grapalat"/>
              </w:rPr>
              <w:t>5.</w:t>
            </w:r>
            <w:r w:rsidRPr="002A30F5">
              <w:rPr>
                <w:rFonts w:ascii="GHEA Grapalat" w:hAnsi="GHEA Grapalat"/>
              </w:rPr>
              <w:tab/>
              <w:t>Обслуживающая плательщика Финансовая организация (банк):</w:t>
            </w:r>
          </w:p>
        </w:tc>
      </w:tr>
      <w:tr w:rsidR="00B138F3" w:rsidRPr="002A30F5"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2A30F5" w:rsidRDefault="00C3421C" w:rsidP="00DE2AE3">
            <w:pPr>
              <w:widowControl w:val="0"/>
              <w:tabs>
                <w:tab w:val="left" w:pos="855"/>
              </w:tabs>
              <w:spacing w:after="160"/>
              <w:ind w:left="360"/>
              <w:rPr>
                <w:rFonts w:ascii="GHEA Grapalat" w:hAnsi="GHEA Grapalat"/>
              </w:rPr>
            </w:pPr>
            <w:r w:rsidRPr="002A30F5">
              <w:rPr>
                <w:rFonts w:ascii="GHEA Grapalat" w:hAnsi="GHEA Grapalat"/>
              </w:rPr>
              <w:t>6.</w:t>
            </w:r>
            <w:r w:rsidRPr="002A30F5">
              <w:rPr>
                <w:rFonts w:ascii="GHEA Grapalat" w:hAnsi="GHEA Grapalat"/>
              </w:rPr>
              <w:tab/>
              <w:t>Номер счета плательщика:</w:t>
            </w:r>
          </w:p>
        </w:tc>
      </w:tr>
      <w:tr w:rsidR="00B138F3" w:rsidRPr="002A30F5"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2A30F5" w:rsidRDefault="00C3421C" w:rsidP="00DE2AE3">
            <w:pPr>
              <w:widowControl w:val="0"/>
              <w:tabs>
                <w:tab w:val="left" w:pos="855"/>
              </w:tabs>
              <w:spacing w:after="160"/>
              <w:ind w:left="360"/>
              <w:rPr>
                <w:rFonts w:ascii="GHEA Grapalat" w:hAnsi="GHEA Grapalat"/>
              </w:rPr>
            </w:pPr>
            <w:r w:rsidRPr="002A30F5">
              <w:rPr>
                <w:rFonts w:ascii="GHEA Grapalat" w:hAnsi="GHEA Grapalat"/>
              </w:rPr>
              <w:t>7.</w:t>
            </w:r>
            <w:r w:rsidRPr="002A30F5">
              <w:rPr>
                <w:rFonts w:ascii="GHEA Grapalat" w:hAnsi="GHEA Grapalat"/>
              </w:rPr>
              <w:tab/>
              <w:t>УНН плательщика:</w:t>
            </w:r>
          </w:p>
        </w:tc>
      </w:tr>
      <w:tr w:rsidR="00B138F3" w:rsidRPr="002A30F5"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2A30F5" w:rsidRDefault="00C3421C" w:rsidP="00DE2AE3">
            <w:pPr>
              <w:widowControl w:val="0"/>
              <w:tabs>
                <w:tab w:val="left" w:pos="855"/>
              </w:tabs>
              <w:spacing w:after="160"/>
              <w:ind w:left="360"/>
              <w:rPr>
                <w:rFonts w:ascii="GHEA Grapalat" w:hAnsi="GHEA Grapalat"/>
              </w:rPr>
            </w:pPr>
            <w:r w:rsidRPr="002A30F5">
              <w:rPr>
                <w:rFonts w:ascii="GHEA Grapalat" w:hAnsi="GHEA Grapalat"/>
              </w:rPr>
              <w:t>8.</w:t>
            </w:r>
            <w:r w:rsidRPr="002A30F5">
              <w:rPr>
                <w:rFonts w:ascii="GHEA Grapalat" w:hAnsi="GHEA Grapalat"/>
              </w:rPr>
              <w:tab/>
              <w:t>НЗОУ плательщика:</w:t>
            </w:r>
          </w:p>
        </w:tc>
      </w:tr>
      <w:tr w:rsidR="00B138F3" w:rsidRPr="002A30F5"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2A30F5" w:rsidRDefault="00C3421C" w:rsidP="00DE2AE3">
            <w:pPr>
              <w:widowControl w:val="0"/>
              <w:tabs>
                <w:tab w:val="left" w:pos="855"/>
              </w:tabs>
              <w:spacing w:after="160"/>
              <w:ind w:left="360"/>
              <w:rPr>
                <w:rFonts w:ascii="GHEA Grapalat" w:hAnsi="GHEA Grapalat"/>
              </w:rPr>
            </w:pPr>
            <w:r w:rsidRPr="002A30F5">
              <w:rPr>
                <w:rFonts w:ascii="GHEA Grapalat" w:hAnsi="GHEA Grapalat"/>
              </w:rPr>
              <w:t>9.</w:t>
            </w:r>
            <w:r w:rsidRPr="002A30F5">
              <w:rPr>
                <w:rFonts w:ascii="GHEA Grapalat" w:hAnsi="GHEA Grapalat"/>
              </w:rPr>
              <w:tab/>
              <w:t>Наименование, или имя, фамилия бенефициара:</w:t>
            </w:r>
          </w:p>
        </w:tc>
      </w:tr>
      <w:tr w:rsidR="00B138F3" w:rsidRPr="002A30F5"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2A30F5" w:rsidRDefault="00C3421C" w:rsidP="00DE2AE3">
            <w:pPr>
              <w:widowControl w:val="0"/>
              <w:tabs>
                <w:tab w:val="left" w:pos="855"/>
              </w:tabs>
              <w:spacing w:after="160"/>
              <w:ind w:left="360"/>
              <w:rPr>
                <w:rFonts w:ascii="GHEA Grapalat" w:hAnsi="GHEA Grapalat"/>
              </w:rPr>
            </w:pPr>
            <w:r w:rsidRPr="002A30F5">
              <w:rPr>
                <w:rFonts w:ascii="GHEA Grapalat" w:hAnsi="GHEA Grapalat"/>
              </w:rPr>
              <w:t>10.</w:t>
            </w:r>
            <w:r w:rsidRPr="002A30F5">
              <w:rPr>
                <w:rFonts w:ascii="GHEA Grapalat" w:hAnsi="GHEA Grapalat"/>
              </w:rPr>
              <w:tab/>
              <w:t>НЗОУ бенефициара (не заполняется)</w:t>
            </w:r>
          </w:p>
        </w:tc>
      </w:tr>
      <w:tr w:rsidR="00B138F3" w:rsidRPr="002A30F5"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2A30F5" w:rsidRDefault="00C3421C" w:rsidP="00DE2AE3">
            <w:pPr>
              <w:widowControl w:val="0"/>
              <w:tabs>
                <w:tab w:val="left" w:pos="855"/>
              </w:tabs>
              <w:spacing w:after="160"/>
              <w:ind w:left="360"/>
              <w:rPr>
                <w:rFonts w:ascii="GHEA Grapalat" w:hAnsi="GHEA Grapalat"/>
              </w:rPr>
            </w:pPr>
            <w:r w:rsidRPr="002A30F5">
              <w:rPr>
                <w:rFonts w:ascii="GHEA Grapalat" w:hAnsi="GHEA Grapalat"/>
              </w:rPr>
              <w:t>11.</w:t>
            </w:r>
            <w:r w:rsidRPr="002A30F5">
              <w:rPr>
                <w:rFonts w:ascii="GHEA Grapalat" w:hAnsi="GHEA Grapalat"/>
              </w:rPr>
              <w:tab/>
            </w:r>
            <w:proofErr w:type="spellStart"/>
            <w:r w:rsidRPr="002A30F5">
              <w:rPr>
                <w:rFonts w:ascii="GHEA Grapalat" w:hAnsi="GHEA Grapalat"/>
              </w:rPr>
              <w:t>УНН</w:t>
            </w:r>
            <w:proofErr w:type="spellEnd"/>
            <w:r w:rsidRPr="002A30F5">
              <w:rPr>
                <w:rFonts w:ascii="GHEA Grapalat" w:hAnsi="GHEA Grapalat"/>
              </w:rPr>
              <w:t xml:space="preserve"> бенефициара:</w:t>
            </w:r>
            <w:r w:rsidR="00FD0E2F" w:rsidRPr="002A30F5">
              <w:rPr>
                <w:rFonts w:ascii="GHEA Grapalat" w:hAnsi="GHEA Grapalat"/>
              </w:rPr>
              <w:t xml:space="preserve"> </w:t>
            </w:r>
            <w:r w:rsidR="002A30F5">
              <w:rPr>
                <w:rFonts w:ascii="Sylfaen" w:hAnsi="Sylfaen" w:cs="Sylfaen"/>
                <w:b/>
                <w:sz w:val="20"/>
                <w:szCs w:val="20"/>
                <w:lang w:val="nb-NO"/>
              </w:rPr>
              <w:t>04111684</w:t>
            </w:r>
          </w:p>
        </w:tc>
      </w:tr>
      <w:tr w:rsidR="00B138F3" w:rsidRPr="002A30F5"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2A30F5" w:rsidRDefault="00C3421C" w:rsidP="00E94078">
            <w:pPr>
              <w:widowControl w:val="0"/>
              <w:tabs>
                <w:tab w:val="left" w:pos="855"/>
              </w:tabs>
              <w:spacing w:after="160"/>
              <w:ind w:left="360"/>
              <w:rPr>
                <w:rFonts w:ascii="Sylfaen" w:hAnsi="Sylfaen"/>
              </w:rPr>
            </w:pPr>
            <w:r w:rsidRPr="002A30F5">
              <w:rPr>
                <w:rFonts w:ascii="GHEA Grapalat" w:hAnsi="GHEA Grapalat"/>
              </w:rPr>
              <w:t>12.</w:t>
            </w:r>
            <w:r w:rsidRPr="002A30F5">
              <w:rPr>
                <w:rFonts w:ascii="GHEA Grapalat" w:hAnsi="GHEA Grapalat"/>
              </w:rPr>
              <w:tab/>
              <w:t>Обслуживающая бенефициара Финансовая организация (банк):</w:t>
            </w:r>
            <w:r w:rsidR="00FD0E2F" w:rsidRPr="002A30F5">
              <w:rPr>
                <w:rFonts w:ascii="GHEA Grapalat" w:hAnsi="GHEA Grapalat"/>
              </w:rPr>
              <w:t xml:space="preserve"> </w:t>
            </w:r>
            <w:r w:rsidR="00E94078" w:rsidRPr="002A30F5">
              <w:t>АКБАБАНК</w:t>
            </w:r>
          </w:p>
        </w:tc>
      </w:tr>
      <w:tr w:rsidR="00B138F3" w:rsidRPr="002A30F5"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2A30F5" w:rsidRDefault="00C3421C" w:rsidP="00DE2AE3">
            <w:pPr>
              <w:widowControl w:val="0"/>
              <w:tabs>
                <w:tab w:val="left" w:pos="855"/>
              </w:tabs>
              <w:spacing w:after="160"/>
              <w:ind w:left="360"/>
              <w:rPr>
                <w:rFonts w:ascii="GHEA Grapalat" w:hAnsi="GHEA Grapalat"/>
              </w:rPr>
            </w:pPr>
            <w:r w:rsidRPr="002A30F5">
              <w:rPr>
                <w:rFonts w:ascii="GHEA Grapalat" w:hAnsi="GHEA Grapalat"/>
              </w:rPr>
              <w:t>13.</w:t>
            </w:r>
            <w:r w:rsidRPr="002A30F5">
              <w:rPr>
                <w:rFonts w:ascii="GHEA Grapalat" w:hAnsi="GHEA Grapalat"/>
              </w:rPr>
              <w:tab/>
              <w:t>Номер счета бенефициара (</w:t>
            </w:r>
            <w:proofErr w:type="spellStart"/>
            <w:r w:rsidRPr="002A30F5">
              <w:rPr>
                <w:rFonts w:ascii="GHEA Grapalat" w:hAnsi="GHEA Grapalat"/>
              </w:rPr>
              <w:t>сч.№</w:t>
            </w:r>
            <w:proofErr w:type="spellEnd"/>
            <w:r w:rsidRPr="002A30F5">
              <w:rPr>
                <w:rFonts w:ascii="GHEA Grapalat" w:hAnsi="GHEA Grapalat"/>
              </w:rPr>
              <w:t>)</w:t>
            </w:r>
            <w:r w:rsidR="00FD0E2F" w:rsidRPr="002A30F5">
              <w:rPr>
                <w:rFonts w:ascii="GHEA Grapalat" w:hAnsi="GHEA Grapalat"/>
              </w:rPr>
              <w:t xml:space="preserve"> </w:t>
            </w:r>
            <w:r w:rsidR="002A30F5" w:rsidRPr="00837740">
              <w:rPr>
                <w:rFonts w:ascii="Sylfaen" w:hAnsi="Sylfaen" w:cs="Sylfaen"/>
                <w:b/>
                <w:sz w:val="20"/>
                <w:szCs w:val="20"/>
              </w:rPr>
              <w:t>220</w:t>
            </w:r>
            <w:r w:rsidR="002A30F5">
              <w:rPr>
                <w:rFonts w:ascii="Sylfaen" w:hAnsi="Sylfaen" w:cs="Sylfaen"/>
                <w:b/>
                <w:sz w:val="20"/>
                <w:szCs w:val="20"/>
              </w:rPr>
              <w:t>121660066000</w:t>
            </w:r>
          </w:p>
        </w:tc>
      </w:tr>
      <w:tr w:rsidR="00B138F3" w:rsidRPr="002A30F5"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2A30F5" w:rsidRDefault="00C3421C" w:rsidP="00DE2AE3">
            <w:pPr>
              <w:widowControl w:val="0"/>
              <w:tabs>
                <w:tab w:val="left" w:pos="855"/>
              </w:tabs>
              <w:spacing w:after="160"/>
              <w:ind w:left="360"/>
              <w:rPr>
                <w:rFonts w:ascii="GHEA Grapalat" w:hAnsi="GHEA Grapalat"/>
              </w:rPr>
            </w:pPr>
            <w:r w:rsidRPr="002A30F5">
              <w:rPr>
                <w:rFonts w:ascii="GHEA Grapalat" w:hAnsi="GHEA Grapalat"/>
              </w:rPr>
              <w:t>14.</w:t>
            </w:r>
            <w:r w:rsidRPr="002A30F5">
              <w:rPr>
                <w:rFonts w:ascii="GHEA Grapalat" w:hAnsi="GHEA Grapalat"/>
              </w:rPr>
              <w:tab/>
              <w:t>Сумма (цифрами и прописью):</w:t>
            </w:r>
          </w:p>
        </w:tc>
      </w:tr>
      <w:tr w:rsidR="00B138F3" w:rsidRPr="002A30F5"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2A30F5" w:rsidRDefault="00C3421C" w:rsidP="00DE2AE3">
            <w:pPr>
              <w:widowControl w:val="0"/>
              <w:tabs>
                <w:tab w:val="left" w:pos="855"/>
              </w:tabs>
              <w:spacing w:after="160"/>
              <w:ind w:left="360"/>
              <w:rPr>
                <w:rFonts w:ascii="GHEA Grapalat" w:hAnsi="GHEA Grapalat"/>
              </w:rPr>
            </w:pPr>
            <w:r w:rsidRPr="002A30F5">
              <w:rPr>
                <w:rFonts w:ascii="GHEA Grapalat" w:hAnsi="GHEA Grapalat"/>
              </w:rPr>
              <w:t>15.</w:t>
            </w:r>
            <w:r w:rsidRPr="002A30F5">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2A30F5"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2A30F5" w:rsidRDefault="00C3421C" w:rsidP="00DE2AE3">
            <w:pPr>
              <w:widowControl w:val="0"/>
              <w:tabs>
                <w:tab w:val="left" w:pos="855"/>
              </w:tabs>
              <w:spacing w:after="160"/>
              <w:ind w:left="360"/>
              <w:rPr>
                <w:rFonts w:ascii="GHEA Grapalat" w:hAnsi="GHEA Grapalat"/>
              </w:rPr>
            </w:pPr>
            <w:r w:rsidRPr="002A30F5">
              <w:rPr>
                <w:rFonts w:ascii="GHEA Grapalat" w:hAnsi="GHEA Grapalat"/>
              </w:rPr>
              <w:t>16.</w:t>
            </w:r>
            <w:r w:rsidRPr="002A30F5">
              <w:rPr>
                <w:rFonts w:ascii="GHEA Grapalat" w:hAnsi="GHEA Grapalat"/>
              </w:rPr>
              <w:tab/>
              <w:t>Валюта (прописью и по коду):</w:t>
            </w:r>
          </w:p>
        </w:tc>
      </w:tr>
      <w:tr w:rsidR="00B138F3" w:rsidRPr="002A30F5"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2A30F5" w:rsidRDefault="00C3421C" w:rsidP="00391852">
            <w:pPr>
              <w:widowControl w:val="0"/>
              <w:tabs>
                <w:tab w:val="left" w:pos="855"/>
              </w:tabs>
              <w:spacing w:after="160"/>
              <w:ind w:left="360"/>
              <w:rPr>
                <w:rFonts w:ascii="GHEA Grapalat" w:hAnsi="GHEA Grapalat"/>
              </w:rPr>
            </w:pPr>
            <w:r w:rsidRPr="002A30F5">
              <w:rPr>
                <w:rFonts w:ascii="GHEA Grapalat" w:hAnsi="GHEA Grapalat"/>
              </w:rPr>
              <w:t>17.</w:t>
            </w:r>
            <w:r w:rsidRPr="002A30F5">
              <w:rPr>
                <w:rFonts w:ascii="GHEA Grapalat" w:hAnsi="GHEA Grapalat"/>
              </w:rPr>
              <w:tab/>
              <w:t xml:space="preserve">Цель сделки (уплаты): (для обеспечения </w:t>
            </w:r>
            <w:r w:rsidR="00391852" w:rsidRPr="002A30F5">
              <w:rPr>
                <w:rFonts w:ascii="GHEA Grapalat" w:hAnsi="GHEA Grapalat"/>
              </w:rPr>
              <w:t>квалификации</w:t>
            </w:r>
            <w:r w:rsidRPr="002A30F5">
              <w:rPr>
                <w:rFonts w:ascii="GHEA Grapalat" w:hAnsi="GHEA Grapalat"/>
              </w:rPr>
              <w:t>)</w:t>
            </w:r>
          </w:p>
        </w:tc>
      </w:tr>
      <w:tr w:rsidR="00B138F3" w:rsidRPr="00D42291"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2A30F5" w:rsidRDefault="00C3421C" w:rsidP="00DE2AE3">
            <w:pPr>
              <w:widowControl w:val="0"/>
              <w:tabs>
                <w:tab w:val="left" w:pos="855"/>
              </w:tabs>
              <w:spacing w:after="160"/>
              <w:ind w:left="360"/>
              <w:rPr>
                <w:rFonts w:ascii="GHEA Grapalat" w:hAnsi="GHEA Grapalat"/>
              </w:rPr>
            </w:pPr>
            <w:r w:rsidRPr="002A30F5">
              <w:rPr>
                <w:rFonts w:ascii="GHEA Grapalat" w:hAnsi="GHEA Grapalat"/>
              </w:rPr>
              <w:t>18.</w:t>
            </w:r>
            <w:r w:rsidRPr="002A30F5">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D42291"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2A30F5" w:rsidRDefault="00C3421C" w:rsidP="00DE2AE3">
            <w:pPr>
              <w:widowControl w:val="0"/>
              <w:tabs>
                <w:tab w:val="left" w:pos="855"/>
              </w:tabs>
              <w:spacing w:after="160"/>
              <w:ind w:left="360"/>
              <w:rPr>
                <w:rFonts w:ascii="GHEA Grapalat" w:hAnsi="GHEA Grapalat"/>
              </w:rPr>
            </w:pPr>
            <w:r w:rsidRPr="002A30F5">
              <w:rPr>
                <w:rFonts w:ascii="GHEA Grapalat" w:hAnsi="GHEA Grapalat"/>
              </w:rPr>
              <w:t>19.</w:t>
            </w:r>
            <w:r w:rsidRPr="002A30F5">
              <w:rPr>
                <w:rFonts w:ascii="GHEA Grapalat" w:hAnsi="GHEA Grapalat"/>
                <w:lang w:val="en-US"/>
              </w:rPr>
              <w:tab/>
            </w:r>
            <w:r w:rsidRPr="002A30F5">
              <w:rPr>
                <w:rFonts w:ascii="GHEA Grapalat" w:hAnsi="GHEA Grapalat"/>
              </w:rPr>
              <w:t>Условия оплаты: &lt;акцептованный платеж&gt;</w:t>
            </w:r>
          </w:p>
        </w:tc>
      </w:tr>
      <w:tr w:rsidR="00B138F3" w:rsidRPr="00D42291"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2A30F5" w:rsidRDefault="00C3421C" w:rsidP="00DE2AE3">
            <w:pPr>
              <w:widowControl w:val="0"/>
              <w:tabs>
                <w:tab w:val="left" w:pos="855"/>
              </w:tabs>
              <w:spacing w:after="160"/>
              <w:ind w:left="360"/>
              <w:rPr>
                <w:rFonts w:ascii="GHEA Grapalat" w:hAnsi="GHEA Grapalat"/>
                <w:lang w:val="en-US"/>
              </w:rPr>
            </w:pPr>
            <w:r w:rsidRPr="002A30F5">
              <w:rPr>
                <w:rFonts w:ascii="GHEA Grapalat" w:hAnsi="GHEA Grapalat"/>
              </w:rPr>
              <w:t>20.</w:t>
            </w:r>
            <w:r w:rsidRPr="002A30F5">
              <w:rPr>
                <w:rFonts w:ascii="GHEA Grapalat" w:hAnsi="GHEA Grapalat"/>
                <w:lang w:val="en-US"/>
              </w:rPr>
              <w:tab/>
            </w:r>
            <w:r w:rsidRPr="002A30F5">
              <w:rPr>
                <w:rFonts w:ascii="GHEA Grapalat" w:hAnsi="GHEA Grapalat"/>
              </w:rPr>
              <w:t>Количество прилагаемых страниц: --- страниц</w:t>
            </w:r>
          </w:p>
        </w:tc>
      </w:tr>
      <w:tr w:rsidR="00B138F3" w:rsidRPr="00D42291"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2A30F5" w:rsidRDefault="00C3421C" w:rsidP="00DE2AE3">
            <w:pPr>
              <w:widowControl w:val="0"/>
              <w:tabs>
                <w:tab w:val="left" w:pos="851"/>
              </w:tabs>
              <w:spacing w:after="160"/>
              <w:rPr>
                <w:rFonts w:ascii="GHEA Grapalat" w:hAnsi="GHEA Grapalat" w:cs="Sylfaen"/>
              </w:rPr>
            </w:pPr>
            <w:r w:rsidRPr="002A30F5">
              <w:rPr>
                <w:rFonts w:ascii="GHEA Grapalat" w:hAnsi="GHEA Grapalat"/>
              </w:rPr>
              <w:t>22.а.</w:t>
            </w:r>
            <w:r w:rsidRPr="002A30F5">
              <w:rPr>
                <w:rFonts w:ascii="GHEA Grapalat" w:hAnsi="GHEA Grapalat"/>
              </w:rPr>
              <w:tab/>
              <w:t>Подписи бенефициара</w:t>
            </w:r>
          </w:p>
          <w:p w:rsidR="00C3421C" w:rsidRPr="002A30F5" w:rsidRDefault="00C3421C" w:rsidP="00DE2AE3">
            <w:pPr>
              <w:widowControl w:val="0"/>
              <w:spacing w:after="160"/>
              <w:rPr>
                <w:rFonts w:ascii="GHEA Grapalat" w:hAnsi="GHEA Grapalat" w:cs="Sylfaen"/>
              </w:rPr>
            </w:pPr>
          </w:p>
          <w:p w:rsidR="00C3421C" w:rsidRPr="002A30F5" w:rsidRDefault="00C3421C" w:rsidP="00DE2AE3">
            <w:pPr>
              <w:widowControl w:val="0"/>
              <w:spacing w:after="160"/>
              <w:jc w:val="right"/>
              <w:rPr>
                <w:rFonts w:ascii="GHEA Grapalat" w:hAnsi="GHEA Grapalat" w:cs="Tahoma"/>
              </w:rPr>
            </w:pPr>
            <w:r w:rsidRPr="002A30F5">
              <w:rPr>
                <w:rFonts w:ascii="GHEA Grapalat" w:hAnsi="GHEA Grapalat"/>
              </w:rPr>
              <w:t>/____________________/</w:t>
            </w:r>
          </w:p>
          <w:p w:rsidR="00C3421C" w:rsidRPr="002A30F5" w:rsidRDefault="00C3421C" w:rsidP="00DE2AE3">
            <w:pPr>
              <w:widowControl w:val="0"/>
              <w:spacing w:after="160"/>
              <w:rPr>
                <w:rFonts w:ascii="GHEA Grapalat" w:hAnsi="GHEA Grapalat" w:cs="Sylfaen"/>
              </w:rPr>
            </w:pPr>
          </w:p>
          <w:p w:rsidR="00C3421C" w:rsidRPr="002A30F5" w:rsidRDefault="00C3421C" w:rsidP="00DE2AE3">
            <w:pPr>
              <w:widowControl w:val="0"/>
              <w:spacing w:after="160"/>
              <w:jc w:val="right"/>
              <w:rPr>
                <w:rFonts w:ascii="GHEA Grapalat" w:hAnsi="GHEA Grapalat" w:cs="Sylfaen"/>
              </w:rPr>
            </w:pPr>
            <w:r w:rsidRPr="002A30F5">
              <w:rPr>
                <w:rFonts w:ascii="GHEA Grapalat" w:hAnsi="GHEA Grapalat"/>
              </w:rPr>
              <w:t>/____________________/</w:t>
            </w:r>
          </w:p>
          <w:p w:rsidR="00C3421C" w:rsidRPr="002A30F5" w:rsidRDefault="00C3421C" w:rsidP="00DE2AE3">
            <w:pPr>
              <w:widowControl w:val="0"/>
              <w:spacing w:after="160"/>
              <w:rPr>
                <w:rFonts w:ascii="GHEA Grapalat" w:hAnsi="GHEA Grapalat" w:cs="Sylfaen"/>
              </w:rPr>
            </w:pPr>
          </w:p>
          <w:p w:rsidR="00C3421C" w:rsidRPr="002A30F5" w:rsidRDefault="00C3421C" w:rsidP="00DE2AE3">
            <w:pPr>
              <w:widowControl w:val="0"/>
              <w:tabs>
                <w:tab w:val="left" w:pos="4545"/>
              </w:tabs>
              <w:spacing w:after="160"/>
              <w:rPr>
                <w:rFonts w:ascii="GHEA Grapalat" w:hAnsi="GHEA Grapalat" w:cs="Sylfaen"/>
              </w:rPr>
            </w:pPr>
            <w:r w:rsidRPr="002A30F5">
              <w:rPr>
                <w:rFonts w:ascii="GHEA Grapalat" w:hAnsi="GHEA Grapalat"/>
              </w:rPr>
              <w:t>22.б.</w:t>
            </w:r>
            <w:r w:rsidRPr="002A30F5">
              <w:rPr>
                <w:rFonts w:ascii="GHEA Grapalat" w:hAnsi="GHEA Grapalat"/>
              </w:rPr>
              <w:tab/>
              <w:t>М. П.</w:t>
            </w:r>
          </w:p>
          <w:p w:rsidR="00C3421C" w:rsidRPr="002A30F5"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2A30F5" w:rsidRDefault="00C3421C" w:rsidP="00DE2AE3">
            <w:pPr>
              <w:widowControl w:val="0"/>
              <w:tabs>
                <w:tab w:val="left" w:pos="905"/>
              </w:tabs>
              <w:spacing w:after="160"/>
              <w:rPr>
                <w:rFonts w:ascii="GHEA Grapalat" w:hAnsi="GHEA Grapalat" w:cs="Sylfaen"/>
              </w:rPr>
            </w:pPr>
            <w:r w:rsidRPr="002A30F5">
              <w:rPr>
                <w:rFonts w:ascii="GHEA Grapalat" w:hAnsi="GHEA Grapalat"/>
              </w:rPr>
              <w:lastRenderedPageBreak/>
              <w:t>21.а.</w:t>
            </w:r>
            <w:r w:rsidRPr="002A30F5">
              <w:rPr>
                <w:rFonts w:ascii="GHEA Grapalat" w:hAnsi="GHEA Grapalat"/>
              </w:rPr>
              <w:tab/>
            </w:r>
            <w:r w:rsidRPr="002A30F5">
              <w:rPr>
                <w:rFonts w:ascii="Courier New" w:hAnsi="Courier New"/>
              </w:rPr>
              <w:t> </w:t>
            </w:r>
            <w:r w:rsidRPr="002A30F5">
              <w:rPr>
                <w:rFonts w:ascii="GHEA Grapalat" w:hAnsi="GHEA Grapalat"/>
              </w:rPr>
              <w:t>Подписи плательщика:</w:t>
            </w:r>
          </w:p>
          <w:p w:rsidR="00C3421C" w:rsidRPr="002A30F5" w:rsidRDefault="00C3421C" w:rsidP="00DE2AE3">
            <w:pPr>
              <w:widowControl w:val="0"/>
              <w:spacing w:after="160"/>
              <w:rPr>
                <w:rFonts w:ascii="GHEA Grapalat" w:hAnsi="GHEA Grapalat" w:cs="Sylfaen"/>
              </w:rPr>
            </w:pPr>
          </w:p>
          <w:p w:rsidR="00C3421C" w:rsidRPr="002A30F5" w:rsidRDefault="00C3421C" w:rsidP="00DE2AE3">
            <w:pPr>
              <w:widowControl w:val="0"/>
              <w:spacing w:after="160"/>
              <w:jc w:val="right"/>
              <w:rPr>
                <w:rFonts w:ascii="GHEA Grapalat" w:hAnsi="GHEA Grapalat" w:cs="Sylfaen"/>
              </w:rPr>
            </w:pPr>
            <w:r w:rsidRPr="002A30F5">
              <w:rPr>
                <w:rFonts w:ascii="GHEA Grapalat" w:hAnsi="GHEA Grapalat"/>
              </w:rPr>
              <w:t>/____________________/</w:t>
            </w:r>
          </w:p>
          <w:p w:rsidR="00C3421C" w:rsidRPr="002A30F5" w:rsidRDefault="00C3421C" w:rsidP="00DE2AE3">
            <w:pPr>
              <w:widowControl w:val="0"/>
              <w:spacing w:after="160"/>
              <w:jc w:val="right"/>
              <w:rPr>
                <w:rFonts w:ascii="GHEA Grapalat" w:hAnsi="GHEA Grapalat" w:cs="Tahoma"/>
              </w:rPr>
            </w:pPr>
          </w:p>
          <w:p w:rsidR="00C3421C" w:rsidRPr="002A30F5" w:rsidRDefault="00C3421C" w:rsidP="00DE2AE3">
            <w:pPr>
              <w:widowControl w:val="0"/>
              <w:spacing w:after="160"/>
              <w:jc w:val="right"/>
              <w:rPr>
                <w:rFonts w:ascii="GHEA Grapalat" w:hAnsi="GHEA Grapalat" w:cs="Sylfaen"/>
              </w:rPr>
            </w:pPr>
            <w:r w:rsidRPr="002A30F5">
              <w:rPr>
                <w:rFonts w:ascii="GHEA Grapalat" w:hAnsi="GHEA Grapalat"/>
              </w:rPr>
              <w:t>/____________________/</w:t>
            </w:r>
          </w:p>
          <w:p w:rsidR="00C3421C" w:rsidRPr="002A30F5" w:rsidRDefault="00C3421C" w:rsidP="00DE2AE3">
            <w:pPr>
              <w:widowControl w:val="0"/>
              <w:spacing w:after="160"/>
              <w:rPr>
                <w:rFonts w:ascii="GHEA Grapalat" w:hAnsi="GHEA Grapalat" w:cs="Sylfaen"/>
              </w:rPr>
            </w:pPr>
          </w:p>
          <w:p w:rsidR="00C3421C" w:rsidRPr="002A30F5" w:rsidRDefault="00C3421C" w:rsidP="00DE2AE3">
            <w:pPr>
              <w:widowControl w:val="0"/>
              <w:tabs>
                <w:tab w:val="left" w:pos="4539"/>
              </w:tabs>
              <w:spacing w:after="160"/>
              <w:rPr>
                <w:rFonts w:ascii="GHEA Grapalat" w:hAnsi="GHEA Grapalat" w:cs="Sylfaen"/>
              </w:rPr>
            </w:pPr>
            <w:r w:rsidRPr="002A30F5">
              <w:rPr>
                <w:rFonts w:ascii="GHEA Grapalat" w:hAnsi="GHEA Grapalat"/>
              </w:rPr>
              <w:t>21.б.</w:t>
            </w:r>
            <w:r w:rsidRPr="002A30F5">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D42291" w:rsidRDefault="001005B0" w:rsidP="00B46D58">
      <w:pPr>
        <w:widowControl w:val="0"/>
        <w:spacing w:after="160"/>
        <w:ind w:left="567" w:right="565"/>
        <w:jc w:val="center"/>
        <w:rPr>
          <w:rFonts w:ascii="GHEA Grapalat" w:hAnsi="GHEA Grapalat"/>
          <w:b/>
          <w:color w:val="FF0000"/>
        </w:rPr>
      </w:pPr>
    </w:p>
    <w:p w:rsidR="000A214C" w:rsidRPr="002A30F5" w:rsidRDefault="000A214C" w:rsidP="000A214C">
      <w:pPr>
        <w:widowControl w:val="0"/>
        <w:spacing w:after="160"/>
        <w:jc w:val="right"/>
        <w:rPr>
          <w:rFonts w:ascii="GHEA Grapalat" w:hAnsi="GHEA Grapalat" w:cs="GHEA Grapalat"/>
          <w:i/>
        </w:rPr>
      </w:pPr>
      <w:r w:rsidRPr="002A30F5">
        <w:rPr>
          <w:rFonts w:ascii="GHEA Grapalat" w:hAnsi="GHEA Grapalat"/>
          <w:i/>
        </w:rPr>
        <w:lastRenderedPageBreak/>
        <w:t>Приложение № 5.1</w:t>
      </w:r>
    </w:p>
    <w:p w:rsidR="000A214C" w:rsidRPr="002A30F5" w:rsidRDefault="000A214C" w:rsidP="000A214C">
      <w:pPr>
        <w:widowControl w:val="0"/>
        <w:spacing w:after="160"/>
        <w:jc w:val="right"/>
        <w:rPr>
          <w:rFonts w:ascii="GHEA Grapalat" w:hAnsi="GHEA Grapalat" w:cs="GHEA Grapalat"/>
          <w:i/>
        </w:rPr>
      </w:pPr>
      <w:r w:rsidRPr="002A30F5">
        <w:rPr>
          <w:rFonts w:ascii="GHEA Grapalat" w:hAnsi="GHEA Grapalat"/>
          <w:i/>
        </w:rPr>
        <w:t xml:space="preserve">к Приглашению на </w:t>
      </w:r>
      <w:r w:rsidR="008B1233" w:rsidRPr="002A30F5">
        <w:rPr>
          <w:rFonts w:ascii="GHEA Grapalat" w:hAnsi="GHEA Grapalat"/>
          <w:i/>
        </w:rPr>
        <w:t>открытый конкурс</w:t>
      </w:r>
      <w:r w:rsidRPr="002A30F5">
        <w:rPr>
          <w:rFonts w:ascii="GHEA Grapalat" w:hAnsi="GHEA Grapalat"/>
          <w:i/>
        </w:rPr>
        <w:br/>
        <w:t xml:space="preserve">под кодом </w:t>
      </w:r>
      <w:proofErr w:type="spellStart"/>
      <w:r w:rsidR="00D0442E">
        <w:rPr>
          <w:rFonts w:ascii="GHEA Grapalat" w:hAnsi="GHEA Grapalat"/>
          <w:i/>
        </w:rPr>
        <w:t>GHM-GHAPDZB-22</w:t>
      </w:r>
      <w:proofErr w:type="spellEnd"/>
      <w:r w:rsidR="00D0442E">
        <w:rPr>
          <w:rFonts w:ascii="GHEA Grapalat" w:hAnsi="GHEA Grapalat"/>
          <w:i/>
        </w:rPr>
        <w:t>/02</w:t>
      </w:r>
    </w:p>
    <w:p w:rsidR="00AF4211" w:rsidRPr="002A30F5" w:rsidRDefault="00AF4211" w:rsidP="000A214C">
      <w:pPr>
        <w:widowControl w:val="0"/>
        <w:spacing w:after="160"/>
        <w:jc w:val="center"/>
        <w:rPr>
          <w:rFonts w:ascii="GHEA Grapalat" w:hAnsi="GHEA Grapalat"/>
          <w:b/>
        </w:rPr>
      </w:pPr>
    </w:p>
    <w:p w:rsidR="000A214C" w:rsidRPr="002A30F5" w:rsidRDefault="000A214C" w:rsidP="000A214C">
      <w:pPr>
        <w:widowControl w:val="0"/>
        <w:spacing w:after="160"/>
        <w:jc w:val="center"/>
        <w:rPr>
          <w:rFonts w:ascii="GHEA Grapalat" w:hAnsi="GHEA Grapalat" w:cs="GHEA Grapalat"/>
          <w:b/>
        </w:rPr>
      </w:pPr>
      <w:r w:rsidRPr="002A30F5">
        <w:rPr>
          <w:rFonts w:ascii="GHEA Grapalat" w:hAnsi="GHEA Grapalat"/>
          <w:b/>
        </w:rPr>
        <w:t xml:space="preserve">СОГЛАШЕНИЕ О НЕУСТОЙКЕ </w:t>
      </w:r>
    </w:p>
    <w:p w:rsidR="000A214C" w:rsidRPr="002A30F5" w:rsidRDefault="000A214C" w:rsidP="000A214C">
      <w:pPr>
        <w:widowControl w:val="0"/>
        <w:spacing w:after="160"/>
        <w:jc w:val="center"/>
        <w:rPr>
          <w:rFonts w:ascii="GHEA Grapalat" w:hAnsi="GHEA Grapalat" w:cs="GHEA Grapalat"/>
          <w:b/>
        </w:rPr>
      </w:pPr>
      <w:r w:rsidRPr="002A30F5">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2A30F5" w:rsidTr="00DE2AE3">
        <w:tc>
          <w:tcPr>
            <w:tcW w:w="4786" w:type="dxa"/>
          </w:tcPr>
          <w:p w:rsidR="000A214C" w:rsidRPr="002A30F5" w:rsidRDefault="000A214C" w:rsidP="00DE2AE3">
            <w:pPr>
              <w:widowControl w:val="0"/>
              <w:spacing w:after="160"/>
              <w:rPr>
                <w:rFonts w:ascii="GHEA Grapalat" w:hAnsi="GHEA Grapalat" w:cs="GHEA Grapalat"/>
                <w:b/>
                <w:lang w:val="en-US"/>
              </w:rPr>
            </w:pPr>
            <w:r w:rsidRPr="002A30F5">
              <w:rPr>
                <w:rFonts w:ascii="GHEA Grapalat" w:hAnsi="GHEA Grapalat"/>
              </w:rPr>
              <w:t>г. Ереван</w:t>
            </w:r>
          </w:p>
        </w:tc>
        <w:tc>
          <w:tcPr>
            <w:tcW w:w="4500" w:type="dxa"/>
          </w:tcPr>
          <w:p w:rsidR="000A214C" w:rsidRPr="002A30F5" w:rsidRDefault="000A214C" w:rsidP="00DE2AE3">
            <w:pPr>
              <w:widowControl w:val="0"/>
              <w:spacing w:after="160"/>
              <w:jc w:val="right"/>
              <w:rPr>
                <w:rFonts w:ascii="GHEA Grapalat" w:hAnsi="GHEA Grapalat" w:cs="GHEA Grapalat"/>
                <w:b/>
              </w:rPr>
            </w:pPr>
            <w:r w:rsidRPr="002A30F5">
              <w:rPr>
                <w:rFonts w:ascii="GHEA Grapalat" w:hAnsi="GHEA Grapalat"/>
              </w:rPr>
              <w:t>"</w:t>
            </w:r>
            <w:r w:rsidRPr="002A30F5">
              <w:rPr>
                <w:rFonts w:ascii="GHEA Grapalat" w:hAnsi="GHEA Grapalat"/>
                <w:lang w:val="en-US"/>
              </w:rPr>
              <w:tab/>
            </w:r>
            <w:r w:rsidRPr="002A30F5">
              <w:rPr>
                <w:rFonts w:ascii="GHEA Grapalat" w:hAnsi="GHEA Grapalat"/>
              </w:rPr>
              <w:t xml:space="preserve">" </w:t>
            </w:r>
            <w:r w:rsidRPr="002A30F5">
              <w:rPr>
                <w:rFonts w:ascii="GHEA Grapalat" w:hAnsi="GHEA Grapalat"/>
                <w:lang w:val="en-US"/>
              </w:rPr>
              <w:tab/>
            </w:r>
            <w:r w:rsidRPr="002A30F5">
              <w:rPr>
                <w:rFonts w:ascii="GHEA Grapalat" w:hAnsi="GHEA Grapalat"/>
              </w:rPr>
              <w:t>20</w:t>
            </w:r>
            <w:r w:rsidRPr="002A30F5">
              <w:rPr>
                <w:rFonts w:ascii="GHEA Grapalat" w:hAnsi="GHEA Grapalat"/>
                <w:lang w:val="en-US"/>
              </w:rPr>
              <w:tab/>
            </w:r>
            <w:r w:rsidRPr="002A30F5">
              <w:rPr>
                <w:rFonts w:ascii="GHEA Grapalat" w:hAnsi="GHEA Grapalat"/>
              </w:rPr>
              <w:t>г.</w:t>
            </w:r>
            <w:r w:rsidRPr="002A30F5">
              <w:rPr>
                <w:rStyle w:val="af6"/>
                <w:rFonts w:ascii="GHEA Grapalat" w:hAnsi="GHEA Grapalat"/>
              </w:rPr>
              <w:footnoteReference w:customMarkFollows="1" w:id="17"/>
              <w:t>**</w:t>
            </w:r>
          </w:p>
        </w:tc>
      </w:tr>
    </w:tbl>
    <w:p w:rsidR="000A214C" w:rsidRPr="002A30F5" w:rsidRDefault="000A214C" w:rsidP="000A214C">
      <w:pPr>
        <w:widowControl w:val="0"/>
        <w:spacing w:after="160"/>
        <w:rPr>
          <w:rFonts w:ascii="GHEA Grapalat" w:hAnsi="GHEA Grapalat" w:cs="GHEA Grapalat"/>
          <w:b/>
        </w:rPr>
      </w:pPr>
    </w:p>
    <w:p w:rsidR="000A214C" w:rsidRPr="002A30F5" w:rsidRDefault="000A214C" w:rsidP="000A214C">
      <w:pPr>
        <w:widowControl w:val="0"/>
        <w:jc w:val="both"/>
        <w:rPr>
          <w:rFonts w:ascii="GHEA Grapalat" w:hAnsi="GHEA Grapalat" w:cs="GHEA Grapalat"/>
          <w:u w:val="single"/>
          <w:vertAlign w:val="subscript"/>
        </w:rPr>
      </w:pPr>
      <w:r w:rsidRPr="002A30F5">
        <w:rPr>
          <w:rFonts w:ascii="GHEA Grapalat" w:hAnsi="GHEA Grapalat"/>
        </w:rPr>
        <w:t>_______________________________________________, в лице директора Компании,</w:t>
      </w:r>
    </w:p>
    <w:p w:rsidR="000A214C" w:rsidRPr="002A30F5" w:rsidRDefault="000A214C" w:rsidP="000A214C">
      <w:pPr>
        <w:widowControl w:val="0"/>
        <w:spacing w:after="160"/>
        <w:ind w:left="1843"/>
        <w:jc w:val="both"/>
        <w:rPr>
          <w:rFonts w:ascii="GHEA Grapalat" w:hAnsi="GHEA Grapalat"/>
          <w:vertAlign w:val="superscript"/>
          <w:lang w:val="en-US"/>
        </w:rPr>
      </w:pPr>
      <w:r w:rsidRPr="002A30F5">
        <w:rPr>
          <w:rFonts w:ascii="GHEA Grapalat" w:hAnsi="GHEA Grapalat"/>
          <w:vertAlign w:val="superscript"/>
        </w:rPr>
        <w:t>наименование Компании</w:t>
      </w:r>
    </w:p>
    <w:p w:rsidR="000A214C" w:rsidRPr="002A30F5" w:rsidRDefault="000A214C" w:rsidP="000A214C">
      <w:pPr>
        <w:widowControl w:val="0"/>
        <w:jc w:val="both"/>
        <w:rPr>
          <w:rFonts w:ascii="GHEA Grapalat" w:hAnsi="GHEA Grapalat"/>
          <w:lang w:val="en-US"/>
        </w:rPr>
      </w:pPr>
      <w:r w:rsidRPr="002A30F5">
        <w:rPr>
          <w:rFonts w:ascii="GHEA Grapalat" w:hAnsi="GHEA Grapalat"/>
          <w:lang w:val="en-US"/>
        </w:rPr>
        <w:t>_________________________________________________________________________</w:t>
      </w:r>
    </w:p>
    <w:p w:rsidR="000A214C" w:rsidRPr="002A30F5" w:rsidRDefault="000A214C" w:rsidP="000A214C">
      <w:pPr>
        <w:widowControl w:val="0"/>
        <w:spacing w:after="160"/>
        <w:jc w:val="center"/>
        <w:rPr>
          <w:rFonts w:ascii="GHEA Grapalat" w:hAnsi="GHEA Grapalat"/>
          <w:vertAlign w:val="superscript"/>
        </w:rPr>
      </w:pPr>
      <w:r w:rsidRPr="002A30F5">
        <w:rPr>
          <w:rFonts w:ascii="GHEA Grapalat" w:hAnsi="GHEA Grapalat"/>
          <w:vertAlign w:val="superscript"/>
        </w:rPr>
        <w:t>имя, фамилия, паспортные данные директора компании</w:t>
      </w:r>
    </w:p>
    <w:p w:rsidR="000A214C" w:rsidRPr="002A30F5" w:rsidRDefault="000A214C" w:rsidP="000A214C">
      <w:pPr>
        <w:widowControl w:val="0"/>
        <w:spacing w:after="160"/>
        <w:jc w:val="both"/>
        <w:rPr>
          <w:rFonts w:ascii="GHEA Grapalat" w:hAnsi="GHEA Grapalat" w:cs="GHEA Grapalat"/>
        </w:rPr>
      </w:pPr>
      <w:r w:rsidRPr="002A30F5">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2A30F5" w:rsidRDefault="000A214C" w:rsidP="000A214C">
      <w:pPr>
        <w:widowControl w:val="0"/>
        <w:spacing w:after="160"/>
        <w:jc w:val="center"/>
        <w:rPr>
          <w:rFonts w:ascii="GHEA Grapalat" w:hAnsi="GHEA Grapalat" w:cs="GHEA Grapalat"/>
          <w:b/>
          <w:bCs/>
        </w:rPr>
      </w:pPr>
      <w:r w:rsidRPr="002A30F5">
        <w:rPr>
          <w:rFonts w:ascii="GHEA Grapalat" w:hAnsi="GHEA Grapalat"/>
          <w:b/>
        </w:rPr>
        <w:t>1. Предмет соглашения</w:t>
      </w:r>
    </w:p>
    <w:p w:rsidR="000A214C" w:rsidRPr="002A30F5" w:rsidRDefault="000A214C" w:rsidP="000A214C">
      <w:pPr>
        <w:widowControl w:val="0"/>
        <w:tabs>
          <w:tab w:val="left" w:pos="567"/>
        </w:tabs>
        <w:jc w:val="both"/>
        <w:rPr>
          <w:rFonts w:ascii="GHEA Grapalat" w:hAnsi="GHEA Grapalat" w:cs="GHEA Grapalat"/>
          <w:spacing w:val="-6"/>
        </w:rPr>
      </w:pPr>
      <w:r w:rsidRPr="002A30F5">
        <w:rPr>
          <w:rFonts w:ascii="GHEA Grapalat" w:hAnsi="GHEA Grapalat"/>
        </w:rPr>
        <w:t>1</w:t>
      </w:r>
      <w:r w:rsidRPr="002A30F5">
        <w:rPr>
          <w:rFonts w:ascii="GHEA Grapalat" w:hAnsi="GHEA Grapalat"/>
          <w:spacing w:val="-6"/>
        </w:rPr>
        <w:t>.1.</w:t>
      </w:r>
      <w:r w:rsidRPr="002A30F5">
        <w:rPr>
          <w:rFonts w:ascii="GHEA Grapalat" w:hAnsi="GHEA Grapalat"/>
          <w:spacing w:val="-6"/>
        </w:rPr>
        <w:tab/>
        <w:t xml:space="preserve">Компания участвует в </w:t>
      </w:r>
      <w:proofErr w:type="gramStart"/>
      <w:r w:rsidRPr="002A30F5">
        <w:rPr>
          <w:rFonts w:ascii="GHEA Grapalat" w:hAnsi="GHEA Grapalat"/>
          <w:spacing w:val="-6"/>
        </w:rPr>
        <w:t>организованной</w:t>
      </w:r>
      <w:proofErr w:type="gramEnd"/>
      <w:r w:rsidRPr="002A30F5">
        <w:rPr>
          <w:rFonts w:ascii="GHEA Grapalat" w:hAnsi="GHEA Grapalat"/>
          <w:spacing w:val="-6"/>
        </w:rPr>
        <w:t xml:space="preserve"> ___________________ *(далее — Заказчик) </w:t>
      </w:r>
    </w:p>
    <w:p w:rsidR="000A214C" w:rsidRPr="002A30F5" w:rsidRDefault="000A214C" w:rsidP="000A214C">
      <w:pPr>
        <w:widowControl w:val="0"/>
        <w:tabs>
          <w:tab w:val="left" w:pos="284"/>
        </w:tabs>
        <w:spacing w:after="160"/>
        <w:ind w:left="5245"/>
        <w:jc w:val="both"/>
        <w:rPr>
          <w:rFonts w:ascii="GHEA Grapalat" w:hAnsi="GHEA Grapalat" w:cs="GHEA Grapalat"/>
        </w:rPr>
      </w:pPr>
      <w:r w:rsidRPr="002A30F5">
        <w:rPr>
          <w:rFonts w:ascii="GHEA Grapalat" w:hAnsi="GHEA Grapalat"/>
          <w:vertAlign w:val="superscript"/>
        </w:rPr>
        <w:t>наименование заказчика</w:t>
      </w:r>
    </w:p>
    <w:p w:rsidR="000A214C" w:rsidRPr="002A30F5" w:rsidRDefault="000A214C" w:rsidP="000A214C">
      <w:pPr>
        <w:widowControl w:val="0"/>
        <w:jc w:val="both"/>
        <w:rPr>
          <w:rFonts w:ascii="GHEA Grapalat" w:hAnsi="GHEA Grapalat" w:cs="GHEA Grapalat"/>
        </w:rPr>
      </w:pPr>
      <w:r w:rsidRPr="002A30F5">
        <w:rPr>
          <w:rFonts w:ascii="GHEA Grapalat" w:hAnsi="GHEA Grapalat"/>
        </w:rPr>
        <w:t>процедуре закупок под кодом ____________________________________________ *.</w:t>
      </w:r>
    </w:p>
    <w:p w:rsidR="000A214C" w:rsidRPr="002A30F5" w:rsidRDefault="000A214C" w:rsidP="000A214C">
      <w:pPr>
        <w:widowControl w:val="0"/>
        <w:spacing w:after="160"/>
        <w:ind w:left="5245"/>
        <w:jc w:val="both"/>
        <w:rPr>
          <w:rFonts w:ascii="GHEA Grapalat" w:hAnsi="GHEA Grapalat" w:cs="GHEA Grapalat"/>
        </w:rPr>
      </w:pPr>
      <w:r w:rsidRPr="002A30F5">
        <w:rPr>
          <w:rFonts w:ascii="GHEA Grapalat" w:hAnsi="GHEA Grapalat"/>
          <w:vertAlign w:val="superscript"/>
        </w:rPr>
        <w:t>код процедуры</w:t>
      </w:r>
    </w:p>
    <w:p w:rsidR="000A214C" w:rsidRPr="002A30F5" w:rsidRDefault="000A214C" w:rsidP="000A214C">
      <w:pPr>
        <w:rPr>
          <w:rFonts w:ascii="GHEA Grapalat" w:hAnsi="GHEA Grapalat"/>
        </w:rPr>
      </w:pPr>
      <w:r w:rsidRPr="002A30F5">
        <w:rPr>
          <w:rFonts w:ascii="GHEA Grapalat" w:hAnsi="GHEA Grapalat"/>
        </w:rPr>
        <w:br w:type="page"/>
      </w:r>
    </w:p>
    <w:p w:rsidR="000A214C" w:rsidRPr="002A30F5" w:rsidRDefault="000A214C" w:rsidP="000A214C">
      <w:pPr>
        <w:widowControl w:val="0"/>
        <w:tabs>
          <w:tab w:val="left" w:pos="1134"/>
        </w:tabs>
        <w:spacing w:after="160"/>
        <w:ind w:firstLine="567"/>
        <w:jc w:val="both"/>
        <w:rPr>
          <w:rFonts w:ascii="GHEA Grapalat" w:hAnsi="GHEA Grapalat" w:cs="GHEA Grapalat"/>
        </w:rPr>
      </w:pPr>
      <w:r w:rsidRPr="002A30F5">
        <w:rPr>
          <w:rFonts w:ascii="GHEA Grapalat" w:hAnsi="GHEA Grapalat"/>
        </w:rPr>
        <w:lastRenderedPageBreak/>
        <w:t>1.2.</w:t>
      </w:r>
      <w:r w:rsidRPr="002A30F5">
        <w:rPr>
          <w:rFonts w:ascii="GHEA Grapalat" w:hAnsi="GHEA Grapalat"/>
        </w:rPr>
        <w:tab/>
        <w:t>В качестве обеспечения исполнения договора, заключаемого в</w:t>
      </w:r>
      <w:r w:rsidRPr="002A30F5">
        <w:rPr>
          <w:rFonts w:ascii="Courier New" w:hAnsi="Courier New" w:cs="Courier New"/>
          <w:lang w:val="en-US"/>
        </w:rPr>
        <w:t> </w:t>
      </w:r>
      <w:r w:rsidRPr="002A30F5">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2A30F5" w:rsidRDefault="000A214C" w:rsidP="000A214C">
      <w:pPr>
        <w:widowControl w:val="0"/>
        <w:tabs>
          <w:tab w:val="left" w:pos="1134"/>
        </w:tabs>
        <w:spacing w:after="160"/>
        <w:ind w:firstLine="567"/>
        <w:jc w:val="both"/>
        <w:rPr>
          <w:rFonts w:ascii="GHEA Grapalat" w:hAnsi="GHEA Grapalat" w:cs="GHEA Grapalat"/>
        </w:rPr>
      </w:pPr>
      <w:r w:rsidRPr="002A30F5">
        <w:rPr>
          <w:rFonts w:ascii="GHEA Grapalat" w:hAnsi="GHEA Grapalat"/>
        </w:rPr>
        <w:t>1.3.</w:t>
      </w:r>
      <w:r w:rsidRPr="002A30F5">
        <w:rPr>
          <w:rFonts w:ascii="GHEA Grapalat" w:hAnsi="GHEA Grapalat"/>
        </w:rPr>
        <w:tab/>
        <w:t>Подписав платежное требование (далее — Требование), прилагаемое к</w:t>
      </w:r>
      <w:r w:rsidRPr="002A30F5">
        <w:rPr>
          <w:lang w:val="en-US"/>
        </w:rPr>
        <w:t> </w:t>
      </w:r>
      <w:r w:rsidRPr="002A30F5">
        <w:rPr>
          <w:rFonts w:ascii="GHEA Grapalat" w:hAnsi="GHEA Grapalat"/>
        </w:rPr>
        <w:t xml:space="preserve">настоящему Соглашению о неустойке, Компания </w:t>
      </w:r>
      <w:proofErr w:type="spellStart"/>
      <w:r w:rsidRPr="002A30F5">
        <w:rPr>
          <w:rFonts w:ascii="GHEA Grapalat" w:hAnsi="GHEA Grapalat"/>
        </w:rPr>
        <w:t>безотзывно</w:t>
      </w:r>
      <w:proofErr w:type="spellEnd"/>
      <w:r w:rsidRPr="002A30F5">
        <w:rPr>
          <w:rFonts w:ascii="GHEA Grapalat" w:hAnsi="GHEA Grapalat"/>
        </w:rPr>
        <w:t xml:space="preserve"> соглашается, что: </w:t>
      </w:r>
    </w:p>
    <w:p w:rsidR="000A214C" w:rsidRPr="002A30F5" w:rsidRDefault="000A214C" w:rsidP="000A214C">
      <w:pPr>
        <w:widowControl w:val="0"/>
        <w:tabs>
          <w:tab w:val="left" w:pos="1134"/>
        </w:tabs>
        <w:spacing w:after="160"/>
        <w:ind w:firstLine="567"/>
        <w:jc w:val="both"/>
        <w:rPr>
          <w:rFonts w:ascii="GHEA Grapalat" w:hAnsi="GHEA Grapalat" w:cs="GHEA Grapalat"/>
        </w:rPr>
      </w:pPr>
      <w:r w:rsidRPr="002A30F5">
        <w:rPr>
          <w:rFonts w:ascii="GHEA Grapalat" w:hAnsi="GHEA Grapalat"/>
        </w:rPr>
        <w:t>а)</w:t>
      </w:r>
      <w:r w:rsidRPr="002A30F5">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2A30F5" w:rsidRDefault="000A214C" w:rsidP="000A214C">
      <w:pPr>
        <w:widowControl w:val="0"/>
        <w:tabs>
          <w:tab w:val="left" w:pos="1134"/>
        </w:tabs>
        <w:spacing w:after="160"/>
        <w:ind w:firstLine="567"/>
        <w:jc w:val="both"/>
        <w:rPr>
          <w:rFonts w:ascii="GHEA Grapalat" w:hAnsi="GHEA Grapalat" w:cs="GHEA Grapalat"/>
        </w:rPr>
      </w:pPr>
      <w:r w:rsidRPr="002A30F5">
        <w:rPr>
          <w:rFonts w:ascii="GHEA Grapalat" w:hAnsi="GHEA Grapalat"/>
        </w:rPr>
        <w:t>б)</w:t>
      </w:r>
      <w:r w:rsidRPr="002A30F5">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2A30F5" w:rsidRDefault="000A214C" w:rsidP="000A214C">
      <w:pPr>
        <w:widowControl w:val="0"/>
        <w:tabs>
          <w:tab w:val="left" w:pos="1134"/>
        </w:tabs>
        <w:spacing w:after="160"/>
        <w:ind w:firstLine="567"/>
        <w:jc w:val="both"/>
        <w:rPr>
          <w:rFonts w:ascii="GHEA Grapalat" w:hAnsi="GHEA Grapalat" w:cs="GHEA Grapalat"/>
        </w:rPr>
      </w:pPr>
      <w:r w:rsidRPr="002A30F5">
        <w:rPr>
          <w:rFonts w:ascii="GHEA Grapalat" w:hAnsi="GHEA Grapalat"/>
        </w:rPr>
        <w:t>в)</w:t>
      </w:r>
      <w:r w:rsidRPr="002A30F5">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2A30F5" w:rsidRDefault="000A214C" w:rsidP="000A214C">
      <w:pPr>
        <w:widowControl w:val="0"/>
        <w:tabs>
          <w:tab w:val="left" w:pos="1134"/>
        </w:tabs>
        <w:spacing w:after="160"/>
        <w:ind w:firstLine="567"/>
        <w:jc w:val="both"/>
        <w:rPr>
          <w:rFonts w:ascii="GHEA Grapalat" w:hAnsi="GHEA Grapalat" w:cs="GHEA Grapalat"/>
        </w:rPr>
      </w:pPr>
      <w:r w:rsidRPr="002A30F5">
        <w:rPr>
          <w:rFonts w:ascii="GHEA Grapalat" w:hAnsi="GHEA Grapalat"/>
        </w:rPr>
        <w:t>г)</w:t>
      </w:r>
      <w:r w:rsidRPr="002A30F5">
        <w:rPr>
          <w:rFonts w:ascii="GHEA Grapalat" w:hAnsi="GHEA Grapalat"/>
        </w:rPr>
        <w:tab/>
        <w:t>Компания подтверждает, что акцептовала Требование в полном размере суммы неустойки.</w:t>
      </w:r>
    </w:p>
    <w:p w:rsidR="000A214C" w:rsidRPr="002A30F5" w:rsidRDefault="000A214C" w:rsidP="000A214C">
      <w:pPr>
        <w:widowControl w:val="0"/>
        <w:tabs>
          <w:tab w:val="left" w:pos="1134"/>
        </w:tabs>
        <w:spacing w:after="160"/>
        <w:ind w:firstLine="567"/>
        <w:jc w:val="both"/>
        <w:rPr>
          <w:rFonts w:ascii="GHEA Grapalat" w:hAnsi="GHEA Grapalat" w:cs="GHEA Grapalat"/>
        </w:rPr>
      </w:pPr>
      <w:r w:rsidRPr="002A30F5">
        <w:rPr>
          <w:rFonts w:ascii="GHEA Grapalat" w:hAnsi="GHEA Grapalat"/>
        </w:rPr>
        <w:t>д)</w:t>
      </w:r>
      <w:r w:rsidRPr="002A30F5">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2A30F5" w:rsidRDefault="000A214C" w:rsidP="000A214C">
      <w:pPr>
        <w:widowControl w:val="0"/>
        <w:tabs>
          <w:tab w:val="left" w:pos="1134"/>
        </w:tabs>
        <w:spacing w:after="160"/>
        <w:ind w:firstLine="567"/>
        <w:jc w:val="both"/>
        <w:rPr>
          <w:rFonts w:ascii="GHEA Grapalat" w:hAnsi="GHEA Grapalat" w:cs="GHEA Grapalat"/>
        </w:rPr>
      </w:pPr>
      <w:r w:rsidRPr="002A30F5">
        <w:rPr>
          <w:rFonts w:ascii="GHEA Grapalat" w:hAnsi="GHEA Grapalat"/>
        </w:rPr>
        <w:t>1.5.</w:t>
      </w:r>
      <w:r w:rsidRPr="002A30F5">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2A30F5">
        <w:rPr>
          <w:rFonts w:ascii="GHEA Grapalat" w:hAnsi="GHEA Grapalat"/>
        </w:rPr>
        <w:t>в</w:t>
      </w:r>
      <w:proofErr w:type="gramEnd"/>
      <w:r w:rsidRPr="002A30F5">
        <w:rPr>
          <w:rFonts w:ascii="Courier New" w:hAnsi="Courier New" w:cs="Courier New"/>
          <w:lang w:val="en-US"/>
        </w:rPr>
        <w:t> </w:t>
      </w:r>
      <w:proofErr w:type="gramStart"/>
      <w:r w:rsidRPr="002A30F5">
        <w:rPr>
          <w:rFonts w:ascii="GHEA Grapalat" w:hAnsi="GHEA Grapalat"/>
        </w:rPr>
        <w:t>Банк-плательщик</w:t>
      </w:r>
      <w:proofErr w:type="gramEnd"/>
      <w:r w:rsidRPr="002A30F5">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2A30F5">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2A30F5" w:rsidRDefault="000A214C" w:rsidP="000A214C">
      <w:pPr>
        <w:widowControl w:val="0"/>
        <w:tabs>
          <w:tab w:val="left" w:pos="1134"/>
        </w:tabs>
        <w:spacing w:after="160"/>
        <w:ind w:firstLine="567"/>
        <w:jc w:val="both"/>
        <w:rPr>
          <w:rFonts w:ascii="GHEA Grapalat" w:hAnsi="GHEA Grapalat" w:cs="GHEA Grapalat"/>
        </w:rPr>
      </w:pPr>
      <w:r w:rsidRPr="002A30F5">
        <w:rPr>
          <w:rFonts w:ascii="GHEA Grapalat" w:hAnsi="GHEA Grapalat"/>
        </w:rPr>
        <w:t>1.6.</w:t>
      </w:r>
      <w:r w:rsidRPr="002A30F5">
        <w:rPr>
          <w:rFonts w:ascii="GHEA Grapalat" w:hAnsi="GHEA Grapalat"/>
        </w:rPr>
        <w:tab/>
        <w:t xml:space="preserve">Заказчик может представить </w:t>
      </w:r>
      <w:proofErr w:type="gramStart"/>
      <w:r w:rsidRPr="002A30F5">
        <w:rPr>
          <w:rFonts w:ascii="GHEA Grapalat" w:hAnsi="GHEA Grapalat"/>
        </w:rPr>
        <w:t>в</w:t>
      </w:r>
      <w:proofErr w:type="gramEnd"/>
      <w:r w:rsidRPr="002A30F5">
        <w:rPr>
          <w:rFonts w:ascii="GHEA Grapalat" w:hAnsi="GHEA Grapalat"/>
        </w:rPr>
        <w:t xml:space="preserve"> </w:t>
      </w:r>
      <w:proofErr w:type="gramStart"/>
      <w:r w:rsidRPr="002A30F5">
        <w:rPr>
          <w:rFonts w:ascii="GHEA Grapalat" w:hAnsi="GHEA Grapalat"/>
        </w:rPr>
        <w:t>Банк-плательщик</w:t>
      </w:r>
      <w:proofErr w:type="gramEnd"/>
      <w:r w:rsidRPr="002A30F5">
        <w:rPr>
          <w:rFonts w:ascii="GHEA Grapalat" w:hAnsi="GHEA Grapalat"/>
        </w:rPr>
        <w:t xml:space="preserve"> иные дополнительные документы.</w:t>
      </w:r>
    </w:p>
    <w:p w:rsidR="000A214C" w:rsidRPr="002A30F5" w:rsidRDefault="000A214C" w:rsidP="000A214C">
      <w:pPr>
        <w:widowControl w:val="0"/>
        <w:tabs>
          <w:tab w:val="left" w:pos="1134"/>
        </w:tabs>
        <w:spacing w:after="160"/>
        <w:ind w:firstLine="567"/>
        <w:jc w:val="both"/>
        <w:rPr>
          <w:rFonts w:ascii="GHEA Grapalat" w:hAnsi="GHEA Grapalat" w:cs="GHEA Grapalat"/>
        </w:rPr>
      </w:pPr>
      <w:r w:rsidRPr="002A30F5">
        <w:rPr>
          <w:rFonts w:ascii="GHEA Grapalat" w:hAnsi="GHEA Grapalat"/>
        </w:rPr>
        <w:t>1.7. Банк не несет какой-либо ответственности за риски (понесенные</w:t>
      </w:r>
      <w:r w:rsidRPr="002A30F5">
        <w:rPr>
          <w:rFonts w:ascii="Courier New" w:hAnsi="Courier New" w:cs="Courier New"/>
          <w:lang w:val="en-US"/>
        </w:rPr>
        <w:t> </w:t>
      </w:r>
      <w:r w:rsidRPr="002A30F5">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2A30F5">
        <w:rPr>
          <w:rFonts w:ascii="Courier New" w:hAnsi="Courier New" w:cs="Courier New"/>
          <w:lang w:val="en-US"/>
        </w:rPr>
        <w:t> </w:t>
      </w:r>
      <w:r w:rsidRPr="002A30F5">
        <w:rPr>
          <w:rFonts w:ascii="GHEA Grapalat" w:hAnsi="GHEA Grapalat"/>
        </w:rPr>
        <w:t>Требовании. Банк не обязан проверять факты нарушения Компанией условий договора.</w:t>
      </w:r>
    </w:p>
    <w:p w:rsidR="000A214C" w:rsidRPr="002A30F5" w:rsidRDefault="000A214C" w:rsidP="000A214C">
      <w:pPr>
        <w:widowControl w:val="0"/>
        <w:tabs>
          <w:tab w:val="left" w:pos="1134"/>
        </w:tabs>
        <w:spacing w:after="160"/>
        <w:ind w:firstLine="567"/>
        <w:jc w:val="both"/>
        <w:rPr>
          <w:rFonts w:ascii="GHEA Grapalat" w:hAnsi="GHEA Grapalat" w:cs="GHEA Grapalat"/>
        </w:rPr>
      </w:pPr>
      <w:r w:rsidRPr="002A30F5">
        <w:rPr>
          <w:rFonts w:ascii="GHEA Grapalat" w:hAnsi="GHEA Grapalat"/>
        </w:rPr>
        <w:t>1.8.</w:t>
      </w:r>
      <w:r w:rsidRPr="002A30F5">
        <w:rPr>
          <w:rFonts w:ascii="GHEA Grapalat" w:hAnsi="GHEA Grapalat"/>
        </w:rPr>
        <w:tab/>
        <w:t xml:space="preserve">В случае если имеющихся на счете Компании средств недостаточно, </w:t>
      </w:r>
      <w:r w:rsidRPr="002A30F5">
        <w:rPr>
          <w:rFonts w:ascii="GHEA Grapalat" w:hAnsi="GHEA Grapalat"/>
        </w:rPr>
        <w:lastRenderedPageBreak/>
        <w:t>Банк-плательщик в течение 2 (двух) рабочих дней после получения платежного требования должен в письменной форме уведомить Заказчика.</w:t>
      </w:r>
    </w:p>
    <w:p w:rsidR="000A214C" w:rsidRPr="002A30F5" w:rsidRDefault="000A214C" w:rsidP="000A214C">
      <w:pPr>
        <w:widowControl w:val="0"/>
        <w:tabs>
          <w:tab w:val="left" w:pos="1134"/>
        </w:tabs>
        <w:spacing w:after="160"/>
        <w:ind w:firstLine="567"/>
        <w:jc w:val="both"/>
        <w:rPr>
          <w:rFonts w:ascii="GHEA Grapalat" w:hAnsi="GHEA Grapalat" w:cs="GHEA Grapalat"/>
        </w:rPr>
      </w:pPr>
      <w:r w:rsidRPr="002A30F5">
        <w:rPr>
          <w:rFonts w:ascii="GHEA Grapalat" w:hAnsi="GHEA Grapalat"/>
        </w:rPr>
        <w:t>1.9.</w:t>
      </w:r>
      <w:r w:rsidRPr="002A30F5">
        <w:rPr>
          <w:rFonts w:ascii="GHEA Grapalat" w:hAnsi="GHEA Grapalat"/>
        </w:rPr>
        <w:tab/>
        <w:t>В случае если в течение десяти рабочих дней после представления в</w:t>
      </w:r>
      <w:r w:rsidRPr="002A30F5">
        <w:rPr>
          <w:rFonts w:ascii="Courier New" w:hAnsi="Courier New" w:cs="Courier New"/>
          <w:lang w:val="en-US"/>
        </w:rPr>
        <w:t> </w:t>
      </w:r>
      <w:r w:rsidRPr="002A30F5">
        <w:rPr>
          <w:rFonts w:ascii="GHEA Grapalat" w:hAnsi="GHEA Grapalat"/>
        </w:rPr>
        <w:t>Банк настоящего Соглашения и прилагаемого Требования по независящим от</w:t>
      </w:r>
      <w:r w:rsidRPr="002A30F5">
        <w:rPr>
          <w:rFonts w:ascii="Courier New" w:hAnsi="Courier New" w:cs="Courier New"/>
          <w:lang w:val="en-US"/>
        </w:rPr>
        <w:t> </w:t>
      </w:r>
      <w:r w:rsidRPr="002A30F5">
        <w:rPr>
          <w:rFonts w:ascii="GHEA Grapalat" w:hAnsi="GHEA Grapalat"/>
        </w:rPr>
        <w:t xml:space="preserve">Банка причинам Заказчику не выплачивается сумма, Заказчик передает в ЗАО "АКРА Кредит </w:t>
      </w:r>
      <w:proofErr w:type="spellStart"/>
      <w:r w:rsidRPr="002A30F5">
        <w:rPr>
          <w:rFonts w:ascii="GHEA Grapalat" w:hAnsi="GHEA Grapalat"/>
        </w:rPr>
        <w:t>Репортинг</w:t>
      </w:r>
      <w:proofErr w:type="spellEnd"/>
      <w:r w:rsidRPr="002A30F5">
        <w:rPr>
          <w:rFonts w:ascii="GHEA Grapalat" w:hAnsi="GHEA Grapalat"/>
        </w:rPr>
        <w:t>" (Кредитное бюро) сведения о Компании в связи с</w:t>
      </w:r>
      <w:r w:rsidRPr="002A30F5">
        <w:rPr>
          <w:rFonts w:ascii="Courier New" w:hAnsi="Courier New" w:cs="Courier New"/>
          <w:lang w:val="en-US"/>
        </w:rPr>
        <w:t> </w:t>
      </w:r>
      <w:r w:rsidRPr="002A30F5">
        <w:rPr>
          <w:rFonts w:ascii="GHEA Grapalat" w:hAnsi="GHEA Grapalat"/>
        </w:rPr>
        <w:t>неуплатой.</w:t>
      </w:r>
    </w:p>
    <w:p w:rsidR="000A214C" w:rsidRPr="002A30F5" w:rsidRDefault="000A214C" w:rsidP="000A214C">
      <w:pPr>
        <w:widowControl w:val="0"/>
        <w:spacing w:after="160"/>
        <w:jc w:val="center"/>
        <w:rPr>
          <w:rFonts w:ascii="GHEA Grapalat" w:hAnsi="GHEA Grapalat" w:cs="GHEA Grapalat"/>
          <w:b/>
          <w:bCs/>
        </w:rPr>
      </w:pPr>
      <w:r w:rsidRPr="002A30F5">
        <w:rPr>
          <w:rFonts w:ascii="GHEA Grapalat" w:hAnsi="GHEA Grapalat"/>
          <w:b/>
        </w:rPr>
        <w:t>2. Иные условия</w:t>
      </w:r>
    </w:p>
    <w:p w:rsidR="00FE75E6" w:rsidRPr="002A30F5" w:rsidRDefault="000A214C" w:rsidP="00FE75E6">
      <w:pPr>
        <w:widowControl w:val="0"/>
        <w:tabs>
          <w:tab w:val="left" w:pos="1134"/>
        </w:tabs>
        <w:spacing w:after="160"/>
        <w:ind w:firstLine="567"/>
        <w:jc w:val="both"/>
        <w:rPr>
          <w:rFonts w:ascii="GHEA Grapalat" w:hAnsi="GHEA Grapalat"/>
        </w:rPr>
      </w:pPr>
      <w:r w:rsidRPr="002A30F5">
        <w:rPr>
          <w:rFonts w:ascii="GHEA Grapalat" w:hAnsi="GHEA Grapalat"/>
        </w:rPr>
        <w:t>2.1.</w:t>
      </w:r>
      <w:r w:rsidRPr="002A30F5">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2A30F5">
        <w:rPr>
          <w:rFonts w:ascii="GHEA Grapalat" w:hAnsi="GHEA Grapalat"/>
        </w:rPr>
        <w:t xml:space="preserve">двадцатого </w:t>
      </w:r>
      <w:r w:rsidRPr="002A30F5">
        <w:rPr>
          <w:rFonts w:ascii="GHEA Grapalat" w:hAnsi="GHEA Grapalat"/>
        </w:rPr>
        <w:t>рабочего дня, следующего</w:t>
      </w:r>
      <w:r w:rsidR="004300C2" w:rsidRPr="002A30F5">
        <w:rPr>
          <w:rFonts w:ascii="GHEA Grapalat" w:hAnsi="GHEA Grapalat"/>
        </w:rPr>
        <w:t xml:space="preserve"> за</w:t>
      </w:r>
      <w:r w:rsidRPr="002A30F5">
        <w:rPr>
          <w:rFonts w:ascii="GHEA Grapalat" w:hAnsi="GHEA Grapalat"/>
        </w:rPr>
        <w:t xml:space="preserve"> </w:t>
      </w:r>
      <w:r w:rsidR="00FE75E6" w:rsidRPr="002A30F5">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2A30F5" w:rsidRDefault="000A214C" w:rsidP="000A214C">
      <w:pPr>
        <w:widowControl w:val="0"/>
        <w:tabs>
          <w:tab w:val="left" w:pos="1134"/>
        </w:tabs>
        <w:spacing w:after="160"/>
        <w:ind w:firstLine="567"/>
        <w:jc w:val="both"/>
        <w:rPr>
          <w:rFonts w:ascii="GHEA Grapalat" w:hAnsi="GHEA Grapalat" w:cs="GHEA Grapalat"/>
        </w:rPr>
      </w:pPr>
      <w:r w:rsidRPr="002A30F5">
        <w:rPr>
          <w:rFonts w:ascii="GHEA Grapalat" w:hAnsi="GHEA Grapalat"/>
        </w:rPr>
        <w:t>2.2.</w:t>
      </w:r>
      <w:r w:rsidRPr="002A30F5">
        <w:rPr>
          <w:rFonts w:ascii="GHEA Grapalat" w:hAnsi="GHEA Grapalat"/>
        </w:rPr>
        <w:tab/>
        <w:t xml:space="preserve">Представив настоящее Соглашение и прилагаемое Требование </w:t>
      </w:r>
      <w:proofErr w:type="gramStart"/>
      <w:r w:rsidRPr="002A30F5">
        <w:rPr>
          <w:rFonts w:ascii="GHEA Grapalat" w:hAnsi="GHEA Grapalat"/>
        </w:rPr>
        <w:t>в</w:t>
      </w:r>
      <w:proofErr w:type="gramEnd"/>
      <w:r w:rsidRPr="002A30F5">
        <w:rPr>
          <w:rFonts w:ascii="GHEA Grapalat" w:hAnsi="GHEA Grapalat"/>
        </w:rPr>
        <w:t xml:space="preserve"> Банк-плательщик: </w:t>
      </w:r>
    </w:p>
    <w:p w:rsidR="000A214C" w:rsidRPr="002A30F5" w:rsidRDefault="000A214C" w:rsidP="000A214C">
      <w:pPr>
        <w:widowControl w:val="0"/>
        <w:tabs>
          <w:tab w:val="left" w:pos="1134"/>
        </w:tabs>
        <w:spacing w:after="160"/>
        <w:ind w:firstLine="567"/>
        <w:jc w:val="both"/>
        <w:rPr>
          <w:rFonts w:ascii="GHEA Grapalat" w:hAnsi="GHEA Grapalat" w:cs="GHEA Grapalat"/>
        </w:rPr>
      </w:pPr>
      <w:r w:rsidRPr="002A30F5">
        <w:rPr>
          <w:rFonts w:ascii="GHEA Grapalat" w:hAnsi="GHEA Grapalat"/>
        </w:rPr>
        <w:t>2.2.1.</w:t>
      </w:r>
      <w:r w:rsidRPr="002A30F5">
        <w:rPr>
          <w:rFonts w:ascii="GHEA Grapalat" w:hAnsi="GHEA Grapalat"/>
        </w:rPr>
        <w:tab/>
        <w:t>Заказчик подтверждает, что Компания допустила нарушение договорных обязательств, а</w:t>
      </w:r>
    </w:p>
    <w:p w:rsidR="000A214C" w:rsidRPr="002A30F5" w:rsidDel="00A13215" w:rsidRDefault="000A214C" w:rsidP="000A214C">
      <w:pPr>
        <w:widowControl w:val="0"/>
        <w:tabs>
          <w:tab w:val="left" w:pos="1134"/>
        </w:tabs>
        <w:spacing w:after="160"/>
        <w:ind w:firstLine="567"/>
        <w:jc w:val="both"/>
        <w:rPr>
          <w:rFonts w:ascii="GHEA Grapalat" w:hAnsi="GHEA Grapalat" w:cs="GHEA Grapalat"/>
        </w:rPr>
      </w:pPr>
      <w:r w:rsidRPr="002A30F5">
        <w:rPr>
          <w:rFonts w:ascii="GHEA Grapalat" w:hAnsi="GHEA Grapalat"/>
        </w:rPr>
        <w:t>2.2.2.</w:t>
      </w:r>
      <w:r w:rsidRPr="002A30F5">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2A30F5">
        <w:rPr>
          <w:rFonts w:ascii="GHEA Grapalat" w:hAnsi="GHEA Grapalat"/>
        </w:rPr>
        <w:t>подписаны</w:t>
      </w:r>
      <w:proofErr w:type="gramEnd"/>
      <w:r w:rsidRPr="002A30F5">
        <w:rPr>
          <w:rFonts w:ascii="GHEA Grapalat" w:hAnsi="GHEA Grapalat"/>
        </w:rPr>
        <w:t xml:space="preserve"> уполномоченным Компанией лицом.</w:t>
      </w:r>
    </w:p>
    <w:p w:rsidR="000A214C" w:rsidRPr="002A30F5" w:rsidRDefault="000A214C" w:rsidP="000A214C">
      <w:pPr>
        <w:widowControl w:val="0"/>
        <w:tabs>
          <w:tab w:val="left" w:pos="1134"/>
        </w:tabs>
        <w:spacing w:after="160"/>
        <w:ind w:firstLine="567"/>
        <w:jc w:val="both"/>
        <w:rPr>
          <w:rFonts w:ascii="GHEA Grapalat" w:hAnsi="GHEA Grapalat"/>
        </w:rPr>
      </w:pPr>
      <w:r w:rsidRPr="002A30F5">
        <w:rPr>
          <w:rFonts w:ascii="GHEA Grapalat" w:hAnsi="GHEA Grapalat"/>
        </w:rPr>
        <w:t>2.3.</w:t>
      </w:r>
      <w:r w:rsidRPr="002A30F5">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2A30F5">
        <w:rPr>
          <w:rFonts w:ascii="GHEA Grapalat" w:hAnsi="GHEA Grapalat"/>
        </w:rPr>
        <w:t>недостижения</w:t>
      </w:r>
      <w:proofErr w:type="spellEnd"/>
      <w:r w:rsidRPr="002A30F5">
        <w:rPr>
          <w:rFonts w:ascii="GHEA Grapalat" w:hAnsi="GHEA Grapalat"/>
        </w:rPr>
        <w:t xml:space="preserve"> согласия споры разрешаются в судебном порядке.</w:t>
      </w:r>
    </w:p>
    <w:p w:rsidR="000A214C" w:rsidRPr="002A30F5" w:rsidRDefault="000A214C" w:rsidP="000A214C">
      <w:pPr>
        <w:widowControl w:val="0"/>
        <w:spacing w:after="160"/>
        <w:ind w:firstLine="567"/>
        <w:jc w:val="center"/>
        <w:rPr>
          <w:rFonts w:ascii="GHEA Grapalat" w:hAnsi="GHEA Grapalat"/>
          <w:b/>
        </w:rPr>
      </w:pPr>
      <w:r w:rsidRPr="002A30F5">
        <w:rPr>
          <w:rFonts w:ascii="GHEA Grapalat" w:hAnsi="GHEA Grapalat"/>
          <w:b/>
        </w:rPr>
        <w:t>3. Адрес, банковские реквизиты Компании</w:t>
      </w:r>
    </w:p>
    <w:p w:rsidR="000A214C" w:rsidRPr="002A30F5" w:rsidRDefault="000A214C" w:rsidP="000A214C">
      <w:pPr>
        <w:widowControl w:val="0"/>
        <w:jc w:val="both"/>
        <w:rPr>
          <w:rFonts w:ascii="GHEA Grapalat" w:hAnsi="GHEA Grapalat"/>
        </w:rPr>
      </w:pPr>
      <w:r w:rsidRPr="002A30F5">
        <w:rPr>
          <w:rFonts w:ascii="GHEA Grapalat" w:hAnsi="GHEA Grapalat"/>
        </w:rPr>
        <w:t>_______________________________________</w:t>
      </w:r>
    </w:p>
    <w:p w:rsidR="000A214C" w:rsidRPr="002A30F5" w:rsidRDefault="000A214C" w:rsidP="000A214C">
      <w:pPr>
        <w:widowControl w:val="0"/>
        <w:spacing w:after="160"/>
        <w:ind w:right="4250"/>
        <w:jc w:val="center"/>
        <w:rPr>
          <w:rFonts w:ascii="GHEA Grapalat" w:hAnsi="GHEA Grapalat"/>
          <w:vertAlign w:val="superscript"/>
        </w:rPr>
      </w:pPr>
      <w:r w:rsidRPr="002A30F5">
        <w:rPr>
          <w:rFonts w:ascii="GHEA Grapalat" w:hAnsi="GHEA Grapalat"/>
          <w:vertAlign w:val="superscript"/>
        </w:rPr>
        <w:t>наименование компании</w:t>
      </w:r>
    </w:p>
    <w:p w:rsidR="000A214C" w:rsidRPr="002A30F5" w:rsidRDefault="000A214C" w:rsidP="000A214C">
      <w:pPr>
        <w:widowControl w:val="0"/>
        <w:jc w:val="both"/>
        <w:rPr>
          <w:rFonts w:ascii="GHEA Grapalat" w:hAnsi="GHEA Grapalat"/>
        </w:rPr>
      </w:pPr>
      <w:r w:rsidRPr="002A30F5">
        <w:rPr>
          <w:rFonts w:ascii="GHEA Grapalat" w:hAnsi="GHEA Grapalat"/>
        </w:rPr>
        <w:t>_______________________________________</w:t>
      </w:r>
    </w:p>
    <w:p w:rsidR="000A214C" w:rsidRPr="002A30F5" w:rsidRDefault="000A214C" w:rsidP="000A214C">
      <w:pPr>
        <w:widowControl w:val="0"/>
        <w:spacing w:after="160"/>
        <w:ind w:right="4250"/>
        <w:jc w:val="center"/>
        <w:rPr>
          <w:rFonts w:ascii="GHEA Grapalat" w:hAnsi="GHEA Grapalat"/>
          <w:vertAlign w:val="superscript"/>
        </w:rPr>
      </w:pPr>
      <w:r w:rsidRPr="002A30F5">
        <w:rPr>
          <w:rFonts w:ascii="GHEA Grapalat" w:hAnsi="GHEA Grapalat"/>
          <w:vertAlign w:val="superscript"/>
        </w:rPr>
        <w:t>адрес компании</w:t>
      </w:r>
    </w:p>
    <w:p w:rsidR="000A214C" w:rsidRPr="002A30F5" w:rsidRDefault="000A214C" w:rsidP="000A214C">
      <w:pPr>
        <w:widowControl w:val="0"/>
        <w:jc w:val="both"/>
        <w:rPr>
          <w:rFonts w:ascii="GHEA Grapalat" w:hAnsi="GHEA Grapalat"/>
        </w:rPr>
      </w:pPr>
      <w:r w:rsidRPr="002A30F5">
        <w:rPr>
          <w:rFonts w:ascii="GHEA Grapalat" w:hAnsi="GHEA Grapalat"/>
        </w:rPr>
        <w:t>_______________________________________</w:t>
      </w:r>
    </w:p>
    <w:p w:rsidR="000A214C" w:rsidRPr="002A30F5" w:rsidRDefault="000A214C" w:rsidP="000A214C">
      <w:pPr>
        <w:widowControl w:val="0"/>
        <w:spacing w:after="160"/>
        <w:ind w:right="4250"/>
        <w:jc w:val="center"/>
        <w:rPr>
          <w:rFonts w:ascii="GHEA Grapalat" w:hAnsi="GHEA Grapalat"/>
          <w:vertAlign w:val="superscript"/>
        </w:rPr>
      </w:pPr>
      <w:r w:rsidRPr="002A30F5">
        <w:rPr>
          <w:rFonts w:ascii="GHEA Grapalat" w:hAnsi="GHEA Grapalat"/>
          <w:vertAlign w:val="superscript"/>
        </w:rPr>
        <w:t>наименование обслуживающего компанию банка</w:t>
      </w:r>
    </w:p>
    <w:p w:rsidR="000A214C" w:rsidRPr="002A30F5" w:rsidRDefault="000A214C" w:rsidP="000A214C">
      <w:pPr>
        <w:widowControl w:val="0"/>
        <w:jc w:val="both"/>
        <w:rPr>
          <w:rFonts w:ascii="GHEA Grapalat" w:hAnsi="GHEA Grapalat"/>
        </w:rPr>
      </w:pPr>
      <w:r w:rsidRPr="002A30F5">
        <w:rPr>
          <w:rFonts w:ascii="GHEA Grapalat" w:hAnsi="GHEA Grapalat"/>
        </w:rPr>
        <w:t>_______________________________________</w:t>
      </w:r>
    </w:p>
    <w:p w:rsidR="000A214C" w:rsidRPr="002A30F5" w:rsidRDefault="000A214C" w:rsidP="000A214C">
      <w:pPr>
        <w:widowControl w:val="0"/>
        <w:spacing w:after="160"/>
        <w:ind w:right="4250"/>
        <w:jc w:val="center"/>
        <w:rPr>
          <w:rFonts w:ascii="GHEA Grapalat" w:hAnsi="GHEA Grapalat"/>
          <w:vertAlign w:val="superscript"/>
        </w:rPr>
      </w:pPr>
      <w:r w:rsidRPr="002A30F5">
        <w:rPr>
          <w:rFonts w:ascii="GHEA Grapalat" w:hAnsi="GHEA Grapalat"/>
          <w:vertAlign w:val="superscript"/>
        </w:rPr>
        <w:t>номер банковского счета компании</w:t>
      </w:r>
    </w:p>
    <w:p w:rsidR="000A214C" w:rsidRPr="002A30F5" w:rsidRDefault="000A214C" w:rsidP="000A214C">
      <w:pPr>
        <w:widowControl w:val="0"/>
        <w:jc w:val="both"/>
        <w:rPr>
          <w:rFonts w:ascii="GHEA Grapalat" w:hAnsi="GHEA Grapalat"/>
        </w:rPr>
      </w:pPr>
      <w:r w:rsidRPr="002A30F5">
        <w:rPr>
          <w:rFonts w:ascii="GHEA Grapalat" w:hAnsi="GHEA Grapalat"/>
        </w:rPr>
        <w:t>_______________________________________</w:t>
      </w:r>
    </w:p>
    <w:p w:rsidR="000A214C" w:rsidRPr="002A30F5" w:rsidRDefault="000A214C" w:rsidP="000A214C">
      <w:pPr>
        <w:widowControl w:val="0"/>
        <w:spacing w:after="160"/>
        <w:ind w:right="4250"/>
        <w:jc w:val="center"/>
        <w:rPr>
          <w:rFonts w:ascii="GHEA Grapalat" w:hAnsi="GHEA Grapalat"/>
          <w:vertAlign w:val="superscript"/>
        </w:rPr>
      </w:pPr>
      <w:r w:rsidRPr="002A30F5">
        <w:rPr>
          <w:rFonts w:ascii="GHEA Grapalat" w:hAnsi="GHEA Grapalat"/>
          <w:vertAlign w:val="superscript"/>
        </w:rPr>
        <w:t>учетный номер налогоплательщика компании</w:t>
      </w:r>
    </w:p>
    <w:p w:rsidR="000A214C" w:rsidRPr="002A30F5" w:rsidRDefault="000A214C" w:rsidP="000A214C">
      <w:pPr>
        <w:widowControl w:val="0"/>
        <w:jc w:val="both"/>
        <w:rPr>
          <w:rFonts w:ascii="GHEA Grapalat" w:hAnsi="GHEA Grapalat"/>
        </w:rPr>
      </w:pPr>
      <w:r w:rsidRPr="002A30F5">
        <w:rPr>
          <w:rFonts w:ascii="GHEA Grapalat" w:hAnsi="GHEA Grapalat"/>
        </w:rPr>
        <w:t>_______________________________________</w:t>
      </w:r>
    </w:p>
    <w:p w:rsidR="000A214C" w:rsidRPr="002A30F5" w:rsidRDefault="000A214C" w:rsidP="00632AC2">
      <w:pPr>
        <w:widowControl w:val="0"/>
        <w:spacing w:after="160"/>
        <w:ind w:right="4250"/>
        <w:jc w:val="center"/>
        <w:rPr>
          <w:rFonts w:ascii="GHEA Grapalat" w:hAnsi="GHEA Grapalat"/>
        </w:rPr>
      </w:pPr>
      <w:r w:rsidRPr="002A30F5">
        <w:rPr>
          <w:rFonts w:ascii="GHEA Grapalat" w:hAnsi="GHEA Grapalat"/>
          <w:vertAlign w:val="superscript"/>
        </w:rPr>
        <w:t>имя, фамилия и подпись директора компании</w:t>
      </w:r>
    </w:p>
    <w:p w:rsidR="000A214C" w:rsidRPr="002A30F5" w:rsidRDefault="00632AC2" w:rsidP="00632AC2">
      <w:pPr>
        <w:widowControl w:val="0"/>
        <w:spacing w:after="160"/>
        <w:rPr>
          <w:rFonts w:ascii="GHEA Grapalat" w:hAnsi="GHEA Grapalat"/>
        </w:rPr>
      </w:pPr>
      <w:r w:rsidRPr="002A30F5">
        <w:rPr>
          <w:rFonts w:ascii="GHEA Grapalat" w:hAnsi="GHEA Grapalat"/>
        </w:rPr>
        <w:t xml:space="preserve">День/месяц/год                                                                                    </w:t>
      </w:r>
      <w:r w:rsidR="000A214C" w:rsidRPr="002A30F5">
        <w:rPr>
          <w:rFonts w:ascii="GHEA Grapalat" w:hAnsi="GHEA Grapalat"/>
        </w:rPr>
        <w:t>М. П.</w:t>
      </w:r>
    </w:p>
    <w:tbl>
      <w:tblPr>
        <w:tblpPr w:leftFromText="180" w:rightFromText="180" w:vertAnchor="page" w:horzAnchor="margin" w:tblpXSpec="center" w:tblpY="1003"/>
        <w:tblW w:w="10980" w:type="dxa"/>
        <w:tblLook w:val="0000"/>
      </w:tblPr>
      <w:tblGrid>
        <w:gridCol w:w="5616"/>
        <w:gridCol w:w="5364"/>
      </w:tblGrid>
      <w:tr w:rsidR="00B138F3" w:rsidRPr="002A30F5"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A30F5" w:rsidRDefault="00BE2572" w:rsidP="00DE2AE3">
            <w:pPr>
              <w:widowControl w:val="0"/>
              <w:tabs>
                <w:tab w:val="left" w:pos="3402"/>
              </w:tabs>
              <w:spacing w:after="160"/>
              <w:ind w:left="360"/>
              <w:rPr>
                <w:rFonts w:ascii="GHEA Grapalat" w:hAnsi="GHEA Grapalat" w:cs="Sylfaen"/>
                <w:b/>
                <w:bCs/>
                <w:lang w:val="en-US"/>
              </w:rPr>
            </w:pPr>
            <w:r w:rsidRPr="002A30F5">
              <w:rPr>
                <w:rFonts w:ascii="GHEA Grapalat" w:hAnsi="GHEA Grapalat"/>
                <w:b/>
                <w:lang w:val="en-US"/>
              </w:rPr>
              <w:lastRenderedPageBreak/>
              <w:t>1.</w:t>
            </w:r>
            <w:r w:rsidRPr="002A30F5">
              <w:rPr>
                <w:rFonts w:ascii="GHEA Grapalat" w:hAnsi="GHEA Grapalat"/>
                <w:b/>
                <w:lang w:val="en-US"/>
              </w:rPr>
              <w:tab/>
            </w:r>
            <w:r w:rsidRPr="002A30F5">
              <w:rPr>
                <w:rFonts w:ascii="GHEA Grapalat" w:hAnsi="GHEA Grapalat"/>
                <w:b/>
              </w:rPr>
              <w:t xml:space="preserve">ПЛАТЕЖНОЕ ТРЕБОВАНИЕ </w:t>
            </w:r>
            <w:r w:rsidRPr="002A30F5">
              <w:rPr>
                <w:rFonts w:ascii="GHEA Grapalat" w:hAnsi="GHEA Grapalat"/>
                <w:b/>
                <w:lang w:val="en-US"/>
              </w:rPr>
              <w:t>*</w:t>
            </w:r>
          </w:p>
        </w:tc>
      </w:tr>
      <w:tr w:rsidR="00B138F3" w:rsidRPr="002A30F5"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A30F5" w:rsidRDefault="00BE2572" w:rsidP="00DE2AE3">
            <w:pPr>
              <w:widowControl w:val="0"/>
              <w:tabs>
                <w:tab w:val="left" w:pos="855"/>
              </w:tabs>
              <w:spacing w:after="160"/>
              <w:ind w:left="360"/>
              <w:rPr>
                <w:rFonts w:ascii="GHEA Grapalat" w:hAnsi="GHEA Grapalat" w:cs="Sylfaen"/>
              </w:rPr>
            </w:pPr>
            <w:r w:rsidRPr="002A30F5">
              <w:rPr>
                <w:rFonts w:ascii="GHEA Grapalat" w:hAnsi="GHEA Grapalat"/>
              </w:rPr>
              <w:t>2.</w:t>
            </w:r>
            <w:r w:rsidRPr="002A30F5">
              <w:rPr>
                <w:rFonts w:ascii="GHEA Grapalat" w:hAnsi="GHEA Grapalat"/>
              </w:rPr>
              <w:tab/>
              <w:t xml:space="preserve">Номер </w:t>
            </w:r>
          </w:p>
        </w:tc>
      </w:tr>
      <w:tr w:rsidR="00B138F3" w:rsidRPr="002A30F5"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A30F5" w:rsidRDefault="00BE2572" w:rsidP="00DE2AE3">
            <w:pPr>
              <w:widowControl w:val="0"/>
              <w:tabs>
                <w:tab w:val="left" w:pos="3390"/>
              </w:tabs>
              <w:spacing w:after="160"/>
              <w:ind w:left="322"/>
              <w:rPr>
                <w:rFonts w:ascii="GHEA Grapalat" w:hAnsi="GHEA Grapalat" w:cs="Sylfaen"/>
              </w:rPr>
            </w:pPr>
            <w:r w:rsidRPr="002A30F5">
              <w:rPr>
                <w:rFonts w:ascii="GHEA Grapalat" w:hAnsi="GHEA Grapalat"/>
              </w:rPr>
              <w:t>3</w:t>
            </w:r>
            <w:r w:rsidRPr="002A30F5">
              <w:rPr>
                <w:rFonts w:ascii="GHEA Grapalat" w:hAnsi="GHEA Grapalat"/>
              </w:rPr>
              <w:tab/>
              <w:t>Дата представления: "___" ___ 20___г.</w:t>
            </w:r>
          </w:p>
        </w:tc>
      </w:tr>
      <w:tr w:rsidR="00B138F3" w:rsidRPr="002A30F5"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A30F5" w:rsidRDefault="00BE2572" w:rsidP="00DE2AE3">
            <w:pPr>
              <w:widowControl w:val="0"/>
              <w:tabs>
                <w:tab w:val="left" w:pos="855"/>
              </w:tabs>
              <w:spacing w:after="160"/>
              <w:ind w:left="360"/>
              <w:rPr>
                <w:rFonts w:ascii="GHEA Grapalat" w:hAnsi="GHEA Grapalat"/>
              </w:rPr>
            </w:pPr>
            <w:r w:rsidRPr="002A30F5">
              <w:rPr>
                <w:rFonts w:ascii="GHEA Grapalat" w:hAnsi="GHEA Grapalat"/>
              </w:rPr>
              <w:t>4.</w:t>
            </w:r>
            <w:r w:rsidRPr="002A30F5">
              <w:rPr>
                <w:rFonts w:ascii="GHEA Grapalat" w:hAnsi="GHEA Grapalat"/>
              </w:rPr>
              <w:tab/>
            </w:r>
            <w:proofErr w:type="gramStart"/>
            <w:r w:rsidRPr="002A30F5">
              <w:rPr>
                <w:rFonts w:ascii="GHEA Grapalat" w:hAnsi="GHEA Grapalat"/>
              </w:rPr>
              <w:t>Наименование, или имя, фамилия плательщика (Компания:</w:t>
            </w:r>
            <w:proofErr w:type="gramEnd"/>
          </w:p>
        </w:tc>
      </w:tr>
      <w:tr w:rsidR="00B138F3" w:rsidRPr="002A30F5"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A30F5" w:rsidRDefault="00BE2572" w:rsidP="00DE2AE3">
            <w:pPr>
              <w:widowControl w:val="0"/>
              <w:tabs>
                <w:tab w:val="left" w:pos="855"/>
              </w:tabs>
              <w:spacing w:after="160"/>
              <w:ind w:left="360"/>
              <w:rPr>
                <w:rFonts w:ascii="GHEA Grapalat" w:hAnsi="GHEA Grapalat"/>
              </w:rPr>
            </w:pPr>
            <w:r w:rsidRPr="002A30F5">
              <w:rPr>
                <w:rFonts w:ascii="GHEA Grapalat" w:hAnsi="GHEA Grapalat"/>
              </w:rPr>
              <w:t>5.</w:t>
            </w:r>
            <w:r w:rsidRPr="002A30F5">
              <w:rPr>
                <w:rFonts w:ascii="GHEA Grapalat" w:hAnsi="GHEA Grapalat"/>
              </w:rPr>
              <w:tab/>
              <w:t>Обслуживающая плательщика Финансовая организация (банк):</w:t>
            </w:r>
          </w:p>
        </w:tc>
      </w:tr>
      <w:tr w:rsidR="00B138F3" w:rsidRPr="002A30F5"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A30F5" w:rsidRDefault="00BE2572" w:rsidP="00DE2AE3">
            <w:pPr>
              <w:widowControl w:val="0"/>
              <w:tabs>
                <w:tab w:val="left" w:pos="855"/>
              </w:tabs>
              <w:spacing w:after="160"/>
              <w:ind w:left="360"/>
              <w:rPr>
                <w:rFonts w:ascii="GHEA Grapalat" w:hAnsi="GHEA Grapalat"/>
              </w:rPr>
            </w:pPr>
            <w:r w:rsidRPr="002A30F5">
              <w:rPr>
                <w:rFonts w:ascii="GHEA Grapalat" w:hAnsi="GHEA Grapalat"/>
              </w:rPr>
              <w:t>6.</w:t>
            </w:r>
            <w:r w:rsidRPr="002A30F5">
              <w:rPr>
                <w:rFonts w:ascii="GHEA Grapalat" w:hAnsi="GHEA Grapalat"/>
              </w:rPr>
              <w:tab/>
              <w:t>Номер счета плательщика:</w:t>
            </w:r>
          </w:p>
        </w:tc>
      </w:tr>
      <w:tr w:rsidR="00B138F3" w:rsidRPr="002A30F5"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A30F5" w:rsidRDefault="00BE2572" w:rsidP="00DE2AE3">
            <w:pPr>
              <w:widowControl w:val="0"/>
              <w:tabs>
                <w:tab w:val="left" w:pos="855"/>
              </w:tabs>
              <w:spacing w:after="160"/>
              <w:ind w:left="360"/>
              <w:rPr>
                <w:rFonts w:ascii="GHEA Grapalat" w:hAnsi="GHEA Grapalat"/>
              </w:rPr>
            </w:pPr>
            <w:r w:rsidRPr="002A30F5">
              <w:rPr>
                <w:rFonts w:ascii="GHEA Grapalat" w:hAnsi="GHEA Grapalat"/>
              </w:rPr>
              <w:t>7.</w:t>
            </w:r>
            <w:r w:rsidRPr="002A30F5">
              <w:rPr>
                <w:rFonts w:ascii="GHEA Grapalat" w:hAnsi="GHEA Grapalat"/>
              </w:rPr>
              <w:tab/>
              <w:t>УНН плательщика:</w:t>
            </w:r>
          </w:p>
        </w:tc>
      </w:tr>
      <w:tr w:rsidR="00B138F3" w:rsidRPr="002A30F5"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A30F5" w:rsidRDefault="00BE2572" w:rsidP="00DE2AE3">
            <w:pPr>
              <w:widowControl w:val="0"/>
              <w:tabs>
                <w:tab w:val="left" w:pos="855"/>
              </w:tabs>
              <w:spacing w:after="160"/>
              <w:ind w:left="360"/>
              <w:rPr>
                <w:rFonts w:ascii="GHEA Grapalat" w:hAnsi="GHEA Grapalat"/>
              </w:rPr>
            </w:pPr>
            <w:r w:rsidRPr="002A30F5">
              <w:rPr>
                <w:rFonts w:ascii="GHEA Grapalat" w:hAnsi="GHEA Grapalat"/>
              </w:rPr>
              <w:t>8.</w:t>
            </w:r>
            <w:r w:rsidRPr="002A30F5">
              <w:rPr>
                <w:rFonts w:ascii="GHEA Grapalat" w:hAnsi="GHEA Grapalat"/>
              </w:rPr>
              <w:tab/>
              <w:t>НЗОУ плательщика:</w:t>
            </w:r>
          </w:p>
        </w:tc>
      </w:tr>
      <w:tr w:rsidR="00B138F3" w:rsidRPr="002A30F5"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A30F5" w:rsidRDefault="00BE2572" w:rsidP="00DE2AE3">
            <w:pPr>
              <w:widowControl w:val="0"/>
              <w:tabs>
                <w:tab w:val="left" w:pos="855"/>
              </w:tabs>
              <w:spacing w:after="160"/>
              <w:ind w:left="360"/>
              <w:rPr>
                <w:rFonts w:ascii="GHEA Grapalat" w:hAnsi="GHEA Grapalat"/>
              </w:rPr>
            </w:pPr>
            <w:r w:rsidRPr="002A30F5">
              <w:rPr>
                <w:rFonts w:ascii="GHEA Grapalat" w:hAnsi="GHEA Grapalat"/>
              </w:rPr>
              <w:t>9.</w:t>
            </w:r>
            <w:r w:rsidRPr="002A30F5">
              <w:rPr>
                <w:rFonts w:ascii="GHEA Grapalat" w:hAnsi="GHEA Grapalat"/>
              </w:rPr>
              <w:tab/>
              <w:t>Наименование, или имя, фамилия бенефициара:</w:t>
            </w:r>
          </w:p>
        </w:tc>
      </w:tr>
      <w:tr w:rsidR="00B138F3" w:rsidRPr="002A30F5"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A30F5" w:rsidRDefault="00BE2572" w:rsidP="00DE2AE3">
            <w:pPr>
              <w:widowControl w:val="0"/>
              <w:tabs>
                <w:tab w:val="left" w:pos="855"/>
              </w:tabs>
              <w:spacing w:after="160"/>
              <w:ind w:left="360"/>
              <w:rPr>
                <w:rFonts w:ascii="GHEA Grapalat" w:hAnsi="GHEA Grapalat"/>
              </w:rPr>
            </w:pPr>
            <w:r w:rsidRPr="002A30F5">
              <w:rPr>
                <w:rFonts w:ascii="GHEA Grapalat" w:hAnsi="GHEA Grapalat"/>
              </w:rPr>
              <w:t>10.</w:t>
            </w:r>
            <w:r w:rsidRPr="002A30F5">
              <w:rPr>
                <w:rFonts w:ascii="GHEA Grapalat" w:hAnsi="GHEA Grapalat"/>
              </w:rPr>
              <w:tab/>
              <w:t>НЗОУ бенефициара (не заполняется)</w:t>
            </w:r>
          </w:p>
        </w:tc>
      </w:tr>
      <w:tr w:rsidR="00B138F3" w:rsidRPr="002A30F5"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A30F5" w:rsidRDefault="00BE2572" w:rsidP="002A30F5">
            <w:pPr>
              <w:widowControl w:val="0"/>
              <w:tabs>
                <w:tab w:val="left" w:pos="855"/>
              </w:tabs>
              <w:spacing w:after="160"/>
              <w:ind w:left="360"/>
              <w:rPr>
                <w:rFonts w:ascii="GHEA Grapalat" w:hAnsi="GHEA Grapalat"/>
                <w:lang w:val="en-US"/>
              </w:rPr>
            </w:pPr>
            <w:r w:rsidRPr="002A30F5">
              <w:rPr>
                <w:rFonts w:ascii="GHEA Grapalat" w:hAnsi="GHEA Grapalat"/>
              </w:rPr>
              <w:t>11.</w:t>
            </w:r>
            <w:r w:rsidRPr="002A30F5">
              <w:rPr>
                <w:rFonts w:ascii="GHEA Grapalat" w:hAnsi="GHEA Grapalat"/>
              </w:rPr>
              <w:tab/>
            </w:r>
            <w:proofErr w:type="spellStart"/>
            <w:r w:rsidRPr="002A30F5">
              <w:rPr>
                <w:rFonts w:ascii="GHEA Grapalat" w:hAnsi="GHEA Grapalat"/>
              </w:rPr>
              <w:t>УНН</w:t>
            </w:r>
            <w:proofErr w:type="spellEnd"/>
            <w:r w:rsidRPr="002A30F5">
              <w:rPr>
                <w:rFonts w:ascii="GHEA Grapalat" w:hAnsi="GHEA Grapalat"/>
              </w:rPr>
              <w:t xml:space="preserve"> бенефициара:</w:t>
            </w:r>
            <w:r w:rsidR="00FD0E2F" w:rsidRPr="002A30F5">
              <w:rPr>
                <w:rFonts w:ascii="GHEA Grapalat" w:hAnsi="GHEA Grapalat" w:cs="Arial"/>
                <w:sz w:val="20"/>
                <w:szCs w:val="20"/>
              </w:rPr>
              <w:t xml:space="preserve"> </w:t>
            </w:r>
            <w:r w:rsidR="002A30F5">
              <w:rPr>
                <w:rFonts w:ascii="Sylfaen" w:hAnsi="Sylfaen"/>
                <w:lang w:val="en-US"/>
              </w:rPr>
              <w:t>04111684</w:t>
            </w:r>
          </w:p>
        </w:tc>
      </w:tr>
      <w:tr w:rsidR="00B138F3" w:rsidRPr="002A30F5"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A30F5" w:rsidRDefault="00BE2572" w:rsidP="00E94078">
            <w:pPr>
              <w:widowControl w:val="0"/>
              <w:tabs>
                <w:tab w:val="left" w:pos="855"/>
              </w:tabs>
              <w:spacing w:after="160"/>
              <w:ind w:left="360"/>
              <w:rPr>
                <w:rFonts w:ascii="GHEA Grapalat" w:hAnsi="GHEA Grapalat"/>
              </w:rPr>
            </w:pPr>
            <w:r w:rsidRPr="002A30F5">
              <w:rPr>
                <w:rFonts w:ascii="GHEA Grapalat" w:hAnsi="GHEA Grapalat"/>
              </w:rPr>
              <w:t>12.</w:t>
            </w:r>
            <w:r w:rsidRPr="002A30F5">
              <w:rPr>
                <w:rFonts w:ascii="GHEA Grapalat" w:hAnsi="GHEA Grapalat"/>
              </w:rPr>
              <w:tab/>
              <w:t>Обслуживающая бенефициара Финансовая организация (банк):</w:t>
            </w:r>
            <w:r w:rsidR="00FD0E2F" w:rsidRPr="002A30F5">
              <w:t xml:space="preserve"> </w:t>
            </w:r>
            <w:proofErr w:type="spellStart"/>
            <w:r w:rsidR="00FD0E2F" w:rsidRPr="002A30F5">
              <w:rPr>
                <w:b/>
              </w:rPr>
              <w:t>А</w:t>
            </w:r>
            <w:r w:rsidR="00E94078" w:rsidRPr="002A30F5">
              <w:rPr>
                <w:b/>
              </w:rPr>
              <w:t>кба</w:t>
            </w:r>
            <w:proofErr w:type="spellEnd"/>
            <w:r w:rsidR="00FD0E2F" w:rsidRPr="002A30F5">
              <w:rPr>
                <w:rFonts w:ascii="GHEA Grapalat" w:hAnsi="GHEA Grapalat"/>
              </w:rPr>
              <w:t xml:space="preserve"> </w:t>
            </w:r>
            <w:r w:rsidR="00FD0E2F" w:rsidRPr="002A30F5">
              <w:rPr>
                <w:rFonts w:ascii="GHEA Grapalat" w:hAnsi="GHEA Grapalat"/>
                <w:b/>
              </w:rPr>
              <w:t>банк</w:t>
            </w:r>
          </w:p>
        </w:tc>
      </w:tr>
      <w:tr w:rsidR="00B138F3" w:rsidRPr="002A30F5"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A30F5" w:rsidRDefault="00BE2572" w:rsidP="002A30F5">
            <w:pPr>
              <w:widowControl w:val="0"/>
              <w:tabs>
                <w:tab w:val="left" w:pos="855"/>
              </w:tabs>
              <w:spacing w:after="160"/>
              <w:ind w:left="360"/>
              <w:rPr>
                <w:rFonts w:ascii="GHEA Grapalat" w:hAnsi="GHEA Grapalat"/>
                <w:lang w:val="en-US"/>
              </w:rPr>
            </w:pPr>
            <w:r w:rsidRPr="002A30F5">
              <w:rPr>
                <w:rFonts w:ascii="GHEA Grapalat" w:hAnsi="GHEA Grapalat"/>
              </w:rPr>
              <w:t>13.</w:t>
            </w:r>
            <w:r w:rsidRPr="002A30F5">
              <w:rPr>
                <w:rFonts w:ascii="GHEA Grapalat" w:hAnsi="GHEA Grapalat"/>
              </w:rPr>
              <w:tab/>
              <w:t>Номер счета бенефициара (</w:t>
            </w:r>
            <w:proofErr w:type="spellStart"/>
            <w:r w:rsidRPr="002A30F5">
              <w:rPr>
                <w:rFonts w:ascii="GHEA Grapalat" w:hAnsi="GHEA Grapalat"/>
              </w:rPr>
              <w:t>сч.№</w:t>
            </w:r>
            <w:proofErr w:type="spellEnd"/>
            <w:r w:rsidRPr="002A30F5">
              <w:rPr>
                <w:rFonts w:ascii="GHEA Grapalat" w:hAnsi="GHEA Grapalat"/>
              </w:rPr>
              <w:t>)</w:t>
            </w:r>
            <w:r w:rsidR="00FD0E2F" w:rsidRPr="002A30F5">
              <w:rPr>
                <w:rFonts w:ascii="GHEA Grapalat" w:hAnsi="GHEA Grapalat"/>
              </w:rPr>
              <w:t xml:space="preserve"> </w:t>
            </w:r>
            <w:r w:rsidR="002A30F5">
              <w:rPr>
                <w:rFonts w:ascii="Sylfaen" w:hAnsi="Sylfaen"/>
                <w:lang w:val="en-US"/>
              </w:rPr>
              <w:t>220121660066000</w:t>
            </w:r>
          </w:p>
        </w:tc>
      </w:tr>
      <w:tr w:rsidR="00B138F3" w:rsidRPr="002A30F5"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A30F5" w:rsidRDefault="00BE2572" w:rsidP="00FD0E2F">
            <w:pPr>
              <w:widowControl w:val="0"/>
              <w:tabs>
                <w:tab w:val="left" w:pos="855"/>
              </w:tabs>
              <w:spacing w:after="160"/>
              <w:ind w:left="360"/>
              <w:rPr>
                <w:rFonts w:ascii="GHEA Grapalat" w:hAnsi="GHEA Grapalat"/>
              </w:rPr>
            </w:pPr>
            <w:r w:rsidRPr="002A30F5">
              <w:rPr>
                <w:rFonts w:ascii="GHEA Grapalat" w:hAnsi="GHEA Grapalat"/>
              </w:rPr>
              <w:t>14.</w:t>
            </w:r>
            <w:r w:rsidRPr="002A30F5">
              <w:rPr>
                <w:rFonts w:ascii="GHEA Grapalat" w:hAnsi="GHEA Grapalat"/>
              </w:rPr>
              <w:tab/>
              <w:t>Сумма (цифрами и прописью):</w:t>
            </w:r>
            <w:r w:rsidR="00FD0E2F" w:rsidRPr="002A30F5">
              <w:rPr>
                <w:rFonts w:ascii="GHEA Grapalat" w:hAnsi="GHEA Grapalat"/>
              </w:rPr>
              <w:t xml:space="preserve"> </w:t>
            </w:r>
          </w:p>
        </w:tc>
      </w:tr>
      <w:tr w:rsidR="00B138F3" w:rsidRPr="002A30F5"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A30F5" w:rsidRDefault="00BE2572" w:rsidP="00DE2AE3">
            <w:pPr>
              <w:widowControl w:val="0"/>
              <w:tabs>
                <w:tab w:val="left" w:pos="855"/>
              </w:tabs>
              <w:spacing w:after="160"/>
              <w:ind w:left="360"/>
              <w:rPr>
                <w:rFonts w:ascii="GHEA Grapalat" w:hAnsi="GHEA Grapalat"/>
              </w:rPr>
            </w:pPr>
            <w:r w:rsidRPr="002A30F5">
              <w:rPr>
                <w:rFonts w:ascii="GHEA Grapalat" w:hAnsi="GHEA Grapalat"/>
              </w:rPr>
              <w:t>15.</w:t>
            </w:r>
            <w:r w:rsidRPr="002A30F5">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2A30F5"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A30F5" w:rsidRDefault="00BE2572" w:rsidP="00DE2AE3">
            <w:pPr>
              <w:widowControl w:val="0"/>
              <w:tabs>
                <w:tab w:val="left" w:pos="855"/>
              </w:tabs>
              <w:spacing w:after="160"/>
              <w:ind w:left="360"/>
              <w:rPr>
                <w:rFonts w:ascii="GHEA Grapalat" w:hAnsi="GHEA Grapalat"/>
              </w:rPr>
            </w:pPr>
            <w:r w:rsidRPr="002A30F5">
              <w:rPr>
                <w:rFonts w:ascii="GHEA Grapalat" w:hAnsi="GHEA Grapalat"/>
              </w:rPr>
              <w:t>16.</w:t>
            </w:r>
            <w:r w:rsidRPr="002A30F5">
              <w:rPr>
                <w:rFonts w:ascii="GHEA Grapalat" w:hAnsi="GHEA Grapalat"/>
              </w:rPr>
              <w:tab/>
              <w:t>Валюта (прописью и по коду):</w:t>
            </w:r>
          </w:p>
        </w:tc>
      </w:tr>
      <w:tr w:rsidR="00B138F3" w:rsidRPr="002A30F5"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A30F5" w:rsidRDefault="00BE2572" w:rsidP="00DE2AE3">
            <w:pPr>
              <w:widowControl w:val="0"/>
              <w:tabs>
                <w:tab w:val="left" w:pos="855"/>
              </w:tabs>
              <w:spacing w:after="160"/>
              <w:ind w:left="360"/>
              <w:rPr>
                <w:rFonts w:ascii="GHEA Grapalat" w:hAnsi="GHEA Grapalat"/>
              </w:rPr>
            </w:pPr>
            <w:r w:rsidRPr="002A30F5">
              <w:rPr>
                <w:rFonts w:ascii="GHEA Grapalat" w:hAnsi="GHEA Grapalat"/>
              </w:rPr>
              <w:t>17.</w:t>
            </w:r>
            <w:r w:rsidRPr="002A30F5">
              <w:rPr>
                <w:rFonts w:ascii="GHEA Grapalat" w:hAnsi="GHEA Grapalat"/>
              </w:rPr>
              <w:tab/>
              <w:t>Цель сделки (уплаты): (для обеспечения исполнения договора)</w:t>
            </w:r>
          </w:p>
        </w:tc>
      </w:tr>
      <w:tr w:rsidR="00B138F3" w:rsidRPr="002A30F5"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2A30F5" w:rsidRDefault="00BE2572" w:rsidP="00DE2AE3">
            <w:pPr>
              <w:widowControl w:val="0"/>
              <w:tabs>
                <w:tab w:val="left" w:pos="855"/>
              </w:tabs>
              <w:spacing w:after="160"/>
              <w:ind w:left="360"/>
              <w:rPr>
                <w:rFonts w:ascii="GHEA Grapalat" w:hAnsi="GHEA Grapalat"/>
              </w:rPr>
            </w:pPr>
            <w:r w:rsidRPr="002A30F5">
              <w:rPr>
                <w:rFonts w:ascii="GHEA Grapalat" w:hAnsi="GHEA Grapalat"/>
              </w:rPr>
              <w:t>18.</w:t>
            </w:r>
            <w:r w:rsidRPr="002A30F5">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2A30F5"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A30F5" w:rsidRDefault="00BE2572" w:rsidP="00DE2AE3">
            <w:pPr>
              <w:widowControl w:val="0"/>
              <w:tabs>
                <w:tab w:val="left" w:pos="855"/>
              </w:tabs>
              <w:spacing w:after="160"/>
              <w:ind w:left="360"/>
              <w:rPr>
                <w:rFonts w:ascii="GHEA Grapalat" w:hAnsi="GHEA Grapalat"/>
              </w:rPr>
            </w:pPr>
            <w:r w:rsidRPr="002A30F5">
              <w:rPr>
                <w:rFonts w:ascii="GHEA Grapalat" w:hAnsi="GHEA Grapalat"/>
              </w:rPr>
              <w:t>19.</w:t>
            </w:r>
            <w:r w:rsidRPr="002A30F5">
              <w:rPr>
                <w:rFonts w:ascii="GHEA Grapalat" w:hAnsi="GHEA Grapalat"/>
                <w:lang w:val="en-US"/>
              </w:rPr>
              <w:tab/>
            </w:r>
            <w:r w:rsidRPr="002A30F5">
              <w:rPr>
                <w:rFonts w:ascii="GHEA Grapalat" w:hAnsi="GHEA Grapalat"/>
              </w:rPr>
              <w:t>Условия оплаты: &lt;акцептованный платеж&gt;</w:t>
            </w:r>
          </w:p>
        </w:tc>
      </w:tr>
      <w:tr w:rsidR="00B138F3" w:rsidRPr="002A30F5"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A30F5" w:rsidRDefault="00BE2572" w:rsidP="00DE2AE3">
            <w:pPr>
              <w:widowControl w:val="0"/>
              <w:tabs>
                <w:tab w:val="left" w:pos="855"/>
              </w:tabs>
              <w:spacing w:after="160"/>
              <w:ind w:left="360"/>
              <w:rPr>
                <w:rFonts w:ascii="GHEA Grapalat" w:hAnsi="GHEA Grapalat"/>
                <w:lang w:val="en-US"/>
              </w:rPr>
            </w:pPr>
            <w:r w:rsidRPr="002A30F5">
              <w:rPr>
                <w:rFonts w:ascii="GHEA Grapalat" w:hAnsi="GHEA Grapalat"/>
              </w:rPr>
              <w:t>20.</w:t>
            </w:r>
            <w:r w:rsidRPr="002A30F5">
              <w:rPr>
                <w:rFonts w:ascii="GHEA Grapalat" w:hAnsi="GHEA Grapalat"/>
                <w:lang w:val="en-US"/>
              </w:rPr>
              <w:tab/>
            </w:r>
            <w:r w:rsidRPr="002A30F5">
              <w:rPr>
                <w:rFonts w:ascii="GHEA Grapalat" w:hAnsi="GHEA Grapalat"/>
              </w:rPr>
              <w:t>Количество прилагаемых страниц: --- страниц</w:t>
            </w:r>
          </w:p>
        </w:tc>
      </w:tr>
      <w:tr w:rsidR="00B138F3" w:rsidRPr="002A30F5"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2A30F5" w:rsidRDefault="00BE2572" w:rsidP="00DE2AE3">
            <w:pPr>
              <w:widowControl w:val="0"/>
              <w:tabs>
                <w:tab w:val="left" w:pos="851"/>
              </w:tabs>
              <w:spacing w:after="160"/>
              <w:rPr>
                <w:rFonts w:ascii="GHEA Grapalat" w:hAnsi="GHEA Grapalat" w:cs="Sylfaen"/>
              </w:rPr>
            </w:pPr>
            <w:r w:rsidRPr="002A30F5">
              <w:rPr>
                <w:rFonts w:ascii="GHEA Grapalat" w:hAnsi="GHEA Grapalat"/>
              </w:rPr>
              <w:t>22.а.</w:t>
            </w:r>
            <w:r w:rsidRPr="002A30F5">
              <w:rPr>
                <w:rFonts w:ascii="GHEA Grapalat" w:hAnsi="GHEA Grapalat"/>
              </w:rPr>
              <w:tab/>
              <w:t>Подписи бенефициара</w:t>
            </w:r>
          </w:p>
          <w:p w:rsidR="00BE2572" w:rsidRPr="002A30F5" w:rsidRDefault="00BE2572" w:rsidP="00DE2AE3">
            <w:pPr>
              <w:widowControl w:val="0"/>
              <w:spacing w:after="160"/>
              <w:rPr>
                <w:rFonts w:ascii="GHEA Grapalat" w:hAnsi="GHEA Grapalat" w:cs="Sylfaen"/>
              </w:rPr>
            </w:pPr>
          </w:p>
          <w:p w:rsidR="00BE2572" w:rsidRPr="002A30F5" w:rsidRDefault="00BE2572" w:rsidP="00DE2AE3">
            <w:pPr>
              <w:widowControl w:val="0"/>
              <w:spacing w:after="160"/>
              <w:jc w:val="right"/>
              <w:rPr>
                <w:rFonts w:ascii="GHEA Grapalat" w:hAnsi="GHEA Grapalat" w:cs="Tahoma"/>
              </w:rPr>
            </w:pPr>
            <w:r w:rsidRPr="002A30F5">
              <w:rPr>
                <w:rFonts w:ascii="GHEA Grapalat" w:hAnsi="GHEA Grapalat"/>
              </w:rPr>
              <w:t>/____________________/</w:t>
            </w:r>
          </w:p>
          <w:p w:rsidR="00BE2572" w:rsidRPr="002A30F5" w:rsidRDefault="00BE2572" w:rsidP="00DE2AE3">
            <w:pPr>
              <w:widowControl w:val="0"/>
              <w:spacing w:after="160"/>
              <w:rPr>
                <w:rFonts w:ascii="GHEA Grapalat" w:hAnsi="GHEA Grapalat" w:cs="Sylfaen"/>
              </w:rPr>
            </w:pPr>
          </w:p>
          <w:p w:rsidR="00BE2572" w:rsidRPr="002A30F5" w:rsidRDefault="00BE2572" w:rsidP="00DE2AE3">
            <w:pPr>
              <w:widowControl w:val="0"/>
              <w:spacing w:after="160"/>
              <w:jc w:val="right"/>
              <w:rPr>
                <w:rFonts w:ascii="GHEA Grapalat" w:hAnsi="GHEA Grapalat" w:cs="Sylfaen"/>
              </w:rPr>
            </w:pPr>
            <w:r w:rsidRPr="002A30F5">
              <w:rPr>
                <w:rFonts w:ascii="GHEA Grapalat" w:hAnsi="GHEA Grapalat"/>
              </w:rPr>
              <w:t>/____________________/</w:t>
            </w:r>
          </w:p>
          <w:p w:rsidR="00BE2572" w:rsidRPr="002A30F5" w:rsidRDefault="00BE2572" w:rsidP="00DE2AE3">
            <w:pPr>
              <w:widowControl w:val="0"/>
              <w:spacing w:after="160"/>
              <w:rPr>
                <w:rFonts w:ascii="GHEA Grapalat" w:hAnsi="GHEA Grapalat" w:cs="Sylfaen"/>
              </w:rPr>
            </w:pPr>
          </w:p>
          <w:p w:rsidR="00BE2572" w:rsidRPr="002A30F5" w:rsidRDefault="00BE2572" w:rsidP="00DE2AE3">
            <w:pPr>
              <w:widowControl w:val="0"/>
              <w:tabs>
                <w:tab w:val="left" w:pos="4545"/>
              </w:tabs>
              <w:spacing w:after="160"/>
              <w:rPr>
                <w:rFonts w:ascii="GHEA Grapalat" w:hAnsi="GHEA Grapalat" w:cs="Sylfaen"/>
              </w:rPr>
            </w:pPr>
            <w:r w:rsidRPr="002A30F5">
              <w:rPr>
                <w:rFonts w:ascii="GHEA Grapalat" w:hAnsi="GHEA Grapalat"/>
              </w:rPr>
              <w:t>22.б.</w:t>
            </w:r>
            <w:r w:rsidRPr="002A30F5">
              <w:rPr>
                <w:rFonts w:ascii="GHEA Grapalat" w:hAnsi="GHEA Grapalat"/>
              </w:rPr>
              <w:tab/>
              <w:t>М. П.</w:t>
            </w:r>
          </w:p>
          <w:p w:rsidR="00BE2572" w:rsidRPr="002A30F5"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2A30F5" w:rsidRDefault="00BE2572" w:rsidP="00DE2AE3">
            <w:pPr>
              <w:widowControl w:val="0"/>
              <w:tabs>
                <w:tab w:val="left" w:pos="905"/>
              </w:tabs>
              <w:spacing w:after="160"/>
              <w:rPr>
                <w:rFonts w:ascii="GHEA Grapalat" w:hAnsi="GHEA Grapalat" w:cs="Sylfaen"/>
              </w:rPr>
            </w:pPr>
            <w:r w:rsidRPr="002A30F5">
              <w:rPr>
                <w:rFonts w:ascii="GHEA Grapalat" w:hAnsi="GHEA Grapalat"/>
              </w:rPr>
              <w:lastRenderedPageBreak/>
              <w:t>21.а.</w:t>
            </w:r>
            <w:r w:rsidRPr="002A30F5">
              <w:rPr>
                <w:rFonts w:ascii="GHEA Grapalat" w:hAnsi="GHEA Grapalat"/>
              </w:rPr>
              <w:tab/>
            </w:r>
            <w:r w:rsidRPr="002A30F5">
              <w:rPr>
                <w:rFonts w:ascii="Courier New" w:hAnsi="Courier New"/>
              </w:rPr>
              <w:t> </w:t>
            </w:r>
            <w:r w:rsidRPr="002A30F5">
              <w:rPr>
                <w:rFonts w:ascii="GHEA Grapalat" w:hAnsi="GHEA Grapalat"/>
              </w:rPr>
              <w:t>Подписи плательщика:</w:t>
            </w:r>
          </w:p>
          <w:p w:rsidR="00BE2572" w:rsidRPr="002A30F5" w:rsidRDefault="00BE2572" w:rsidP="00DE2AE3">
            <w:pPr>
              <w:widowControl w:val="0"/>
              <w:spacing w:after="160"/>
              <w:rPr>
                <w:rFonts w:ascii="GHEA Grapalat" w:hAnsi="GHEA Grapalat" w:cs="Sylfaen"/>
              </w:rPr>
            </w:pPr>
          </w:p>
          <w:p w:rsidR="00BE2572" w:rsidRPr="002A30F5" w:rsidRDefault="00BE2572" w:rsidP="00DE2AE3">
            <w:pPr>
              <w:widowControl w:val="0"/>
              <w:spacing w:after="160"/>
              <w:jc w:val="right"/>
              <w:rPr>
                <w:rFonts w:ascii="GHEA Grapalat" w:hAnsi="GHEA Grapalat" w:cs="Sylfaen"/>
              </w:rPr>
            </w:pPr>
            <w:r w:rsidRPr="002A30F5">
              <w:rPr>
                <w:rFonts w:ascii="GHEA Grapalat" w:hAnsi="GHEA Grapalat"/>
              </w:rPr>
              <w:t>/____________________/</w:t>
            </w:r>
          </w:p>
          <w:p w:rsidR="00BE2572" w:rsidRPr="002A30F5" w:rsidRDefault="00BE2572" w:rsidP="00DE2AE3">
            <w:pPr>
              <w:widowControl w:val="0"/>
              <w:spacing w:after="160"/>
              <w:jc w:val="right"/>
              <w:rPr>
                <w:rFonts w:ascii="GHEA Grapalat" w:hAnsi="GHEA Grapalat" w:cs="Tahoma"/>
              </w:rPr>
            </w:pPr>
          </w:p>
          <w:p w:rsidR="00BE2572" w:rsidRPr="002A30F5" w:rsidRDefault="00BE2572" w:rsidP="00DE2AE3">
            <w:pPr>
              <w:widowControl w:val="0"/>
              <w:spacing w:after="160"/>
              <w:jc w:val="right"/>
              <w:rPr>
                <w:rFonts w:ascii="GHEA Grapalat" w:hAnsi="GHEA Grapalat" w:cs="Sylfaen"/>
              </w:rPr>
            </w:pPr>
            <w:r w:rsidRPr="002A30F5">
              <w:rPr>
                <w:rFonts w:ascii="GHEA Grapalat" w:hAnsi="GHEA Grapalat"/>
              </w:rPr>
              <w:t>/____________________/</w:t>
            </w:r>
          </w:p>
          <w:p w:rsidR="00BE2572" w:rsidRPr="002A30F5" w:rsidRDefault="00BE2572" w:rsidP="00DE2AE3">
            <w:pPr>
              <w:widowControl w:val="0"/>
              <w:spacing w:after="160"/>
              <w:rPr>
                <w:rFonts w:ascii="GHEA Grapalat" w:hAnsi="GHEA Grapalat" w:cs="Sylfaen"/>
              </w:rPr>
            </w:pPr>
          </w:p>
          <w:p w:rsidR="00BE2572" w:rsidRPr="002A30F5" w:rsidRDefault="00BE2572" w:rsidP="00DE2AE3">
            <w:pPr>
              <w:widowControl w:val="0"/>
              <w:tabs>
                <w:tab w:val="left" w:pos="4539"/>
              </w:tabs>
              <w:spacing w:after="160"/>
              <w:rPr>
                <w:rFonts w:ascii="GHEA Grapalat" w:hAnsi="GHEA Grapalat" w:cs="Sylfaen"/>
              </w:rPr>
            </w:pPr>
            <w:r w:rsidRPr="002A30F5">
              <w:rPr>
                <w:rFonts w:ascii="GHEA Grapalat" w:hAnsi="GHEA Grapalat"/>
              </w:rPr>
              <w:t>21.б.</w:t>
            </w:r>
            <w:r w:rsidRPr="002A30F5">
              <w:rPr>
                <w:rFonts w:ascii="GHEA Grapalat" w:hAnsi="GHEA Grapalat"/>
              </w:rPr>
              <w:tab/>
              <w:t>М. П.</w:t>
            </w:r>
          </w:p>
        </w:tc>
      </w:tr>
      <w:tr w:rsidR="00B138F3" w:rsidRPr="002A30F5"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2A30F5" w:rsidRDefault="00BE2572" w:rsidP="00DE2AE3">
            <w:pPr>
              <w:widowControl w:val="0"/>
              <w:spacing w:after="160"/>
              <w:rPr>
                <w:rFonts w:ascii="GHEA Grapalat" w:hAnsi="GHEA Grapalat" w:cs="Tahoma"/>
              </w:rPr>
            </w:pPr>
            <w:r w:rsidRPr="002A30F5">
              <w:rPr>
                <w:rFonts w:ascii="GHEA Grapalat" w:hAnsi="GHEA Grapalat"/>
              </w:rPr>
              <w:lastRenderedPageBreak/>
              <w:t>24.а.</w:t>
            </w:r>
            <w:r w:rsidRPr="002A30F5">
              <w:rPr>
                <w:rFonts w:ascii="GHEA Grapalat" w:hAnsi="GHEA Grapalat"/>
              </w:rPr>
              <w:tab/>
              <w:t xml:space="preserve"> Обслуживающая бенефициара финансовая организация </w:t>
            </w:r>
          </w:p>
          <w:p w:rsidR="00BE2572" w:rsidRPr="002A30F5" w:rsidRDefault="00BE2572" w:rsidP="00DE2AE3">
            <w:pPr>
              <w:widowControl w:val="0"/>
              <w:spacing w:after="160"/>
              <w:rPr>
                <w:rFonts w:ascii="GHEA Grapalat" w:hAnsi="GHEA Grapalat"/>
              </w:rPr>
            </w:pPr>
          </w:p>
          <w:p w:rsidR="00BE2572" w:rsidRPr="002A30F5" w:rsidRDefault="00BE2572" w:rsidP="00DE2AE3">
            <w:pPr>
              <w:widowControl w:val="0"/>
              <w:jc w:val="right"/>
              <w:rPr>
                <w:rFonts w:ascii="GHEA Grapalat" w:hAnsi="GHEA Grapalat" w:cs="Tahoma"/>
              </w:rPr>
            </w:pPr>
            <w:r w:rsidRPr="002A30F5">
              <w:rPr>
                <w:rFonts w:ascii="GHEA Grapalat" w:hAnsi="GHEA Grapalat"/>
              </w:rPr>
              <w:t>/____________________/</w:t>
            </w:r>
          </w:p>
          <w:p w:rsidR="00BE2572" w:rsidRPr="002A30F5" w:rsidRDefault="00BE2572" w:rsidP="00DE2AE3">
            <w:pPr>
              <w:widowControl w:val="0"/>
              <w:spacing w:after="160"/>
              <w:ind w:left="3828" w:right="13"/>
              <w:jc w:val="both"/>
              <w:rPr>
                <w:rFonts w:ascii="GHEA Grapalat" w:hAnsi="GHEA Grapalat" w:cs="Sylfaen"/>
                <w:vertAlign w:val="superscript"/>
              </w:rPr>
            </w:pPr>
            <w:r w:rsidRPr="002A30F5">
              <w:rPr>
                <w:rFonts w:ascii="GHEA Grapalat" w:hAnsi="GHEA Grapalat"/>
                <w:vertAlign w:val="superscript"/>
              </w:rPr>
              <w:t>подпись/</w:t>
            </w:r>
          </w:p>
          <w:p w:rsidR="00BE2572" w:rsidRPr="002A30F5" w:rsidRDefault="00BE2572" w:rsidP="00DE2AE3">
            <w:pPr>
              <w:widowControl w:val="0"/>
              <w:spacing w:after="160"/>
              <w:rPr>
                <w:rFonts w:ascii="GHEA Grapalat" w:hAnsi="GHEA Grapalat" w:cs="Tahoma"/>
              </w:rPr>
            </w:pPr>
          </w:p>
          <w:p w:rsidR="00BE2572" w:rsidRPr="002A30F5"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2A30F5" w:rsidRDefault="00BE2572" w:rsidP="00DE2AE3">
            <w:pPr>
              <w:widowControl w:val="0"/>
              <w:spacing w:after="160"/>
              <w:rPr>
                <w:rFonts w:ascii="GHEA Grapalat" w:hAnsi="GHEA Grapalat" w:cs="Tahoma"/>
              </w:rPr>
            </w:pPr>
            <w:r w:rsidRPr="002A30F5">
              <w:rPr>
                <w:rFonts w:ascii="GHEA Grapalat" w:hAnsi="GHEA Grapalat"/>
              </w:rPr>
              <w:t>23.а.</w:t>
            </w:r>
            <w:r w:rsidRPr="002A30F5">
              <w:rPr>
                <w:rFonts w:ascii="GHEA Grapalat" w:hAnsi="GHEA Grapalat"/>
              </w:rPr>
              <w:tab/>
              <w:t xml:space="preserve"> Обслуживающая плательщика финансовая организация </w:t>
            </w:r>
          </w:p>
          <w:p w:rsidR="00BE2572" w:rsidRPr="002A30F5" w:rsidRDefault="00BE2572" w:rsidP="00DE2AE3">
            <w:pPr>
              <w:widowControl w:val="0"/>
              <w:spacing w:after="160"/>
              <w:rPr>
                <w:rFonts w:ascii="GHEA Grapalat" w:hAnsi="GHEA Grapalat" w:cs="Tahoma"/>
              </w:rPr>
            </w:pPr>
          </w:p>
          <w:p w:rsidR="00BE2572" w:rsidRPr="002A30F5" w:rsidRDefault="00BE2572" w:rsidP="00DE2AE3">
            <w:pPr>
              <w:widowControl w:val="0"/>
              <w:jc w:val="right"/>
              <w:rPr>
                <w:rFonts w:ascii="GHEA Grapalat" w:hAnsi="GHEA Grapalat" w:cs="Tahoma"/>
              </w:rPr>
            </w:pPr>
            <w:r w:rsidRPr="002A30F5">
              <w:rPr>
                <w:rFonts w:ascii="GHEA Grapalat" w:hAnsi="GHEA Grapalat"/>
              </w:rPr>
              <w:t>/____________________/</w:t>
            </w:r>
          </w:p>
          <w:p w:rsidR="00BE2572" w:rsidRPr="002A30F5" w:rsidRDefault="00BE2572" w:rsidP="00DE2AE3">
            <w:pPr>
              <w:widowControl w:val="0"/>
              <w:spacing w:after="160"/>
              <w:ind w:right="983"/>
              <w:jc w:val="right"/>
              <w:rPr>
                <w:rFonts w:ascii="GHEA Grapalat" w:hAnsi="GHEA Grapalat" w:cs="Sylfaen"/>
                <w:vertAlign w:val="superscript"/>
              </w:rPr>
            </w:pPr>
            <w:r w:rsidRPr="002A30F5">
              <w:rPr>
                <w:rFonts w:ascii="GHEA Grapalat" w:hAnsi="GHEA Grapalat"/>
                <w:vertAlign w:val="superscript"/>
              </w:rPr>
              <w:t>/подпись/</w:t>
            </w:r>
          </w:p>
          <w:p w:rsidR="00BE2572" w:rsidRPr="002A30F5" w:rsidRDefault="00BE2572" w:rsidP="00DE2AE3">
            <w:pPr>
              <w:widowControl w:val="0"/>
              <w:spacing w:after="160"/>
              <w:rPr>
                <w:rFonts w:ascii="GHEA Grapalat" w:hAnsi="GHEA Grapalat" w:cs="Arial"/>
              </w:rPr>
            </w:pPr>
          </w:p>
        </w:tc>
      </w:tr>
      <w:tr w:rsidR="00B138F3" w:rsidRPr="002A30F5"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2A30F5" w:rsidRDefault="00BE2572" w:rsidP="00DE2AE3">
            <w:pPr>
              <w:widowControl w:val="0"/>
              <w:tabs>
                <w:tab w:val="left" w:pos="4678"/>
              </w:tabs>
              <w:spacing w:after="160"/>
              <w:rPr>
                <w:rFonts w:ascii="GHEA Grapalat" w:hAnsi="GHEA Grapalat" w:cs="Sylfaen"/>
              </w:rPr>
            </w:pPr>
            <w:r w:rsidRPr="002A30F5">
              <w:rPr>
                <w:rFonts w:ascii="GHEA Grapalat" w:hAnsi="GHEA Grapalat"/>
              </w:rPr>
              <w:t>24.б.</w:t>
            </w:r>
            <w:r w:rsidRPr="002A30F5">
              <w:rPr>
                <w:rFonts w:ascii="GHEA Grapalat" w:hAnsi="GHEA Grapalat"/>
              </w:rPr>
              <w:tab/>
              <w:t>М. П.</w:t>
            </w:r>
          </w:p>
          <w:p w:rsidR="00BE2572" w:rsidRPr="002A30F5" w:rsidRDefault="00BE2572" w:rsidP="00DE2AE3">
            <w:pPr>
              <w:widowControl w:val="0"/>
              <w:spacing w:after="160"/>
              <w:rPr>
                <w:rFonts w:ascii="GHEA Grapalat" w:hAnsi="GHEA Grapalat" w:cs="Sylfaen"/>
              </w:rPr>
            </w:pPr>
          </w:p>
          <w:p w:rsidR="00BE2572" w:rsidRPr="002A30F5" w:rsidRDefault="00BE2572" w:rsidP="00DE2AE3">
            <w:pPr>
              <w:widowControl w:val="0"/>
              <w:spacing w:after="160"/>
              <w:ind w:right="155"/>
              <w:jc w:val="right"/>
              <w:rPr>
                <w:rFonts w:ascii="GHEA Grapalat" w:hAnsi="GHEA Grapalat" w:cs="Sylfaen"/>
                <w:lang w:val="en-US"/>
              </w:rPr>
            </w:pPr>
            <w:r w:rsidRPr="002A30F5">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2A30F5" w:rsidRDefault="00BE2572" w:rsidP="00DE2AE3">
            <w:pPr>
              <w:widowControl w:val="0"/>
              <w:tabs>
                <w:tab w:val="left" w:pos="4554"/>
              </w:tabs>
              <w:spacing w:after="160"/>
              <w:rPr>
                <w:rFonts w:ascii="GHEA Grapalat" w:hAnsi="GHEA Grapalat" w:cs="Sylfaen"/>
              </w:rPr>
            </w:pPr>
            <w:r w:rsidRPr="002A30F5">
              <w:rPr>
                <w:rFonts w:ascii="GHEA Grapalat" w:hAnsi="GHEA Grapalat"/>
              </w:rPr>
              <w:t>23.б.</w:t>
            </w:r>
            <w:r w:rsidRPr="002A30F5">
              <w:rPr>
                <w:rFonts w:ascii="GHEA Grapalat" w:hAnsi="GHEA Grapalat"/>
              </w:rPr>
              <w:tab/>
              <w:t>М. П.</w:t>
            </w:r>
          </w:p>
          <w:p w:rsidR="00BE2572" w:rsidRPr="002A30F5" w:rsidRDefault="00BE2572" w:rsidP="00DE2AE3">
            <w:pPr>
              <w:widowControl w:val="0"/>
              <w:spacing w:after="160"/>
              <w:rPr>
                <w:rFonts w:ascii="GHEA Grapalat" w:hAnsi="GHEA Grapalat"/>
              </w:rPr>
            </w:pPr>
          </w:p>
          <w:p w:rsidR="00BE2572" w:rsidRPr="002A30F5" w:rsidRDefault="00BE2572" w:rsidP="00DE2AE3">
            <w:pPr>
              <w:widowControl w:val="0"/>
              <w:spacing w:after="160"/>
              <w:jc w:val="right"/>
              <w:rPr>
                <w:rFonts w:ascii="GHEA Grapalat" w:hAnsi="GHEA Grapalat" w:cs="Sylfaen"/>
              </w:rPr>
            </w:pPr>
            <w:r w:rsidRPr="002A30F5">
              <w:rPr>
                <w:rFonts w:ascii="GHEA Grapalat" w:hAnsi="GHEA Grapalat"/>
              </w:rPr>
              <w:t>23.</w:t>
            </w:r>
            <w:proofErr w:type="gramStart"/>
            <w:r w:rsidRPr="002A30F5">
              <w:rPr>
                <w:rFonts w:ascii="GHEA Grapalat" w:hAnsi="GHEA Grapalat"/>
              </w:rPr>
              <w:t>в</w:t>
            </w:r>
            <w:proofErr w:type="gramEnd"/>
            <w:r w:rsidRPr="002A30F5">
              <w:rPr>
                <w:rFonts w:ascii="GHEA Grapalat" w:hAnsi="GHEA Grapalat"/>
              </w:rPr>
              <w:t xml:space="preserve"> </w:t>
            </w:r>
            <w:proofErr w:type="gramStart"/>
            <w:r w:rsidRPr="002A30F5">
              <w:rPr>
                <w:rFonts w:ascii="GHEA Grapalat" w:hAnsi="GHEA Grapalat"/>
              </w:rPr>
              <w:t>Дата</w:t>
            </w:r>
            <w:proofErr w:type="gramEnd"/>
            <w:r w:rsidRPr="002A30F5">
              <w:rPr>
                <w:rFonts w:ascii="GHEA Grapalat" w:hAnsi="GHEA Grapalat"/>
              </w:rPr>
              <w:t xml:space="preserve">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A943A0" w:rsidRDefault="00A943A0">
      <w:pPr>
        <w:rPr>
          <w:rFonts w:ascii="GHEA Grapalat" w:hAnsi="GHEA Grapalat"/>
          <w:b/>
        </w:rPr>
      </w:pPr>
      <w:r>
        <w:rPr>
          <w:rFonts w:ascii="GHEA Grapalat" w:hAnsi="GHEA Grapalat"/>
          <w:b/>
        </w:rPr>
        <w:lastRenderedPageBreak/>
        <w:br w:type="page"/>
      </w:r>
    </w:p>
    <w:p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071D1C" w:rsidRPr="00B138F3" w:rsidRDefault="00071D1C"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proofErr w:type="spellStart"/>
      <w:r w:rsidR="00D0442E">
        <w:rPr>
          <w:rFonts w:ascii="GHEA Grapalat" w:hAnsi="GHEA Grapalat"/>
          <w:i/>
          <w:sz w:val="24"/>
          <w:szCs w:val="24"/>
        </w:rPr>
        <w:t>GHM-GHAPDZB-22</w:t>
      </w:r>
      <w:proofErr w:type="spellEnd"/>
      <w:r w:rsidR="00D0442E">
        <w:rPr>
          <w:rFonts w:ascii="GHEA Grapalat" w:hAnsi="GHEA Grapalat"/>
          <w:i/>
          <w:sz w:val="24"/>
          <w:szCs w:val="24"/>
        </w:rPr>
        <w:t>/02</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Отказываться от товара в случае </w:t>
      </w:r>
      <w:proofErr w:type="spellStart"/>
      <w:r w:rsidRPr="00B138F3">
        <w:rPr>
          <w:rFonts w:ascii="GHEA Grapalat" w:hAnsi="GHEA Grapalat"/>
        </w:rPr>
        <w:t>непоставки</w:t>
      </w:r>
      <w:proofErr w:type="spellEnd"/>
      <w:r w:rsidRPr="00B138F3">
        <w:rPr>
          <w:rFonts w:ascii="GHEA Grapalat" w:hAnsi="GHEA Grapalat"/>
        </w:rPr>
        <w:t xml:space="preserve">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w:t>
      </w:r>
      <w:r w:rsidRPr="00B138F3">
        <w:rPr>
          <w:rFonts w:ascii="GHEA Grapalat" w:hAnsi="GHEA Grapalat"/>
        </w:rPr>
        <w:lastRenderedPageBreak/>
        <w:t xml:space="preserve">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сроки поставки товара нарушены более чем </w:t>
      </w:r>
      <w:proofErr w:type="gramStart"/>
      <w:r w:rsidRPr="00B138F3">
        <w:rPr>
          <w:rFonts w:ascii="GHEA Grapalat" w:hAnsi="GHEA Grapalat"/>
        </w:rPr>
        <w:t>на</w:t>
      </w:r>
      <w:proofErr w:type="gramEnd"/>
      <w:r w:rsidRPr="00B138F3">
        <w:rPr>
          <w:rFonts w:ascii="GHEA Grapalat" w:hAnsi="GHEA Grapalat"/>
        </w:rPr>
        <w:t xml:space="preserve"> ____</w:t>
      </w:r>
      <w:r w:rsidR="00786A78" w:rsidRPr="00B138F3">
        <w:rPr>
          <w:rFonts w:ascii="GHEA Grapalat" w:hAnsi="GHEA Grapalat"/>
        </w:rPr>
        <w:t>_________</w:t>
      </w:r>
      <w:r w:rsidRPr="00B138F3">
        <w:rPr>
          <w:rFonts w:ascii="GHEA Grapalat" w:hAnsi="GHEA Grapalat"/>
        </w:rPr>
        <w:t>___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 xml:space="preserve">________ </w:t>
      </w:r>
      <w:proofErr w:type="spellStart"/>
      <w:r w:rsidRPr="00B138F3">
        <w:rPr>
          <w:rFonts w:ascii="GHEA Grapalat" w:hAnsi="GHEA Grapalat"/>
        </w:rPr>
        <w:t>драмов</w:t>
      </w:r>
      <w:proofErr w:type="spellEnd"/>
      <w:r w:rsidRPr="00B138F3">
        <w:rPr>
          <w:rFonts w:ascii="GHEA Grapalat" w:hAnsi="GHEA Grapalat"/>
        </w:rPr>
        <w:t xml:space="preserve"> Республики Армения, включая НДС</w:t>
      </w:r>
      <w:r w:rsidR="00D043FA" w:rsidRPr="00B138F3">
        <w:rPr>
          <w:rStyle w:val="af6"/>
          <w:rFonts w:ascii="GHEA Grapalat" w:hAnsi="GHEA Grapalat"/>
        </w:rPr>
        <w:footnoteReference w:customMarkFollows="1" w:id="18"/>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w:t>
      </w:r>
      <w:proofErr w:type="spellStart"/>
      <w:r w:rsidRPr="00B138F3">
        <w:rPr>
          <w:rFonts w:ascii="GHEA Grapalat" w:hAnsi="GHEA Grapalat"/>
        </w:rPr>
        <w:t>драмов</w:t>
      </w:r>
      <w:proofErr w:type="spellEnd"/>
      <w:r w:rsidRPr="00B138F3">
        <w:rPr>
          <w:rFonts w:ascii="GHEA Grapalat" w:hAnsi="GHEA Grapalat"/>
        </w:rPr>
        <w:t xml:space="preserve">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производятся.</w:t>
      </w:r>
      <w:r w:rsidR="003C61D5" w:rsidRPr="00B138F3">
        <w:rPr>
          <w:rStyle w:val="af6"/>
          <w:rFonts w:ascii="GHEA Grapalat" w:hAnsi="GHEA Grapalat"/>
        </w:rPr>
        <w:footnoteReference w:customMarkFollows="1" w:id="19"/>
        <w:t>18</w:t>
      </w:r>
      <w:r w:rsidR="00C45B20" w:rsidRPr="00B138F3">
        <w:rPr>
          <w:rFonts w:ascii="GHEA Grapalat" w:hAnsi="GHEA Grapalat"/>
        </w:rPr>
        <w:t>.</w:t>
      </w:r>
    </w:p>
    <w:p w:rsidR="00071D1C" w:rsidRDefault="00071D1C" w:rsidP="00B46D58">
      <w:pPr>
        <w:widowControl w:val="0"/>
        <w:tabs>
          <w:tab w:val="left" w:pos="1134"/>
        </w:tabs>
        <w:spacing w:after="160"/>
        <w:ind w:firstLine="567"/>
        <w:jc w:val="both"/>
        <w:rPr>
          <w:rFonts w:ascii="GHEA Grapalat" w:hAnsi="GHEA Grapalat"/>
          <w:lang w:val="hy-AM"/>
        </w:rPr>
      </w:pPr>
      <w:r w:rsidRPr="00B138F3">
        <w:rPr>
          <w:rFonts w:ascii="GHEA Grapalat" w:hAnsi="GHEA Grapalat"/>
        </w:rPr>
        <w:lastRenderedPageBreak/>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1515B8">
        <w:rPr>
          <w:rFonts w:ascii="GHEA Grapalat" w:hAnsi="GHEA Grapalat"/>
        </w:rPr>
        <w:t>в течение месяцев</w:t>
      </w:r>
      <w:r w:rsidR="0044370A" w:rsidRPr="00CF61D6">
        <w:rPr>
          <w:rFonts w:ascii="GHEA Grapalat" w:hAnsi="GHEA Grapalat"/>
        </w:rPr>
        <w:t>, предусмотренных</w:t>
      </w:r>
      <w:r w:rsidR="0044370A"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00C45B20" w:rsidRPr="00B138F3">
        <w:rPr>
          <w:rFonts w:ascii="Courier New" w:hAnsi="Courier New" w:cs="Courier New"/>
          <w:lang w:val="en-US"/>
        </w:rPr>
        <w:t> </w:t>
      </w:r>
      <w:r w:rsidRPr="00B138F3">
        <w:rPr>
          <w:rFonts w:ascii="GHEA Grapalat" w:hAnsi="GHEA Grapalat"/>
        </w:rPr>
        <w:t xml:space="preserve">не </w:t>
      </w:r>
      <w:proofErr w:type="gramStart"/>
      <w:r w:rsidRPr="00B138F3">
        <w:rPr>
          <w:rFonts w:ascii="GHEA Grapalat" w:hAnsi="GHEA Grapalat"/>
        </w:rPr>
        <w:t>позднее</w:t>
      </w:r>
      <w:proofErr w:type="gramEnd"/>
      <w:r w:rsidRPr="00B138F3">
        <w:rPr>
          <w:rFonts w:ascii="GHEA Grapalat" w:hAnsi="GHEA Grapalat"/>
        </w:rPr>
        <w:t xml:space="preserve"> чем до </w:t>
      </w:r>
      <w:r w:rsidR="001762F4">
        <w:rPr>
          <w:rFonts w:ascii="GHEA Grapalat" w:hAnsi="GHEA Grapalat"/>
        </w:rPr>
        <w:t xml:space="preserve"> ---</w:t>
      </w:r>
      <w:r w:rsidR="0044370A" w:rsidRPr="00B138F3">
        <w:rPr>
          <w:rFonts w:ascii="GHEA Grapalat" w:hAnsi="GHEA Grapalat"/>
        </w:rPr>
        <w:t>ого</w:t>
      </w:r>
      <w:r w:rsidR="0044370A">
        <w:rPr>
          <w:rFonts w:ascii="GHEA Grapalat" w:hAnsi="GHEA Grapalat"/>
          <w:lang w:val="hy-AM"/>
        </w:rPr>
        <w:t xml:space="preserve"> </w:t>
      </w:r>
      <w:r w:rsidRPr="00B138F3">
        <w:rPr>
          <w:rFonts w:ascii="GHEA Grapalat" w:hAnsi="GHEA Grapalat"/>
        </w:rPr>
        <w:t xml:space="preserve">декабря данного года. </w:t>
      </w:r>
    </w:p>
    <w:p w:rsidR="00232E31" w:rsidRPr="001762F4" w:rsidRDefault="00232E31" w:rsidP="00B46D58">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___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af6"/>
          <w:rFonts w:ascii="GHEA Grapalat" w:hAnsi="GHEA Grapalat"/>
        </w:rPr>
        <w:footnoteReference w:customMarkFollows="1" w:id="20"/>
        <w:t>19</w:t>
      </w:r>
      <w:r w:rsidRPr="00B138F3">
        <w:rPr>
          <w:rFonts w:ascii="GHEA Grapalat" w:hAnsi="GHEA Grapalat"/>
        </w:rPr>
        <w:t>.</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 xml:space="preserve">Акт приема-передачи подписывается, если поставленный товар </w:t>
      </w:r>
      <w:r>
        <w:rPr>
          <w:rFonts w:ascii="GHEA Grapalat" w:hAnsi="GHEA Grapalat"/>
        </w:rPr>
        <w:lastRenderedPageBreak/>
        <w:t>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af6"/>
          <w:rFonts w:ascii="GHEA Grapalat" w:hAnsi="GHEA Grapalat"/>
        </w:rPr>
        <w:footnoteReference w:customMarkFollows="1" w:id="21"/>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w:t>
      </w:r>
      <w:r w:rsidRPr="00B138F3">
        <w:rPr>
          <w:rFonts w:ascii="GHEA Grapalat" w:hAnsi="GHEA Grapalat"/>
        </w:rPr>
        <w:lastRenderedPageBreak/>
        <w:t xml:space="preserve">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af6"/>
          <w:rFonts w:ascii="GHEA Grapalat" w:hAnsi="GHEA Grapalat"/>
        </w:rPr>
        <w:footnoteReference w:customMarkFollows="1" w:id="22"/>
        <w:t>21</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В том случае, когда в установленном законом порядке в результате контроля либо надзора или рассмотрения жалоб в отношении выполнения </w:t>
      </w:r>
      <w:r w:rsidRPr="00B138F3">
        <w:rPr>
          <w:rFonts w:ascii="GHEA Grapalat" w:hAnsi="GHEA Grapalat"/>
        </w:rPr>
        <w:lastRenderedPageBreak/>
        <w:t>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23"/>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 xml:space="preserve">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w:t>
      </w:r>
      <w:r w:rsidRPr="00B138F3">
        <w:rPr>
          <w:rFonts w:ascii="GHEA Grapalat" w:hAnsi="GHEA Grapalat"/>
        </w:rPr>
        <w:lastRenderedPageBreak/>
        <w:t>ответственности</w:t>
      </w:r>
      <w:r w:rsidR="00BC5D2F" w:rsidRPr="00B138F3">
        <w:rPr>
          <w:rStyle w:val="af6"/>
          <w:rFonts w:ascii="GHEA Grapalat" w:hAnsi="GHEA Grapalat"/>
        </w:rPr>
        <w:footnoteReference w:customMarkFollows="1" w:id="24"/>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B138F3">
        <w:rPr>
          <w:rFonts w:ascii="GHEA Grapalat" w:hAnsi="GHEA Grapalat"/>
        </w:rPr>
        <w:t>товара</w:t>
      </w:r>
      <w:proofErr w:type="gramStart"/>
      <w:r w:rsidR="005A3009" w:rsidRPr="00B138F3">
        <w:rPr>
          <w:rFonts w:ascii="GHEA Grapalat" w:hAnsi="GHEA Grapalat"/>
        </w:rPr>
        <w:t>,а</w:t>
      </w:r>
      <w:proofErr w:type="spellEnd"/>
      <w:proofErr w:type="gramEnd"/>
      <w:r w:rsidR="005A3009" w:rsidRPr="00B138F3">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 xml:space="preserve">указанием даты опубликования. Продавец считается надлежащим </w:t>
      </w:r>
      <w:proofErr w:type="gramStart"/>
      <w:r w:rsidRPr="00B138F3">
        <w:rPr>
          <w:rFonts w:ascii="GHEA Grapalat" w:hAnsi="GHEA Grapalat"/>
          <w:spacing w:val="-6"/>
        </w:rPr>
        <w:t>образом</w:t>
      </w:r>
      <w:proofErr w:type="gramEnd"/>
      <w:r w:rsidRPr="00B138F3">
        <w:rPr>
          <w:rFonts w:ascii="GHEA Grapalat" w:hAnsi="GHEA Grapalat"/>
          <w:spacing w:val="-6"/>
        </w:rPr>
        <w:t xml:space="preserve">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 xml:space="preserve">Споры, возникшие в связи с договором, разрешаются путем переговоров. В случае </w:t>
      </w:r>
      <w:proofErr w:type="spellStart"/>
      <w:r w:rsidRPr="00B138F3">
        <w:rPr>
          <w:rFonts w:ascii="GHEA Grapalat" w:hAnsi="GHEA Grapalat"/>
          <w:spacing w:val="-6"/>
        </w:rPr>
        <w:t>недостижения</w:t>
      </w:r>
      <w:proofErr w:type="spellEnd"/>
      <w:r w:rsidRPr="00B138F3">
        <w:rPr>
          <w:rFonts w:ascii="GHEA Grapalat" w:hAnsi="GHEA Grapalat"/>
          <w:spacing w:val="-6"/>
        </w:rPr>
        <w:t xml:space="preserve">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974EA8"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 xml:space="preserve">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w:t>
      </w:r>
      <w:proofErr w:type="spellStart"/>
      <w:r w:rsidR="003839FF" w:rsidRPr="00974EA8">
        <w:rPr>
          <w:rFonts w:ascii="GHEA Grapalat" w:hAnsi="GHEA Grapalat"/>
        </w:rPr>
        <w:t>двадцатипя</w:t>
      </w:r>
      <w:r w:rsidRPr="00974EA8">
        <w:rPr>
          <w:rFonts w:ascii="GHEA Grapalat" w:hAnsi="GHEA Grapalat"/>
        </w:rPr>
        <w:t>тикратный</w:t>
      </w:r>
      <w:proofErr w:type="spellEnd"/>
      <w:r w:rsidRPr="00974EA8">
        <w:rPr>
          <w:rFonts w:ascii="GHEA Grapalat" w:hAnsi="GHEA Grapalat"/>
        </w:rPr>
        <w:t xml:space="preserve"> размер базовой единицы закупок, то Покупателем будет </w:t>
      </w:r>
      <w:proofErr w:type="spellStart"/>
      <w:r w:rsidRPr="00974EA8">
        <w:rPr>
          <w:rFonts w:ascii="GHEA Grapalat" w:hAnsi="GHEA Grapalat"/>
        </w:rPr>
        <w:t>заключенo</w:t>
      </w:r>
      <w:proofErr w:type="spellEnd"/>
      <w:r w:rsidRPr="00974EA8">
        <w:rPr>
          <w:rFonts w:ascii="GHEA Grapalat" w:hAnsi="GHEA Grapalat"/>
        </w:rPr>
        <w:t xml:space="preserve"> соглашение в случае, если </w:t>
      </w:r>
      <w:r w:rsidR="009673B8" w:rsidRPr="00974EA8">
        <w:rPr>
          <w:rFonts w:ascii="GHEA Grapalat" w:hAnsi="GHEA Grapalat"/>
        </w:rPr>
        <w:t xml:space="preserve">представленные </w:t>
      </w:r>
      <w:r w:rsidRPr="00974EA8">
        <w:rPr>
          <w:rFonts w:ascii="GHEA Grapalat" w:hAnsi="GHEA Grapalat"/>
        </w:rPr>
        <w:t xml:space="preserve">Продавцом в виде неустойки </w:t>
      </w:r>
      <w:r w:rsidR="009673B8" w:rsidRPr="00974EA8">
        <w:rPr>
          <w:rFonts w:ascii="GHEA Grapalat" w:hAnsi="GHEA Grapalat"/>
        </w:rPr>
        <w:t xml:space="preserve">обеспечения квалификации и </w:t>
      </w:r>
      <w:r w:rsidRPr="00974EA8">
        <w:rPr>
          <w:rFonts w:ascii="GHEA Grapalat" w:hAnsi="GHEA Grapalat"/>
        </w:rPr>
        <w:t>договора в размере предусмот</w:t>
      </w:r>
      <w:r w:rsidR="008707D8" w:rsidRPr="00974EA8">
        <w:rPr>
          <w:rFonts w:ascii="GHEA Grapalat" w:hAnsi="GHEA Grapalat"/>
        </w:rPr>
        <w:t>ренных финансовых средств заменяю</w:t>
      </w:r>
      <w:r w:rsidRPr="00974EA8">
        <w:rPr>
          <w:rFonts w:ascii="GHEA Grapalat" w:hAnsi="GHEA Grapalat"/>
        </w:rPr>
        <w:t xml:space="preserve">тся гарантией или наличными деньгами, с учетом требований абзаца "б" подпункта </w:t>
      </w:r>
      <w:r w:rsidR="000B33B2" w:rsidRPr="00974EA8">
        <w:rPr>
          <w:rFonts w:ascii="GHEA Grapalat" w:hAnsi="GHEA Grapalat"/>
        </w:rPr>
        <w:t xml:space="preserve">17 </w:t>
      </w:r>
      <w:r w:rsidRPr="00974EA8">
        <w:rPr>
          <w:rFonts w:ascii="GHEA Grapalat" w:hAnsi="GHEA Grapalat"/>
        </w:rPr>
        <w:t xml:space="preserve">пункта 32 Приложения № </w:t>
      </w:r>
      <w:r w:rsidR="006E50E4" w:rsidRPr="00974EA8">
        <w:rPr>
          <w:rFonts w:ascii="GHEA Grapalat" w:hAnsi="GHEA Grapalat"/>
        </w:rPr>
        <w:t>1</w:t>
      </w:r>
      <w:r w:rsidR="006E50E4" w:rsidRPr="00974EA8">
        <w:rPr>
          <w:rFonts w:ascii="GHEA Grapalat" w:hAnsi="GHEA Grapalat"/>
          <w:lang w:val="hy-AM"/>
        </w:rPr>
        <w:t xml:space="preserve"> </w:t>
      </w:r>
      <w:r w:rsidRPr="00974EA8">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974EA8">
        <w:rPr>
          <w:rFonts w:ascii="GHEA Grapalat" w:hAnsi="GHEA Grapalat"/>
        </w:rPr>
        <w:t xml:space="preserve">обеспечений квалификации и </w:t>
      </w:r>
      <w:proofErr w:type="gramStart"/>
      <w:r w:rsidRPr="00974EA8">
        <w:rPr>
          <w:rFonts w:ascii="GHEA Grapalat" w:hAnsi="GHEA Grapalat"/>
        </w:rPr>
        <w:t>договора</w:t>
      </w:r>
      <w:proofErr w:type="gramEnd"/>
      <w:r w:rsidRPr="00974EA8">
        <w:rPr>
          <w:rFonts w:ascii="GHEA Grapalat" w:hAnsi="GHEA Grapalat"/>
        </w:rPr>
        <w:t xml:space="preserve"> </w:t>
      </w:r>
      <w:r w:rsidR="00CD7A4F" w:rsidRPr="00974EA8">
        <w:rPr>
          <w:rFonts w:ascii="GHEA Grapalat" w:hAnsi="GHEA Grapalat"/>
        </w:rPr>
        <w:t xml:space="preserve">представленных </w:t>
      </w:r>
      <w:r w:rsidRPr="00974EA8">
        <w:rPr>
          <w:rFonts w:ascii="GHEA Grapalat" w:hAnsi="GHEA Grapalat"/>
        </w:rPr>
        <w:t xml:space="preserve">в виде неустойки, также представляет Покупателю </w:t>
      </w:r>
      <w:r w:rsidR="00CD7A4F" w:rsidRPr="00974EA8">
        <w:rPr>
          <w:rFonts w:ascii="GHEA Grapalat" w:hAnsi="GHEA Grapalat"/>
        </w:rPr>
        <w:t xml:space="preserve">новые обеспечения </w:t>
      </w:r>
      <w:r w:rsidRPr="00974EA8">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974EA8">
        <w:rPr>
          <w:rStyle w:val="af6"/>
          <w:rFonts w:ascii="GHEA Grapalat" w:hAnsi="GHEA Grapalat"/>
        </w:rPr>
        <w:footnoteReference w:customMarkFollows="1" w:id="25"/>
        <w:t>24</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tblPr>
      <w:tblGrid>
        <w:gridCol w:w="4536"/>
        <w:gridCol w:w="760"/>
        <w:gridCol w:w="4343"/>
      </w:tblGrid>
      <w:tr w:rsidR="00B138F3" w:rsidRPr="00B138F3" w:rsidTr="0016519F">
        <w:tc>
          <w:tcPr>
            <w:tcW w:w="4536" w:type="dxa"/>
          </w:tcPr>
          <w:p w:rsidR="00071D1C" w:rsidRPr="002A30F5" w:rsidRDefault="00071D1C" w:rsidP="00B46D58">
            <w:pPr>
              <w:widowControl w:val="0"/>
              <w:spacing w:after="160"/>
              <w:jc w:val="center"/>
            </w:pPr>
            <w:r w:rsidRPr="002A30F5">
              <w:t>ПОКУПАТЕЛЬ</w:t>
            </w:r>
          </w:p>
          <w:p w:rsidR="00FD0E2F" w:rsidRPr="002A30F5" w:rsidRDefault="002A30F5" w:rsidP="00FD0E2F">
            <w:pPr>
              <w:jc w:val="center"/>
            </w:pPr>
            <w:proofErr w:type="spellStart"/>
            <w:r w:rsidRPr="00B23E51">
              <w:rPr>
                <w:rFonts w:ascii="GHEA Grapalat" w:hAnsi="GHEA Grapalat"/>
              </w:rPr>
              <w:t>Гораван</w:t>
            </w:r>
            <w:proofErr w:type="spellEnd"/>
            <w:r>
              <w:rPr>
                <w:rFonts w:ascii="GHEA Grapalat" w:hAnsi="GHEA Grapalat"/>
              </w:rPr>
              <w:t xml:space="preserve"> </w:t>
            </w:r>
            <w:r w:rsidRPr="00B23E51">
              <w:rPr>
                <w:rFonts w:ascii="GHEA Grapalat" w:hAnsi="GHEA Grapalat"/>
              </w:rPr>
              <w:t>Гор</w:t>
            </w:r>
            <w:r w:rsidRPr="00B6474B">
              <w:rPr>
                <w:rFonts w:ascii="GHEA Grapalat" w:hAnsi="GHEA Grapalat"/>
              </w:rPr>
              <w:t xml:space="preserve"> детский сад </w:t>
            </w:r>
            <w:r w:rsidRPr="002A30F5">
              <w:rPr>
                <w:rFonts w:ascii="GHEA Grapalat" w:hAnsi="GHEA Grapalat"/>
              </w:rPr>
              <w:t xml:space="preserve"> </w:t>
            </w:r>
            <w:proofErr w:type="spellStart"/>
            <w:r>
              <w:t>ГНКО</w:t>
            </w:r>
            <w:proofErr w:type="spellEnd"/>
            <w:r>
              <w:t xml:space="preserve"> </w:t>
            </w:r>
          </w:p>
          <w:p w:rsidR="002A30F5" w:rsidRPr="003F6A61" w:rsidRDefault="002A30F5" w:rsidP="00FD0E2F">
            <w:pPr>
              <w:jc w:val="center"/>
            </w:pPr>
            <w:r>
              <w:t xml:space="preserve">г. </w:t>
            </w:r>
            <w:proofErr w:type="spellStart"/>
            <w:r>
              <w:t>Гораван</w:t>
            </w:r>
            <w:proofErr w:type="spellEnd"/>
            <w:r>
              <w:t xml:space="preserve"> </w:t>
            </w:r>
            <w:proofErr w:type="spellStart"/>
            <w:r>
              <w:t>Геворг</w:t>
            </w:r>
            <w:proofErr w:type="spellEnd"/>
            <w:r>
              <w:t xml:space="preserve"> </w:t>
            </w:r>
            <w:proofErr w:type="spellStart"/>
            <w:r>
              <w:t>Марзпетуни</w:t>
            </w:r>
            <w:proofErr w:type="spellEnd"/>
            <w:r>
              <w:t xml:space="preserve"> 7</w:t>
            </w:r>
          </w:p>
          <w:p w:rsidR="00FD0E2F" w:rsidRPr="002A30F5" w:rsidRDefault="00FD0E2F" w:rsidP="00FD0E2F">
            <w:pPr>
              <w:jc w:val="center"/>
            </w:pPr>
            <w:proofErr w:type="spellStart"/>
            <w:r w:rsidRPr="002A30F5">
              <w:t>А</w:t>
            </w:r>
            <w:r w:rsidR="00CC2CBE" w:rsidRPr="002A30F5">
              <w:t>кба</w:t>
            </w:r>
            <w:proofErr w:type="spellEnd"/>
            <w:r w:rsidRPr="002A30F5">
              <w:t xml:space="preserve"> банк:</w:t>
            </w:r>
          </w:p>
          <w:p w:rsidR="00FD0E2F" w:rsidRPr="002A30F5" w:rsidRDefault="00FD0E2F" w:rsidP="00FD0E2F">
            <w:pPr>
              <w:jc w:val="center"/>
            </w:pPr>
            <w:r w:rsidRPr="002A30F5">
              <w:t xml:space="preserve">Веди </w:t>
            </w:r>
            <w:proofErr w:type="gramStart"/>
            <w:r w:rsidRPr="002A30F5">
              <w:t>м</w:t>
            </w:r>
            <w:proofErr w:type="gramEnd"/>
            <w:r w:rsidRPr="002A30F5">
              <w:t xml:space="preserve"> / с</w:t>
            </w:r>
          </w:p>
          <w:p w:rsidR="00FD0E2F" w:rsidRPr="000E04F1" w:rsidRDefault="00FD0E2F" w:rsidP="00FD0E2F">
            <w:pPr>
              <w:jc w:val="center"/>
            </w:pPr>
            <w:r w:rsidRPr="002A30F5">
              <w:t xml:space="preserve">ПК </w:t>
            </w:r>
            <w:r w:rsidR="002A30F5" w:rsidRPr="000E04F1">
              <w:t>220121660066000</w:t>
            </w:r>
          </w:p>
          <w:p w:rsidR="00FD0E2F" w:rsidRPr="000E04F1" w:rsidRDefault="00FD0E2F" w:rsidP="00FD0E2F">
            <w:pPr>
              <w:widowControl w:val="0"/>
              <w:spacing w:after="160"/>
              <w:jc w:val="center"/>
            </w:pPr>
            <w:proofErr w:type="spellStart"/>
            <w:r w:rsidRPr="002A30F5">
              <w:t>AVC</w:t>
            </w:r>
            <w:proofErr w:type="spellEnd"/>
            <w:r w:rsidRPr="002A30F5">
              <w:t xml:space="preserve"> </w:t>
            </w:r>
            <w:r w:rsidR="002A30F5" w:rsidRPr="000E04F1">
              <w:t>04111684</w:t>
            </w:r>
          </w:p>
          <w:p w:rsidR="000E04F1" w:rsidRDefault="000E04F1" w:rsidP="000E04F1">
            <w:pPr>
              <w:jc w:val="center"/>
            </w:pPr>
            <w:r>
              <w:t>М. Петросян</w:t>
            </w:r>
          </w:p>
          <w:p w:rsidR="00071D1C" w:rsidRPr="002A30F5" w:rsidRDefault="00071D1C" w:rsidP="00FD0E2F">
            <w:pPr>
              <w:widowControl w:val="0"/>
              <w:spacing w:after="160"/>
              <w:jc w:val="center"/>
            </w:pPr>
            <w:r w:rsidRPr="002A30F5">
              <w:t>/подпись/</w:t>
            </w:r>
          </w:p>
          <w:p w:rsidR="00071D1C" w:rsidRPr="000E04F1" w:rsidRDefault="00071D1C" w:rsidP="00B46D58">
            <w:pPr>
              <w:widowControl w:val="0"/>
              <w:spacing w:after="160"/>
              <w:jc w:val="center"/>
              <w:rPr>
                <w:color w:val="FF0000"/>
                <w:lang w:val="en-US"/>
              </w:rPr>
            </w:pP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0811C1">
          <w:footerReference w:type="default" r:id="rId9"/>
          <w:footnotePr>
            <w:pos w:val="beneathText"/>
          </w:footnotePr>
          <w:pgSz w:w="11906" w:h="16838" w:code="9"/>
          <w:pgMar w:top="993" w:right="1418" w:bottom="1418" w:left="1418"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E04F1" w:rsidRPr="003F6A61" w:rsidRDefault="000E04F1" w:rsidP="00B46D58">
      <w:pPr>
        <w:widowControl w:val="0"/>
        <w:spacing w:after="160"/>
        <w:jc w:val="center"/>
        <w:rPr>
          <w:rFonts w:ascii="GHEA Grapalat" w:hAnsi="GHEA Grapalat"/>
          <w:color w:val="FF0000"/>
        </w:rPr>
      </w:pPr>
    </w:p>
    <w:p w:rsidR="000E04F1" w:rsidRPr="00B138F3" w:rsidRDefault="000E04F1" w:rsidP="000E04F1">
      <w:pPr>
        <w:widowControl w:val="0"/>
        <w:spacing w:after="160"/>
        <w:jc w:val="center"/>
        <w:rPr>
          <w:rFonts w:ascii="GHEA Grapalat" w:hAnsi="GHEA Grapalat"/>
        </w:rPr>
      </w:pPr>
      <w:r w:rsidRPr="00B138F3">
        <w:rPr>
          <w:rFonts w:ascii="GHEA Grapalat" w:hAnsi="GHEA Grapalat"/>
        </w:rPr>
        <w:t>ТЕХНИЧЕСКАЯ ХАРАКТЕРИСТИКА-ГРАФИК ЗАКУПКИ</w:t>
      </w:r>
      <w:r w:rsidRPr="00B138F3">
        <w:rPr>
          <w:rStyle w:val="af6"/>
          <w:rFonts w:ascii="GHEA Grapalat" w:hAnsi="GHEA Grapalat"/>
        </w:rPr>
        <w:footnoteReference w:customMarkFollows="1" w:id="26"/>
        <w:t>*</w:t>
      </w:r>
    </w:p>
    <w:p w:rsidR="000E04F1" w:rsidRPr="00B138F3" w:rsidRDefault="000E04F1" w:rsidP="000E04F1">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64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52"/>
        <w:gridCol w:w="1701"/>
        <w:gridCol w:w="1418"/>
        <w:gridCol w:w="1559"/>
        <w:gridCol w:w="3544"/>
        <w:gridCol w:w="1173"/>
        <w:gridCol w:w="1568"/>
        <w:gridCol w:w="840"/>
        <w:gridCol w:w="15"/>
        <w:gridCol w:w="15"/>
        <w:gridCol w:w="30"/>
        <w:gridCol w:w="15"/>
        <w:gridCol w:w="30"/>
        <w:gridCol w:w="851"/>
        <w:gridCol w:w="1276"/>
        <w:gridCol w:w="802"/>
        <w:gridCol w:w="953"/>
      </w:tblGrid>
      <w:tr w:rsidR="000E04F1" w:rsidRPr="00B138F3" w:rsidTr="000E04F1">
        <w:trPr>
          <w:trHeight w:val="508"/>
          <w:jc w:val="center"/>
        </w:trPr>
        <w:tc>
          <w:tcPr>
            <w:tcW w:w="16442" w:type="dxa"/>
            <w:gridSpan w:val="17"/>
          </w:tcPr>
          <w:p w:rsidR="000E04F1" w:rsidRPr="00B138F3" w:rsidRDefault="000E04F1" w:rsidP="000E04F1">
            <w:pPr>
              <w:widowControl w:val="0"/>
              <w:jc w:val="center"/>
              <w:rPr>
                <w:rFonts w:ascii="GHEA Grapalat" w:hAnsi="GHEA Grapalat"/>
                <w:sz w:val="16"/>
                <w:szCs w:val="16"/>
              </w:rPr>
            </w:pPr>
            <w:r w:rsidRPr="00B138F3">
              <w:rPr>
                <w:rFonts w:ascii="GHEA Grapalat" w:hAnsi="GHEA Grapalat"/>
                <w:sz w:val="16"/>
                <w:szCs w:val="16"/>
              </w:rPr>
              <w:t>Товар</w:t>
            </w:r>
          </w:p>
        </w:tc>
      </w:tr>
      <w:tr w:rsidR="000E04F1" w:rsidRPr="00B138F3" w:rsidTr="0095408C">
        <w:trPr>
          <w:trHeight w:val="529"/>
          <w:jc w:val="center"/>
        </w:trPr>
        <w:tc>
          <w:tcPr>
            <w:tcW w:w="652" w:type="dxa"/>
            <w:vMerge w:val="restart"/>
            <w:vAlign w:val="center"/>
          </w:tcPr>
          <w:p w:rsidR="000E04F1" w:rsidRPr="00B138F3" w:rsidRDefault="000E04F1" w:rsidP="000E04F1">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1701" w:type="dxa"/>
            <w:vMerge w:val="restart"/>
            <w:vAlign w:val="center"/>
          </w:tcPr>
          <w:p w:rsidR="000E04F1" w:rsidRPr="00B138F3" w:rsidRDefault="000E04F1" w:rsidP="000E04F1">
            <w:pPr>
              <w:widowControl w:val="0"/>
              <w:jc w:val="center"/>
              <w:rPr>
                <w:rFonts w:ascii="GHEA Grapalat" w:hAnsi="GHEA Grapalat"/>
                <w:sz w:val="16"/>
                <w:szCs w:val="16"/>
              </w:rPr>
            </w:pPr>
            <w:r w:rsidRPr="00B138F3">
              <w:rPr>
                <w:rFonts w:ascii="GHEA Grapalat" w:hAnsi="GHEA Grapalat"/>
                <w:sz w:val="16"/>
                <w:szCs w:val="16"/>
              </w:rPr>
              <w:t xml:space="preserve">промежуточный код, предусмотренный планом закупок по классификации </w:t>
            </w:r>
            <w:proofErr w:type="spellStart"/>
            <w:r w:rsidRPr="00B138F3">
              <w:rPr>
                <w:rFonts w:ascii="GHEA Grapalat" w:hAnsi="GHEA Grapalat"/>
                <w:sz w:val="16"/>
                <w:szCs w:val="16"/>
              </w:rPr>
              <w:t>ЕЗК</w:t>
            </w:r>
            <w:proofErr w:type="spellEnd"/>
            <w:r w:rsidRPr="00B138F3">
              <w:rPr>
                <w:rFonts w:ascii="GHEA Grapalat" w:hAnsi="GHEA Grapalat"/>
                <w:sz w:val="16"/>
                <w:szCs w:val="16"/>
              </w:rPr>
              <w:t xml:space="preserve"> (</w:t>
            </w:r>
            <w:proofErr w:type="spellStart"/>
            <w:r w:rsidRPr="00B138F3">
              <w:rPr>
                <w:rFonts w:ascii="GHEA Grapalat" w:hAnsi="GHEA Grapalat"/>
                <w:sz w:val="16"/>
                <w:szCs w:val="16"/>
              </w:rPr>
              <w:t>CPV</w:t>
            </w:r>
            <w:proofErr w:type="spellEnd"/>
            <w:r w:rsidRPr="00B138F3">
              <w:rPr>
                <w:rFonts w:ascii="GHEA Grapalat" w:hAnsi="GHEA Grapalat"/>
                <w:sz w:val="16"/>
                <w:szCs w:val="16"/>
              </w:rPr>
              <w:t>)</w:t>
            </w:r>
          </w:p>
        </w:tc>
        <w:tc>
          <w:tcPr>
            <w:tcW w:w="1418" w:type="dxa"/>
            <w:vMerge w:val="restart"/>
            <w:vAlign w:val="center"/>
          </w:tcPr>
          <w:p w:rsidR="000E04F1" w:rsidRPr="00B138F3" w:rsidRDefault="000E04F1" w:rsidP="000E04F1">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559" w:type="dxa"/>
            <w:vMerge w:val="restart"/>
            <w:vAlign w:val="center"/>
          </w:tcPr>
          <w:p w:rsidR="000E04F1" w:rsidRPr="00B138F3" w:rsidRDefault="000E04F1" w:rsidP="000E04F1">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Pr="00B138F3">
              <w:rPr>
                <w:rFonts w:ascii="GHEA Grapalat" w:hAnsi="GHEA Grapalat"/>
                <w:sz w:val="16"/>
                <w:szCs w:val="16"/>
              </w:rPr>
              <w:t>марка</w:t>
            </w:r>
            <w:r>
              <w:rPr>
                <w:rFonts w:ascii="GHEA Grapalat" w:hAnsi="GHEA Grapalat"/>
                <w:sz w:val="16"/>
                <w:szCs w:val="16"/>
                <w:lang w:val="hy-AM"/>
              </w:rPr>
              <w:t xml:space="preserve"> </w:t>
            </w:r>
            <w:r w:rsidRPr="00B138F3">
              <w:rPr>
                <w:rFonts w:ascii="GHEA Grapalat" w:hAnsi="GHEA Grapalat"/>
                <w:sz w:val="16"/>
                <w:szCs w:val="16"/>
              </w:rPr>
              <w:t xml:space="preserve">и наименование производителя </w:t>
            </w:r>
            <w:r>
              <w:rPr>
                <w:rStyle w:val="af6"/>
                <w:rFonts w:ascii="GHEA Grapalat" w:hAnsi="GHEA Grapalat"/>
                <w:sz w:val="16"/>
                <w:szCs w:val="16"/>
              </w:rPr>
              <w:footnoteReference w:customMarkFollows="1" w:id="27"/>
              <w:t>**</w:t>
            </w:r>
          </w:p>
        </w:tc>
        <w:tc>
          <w:tcPr>
            <w:tcW w:w="3544" w:type="dxa"/>
            <w:vMerge w:val="restart"/>
            <w:vAlign w:val="center"/>
          </w:tcPr>
          <w:p w:rsidR="000E04F1" w:rsidRPr="00B138F3" w:rsidRDefault="000E04F1" w:rsidP="000E04F1">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1173" w:type="dxa"/>
            <w:vMerge w:val="restart"/>
            <w:vAlign w:val="center"/>
          </w:tcPr>
          <w:p w:rsidR="000E04F1" w:rsidRPr="00B138F3" w:rsidRDefault="000E04F1" w:rsidP="000E04F1">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568" w:type="dxa"/>
            <w:vMerge w:val="restart"/>
            <w:vAlign w:val="center"/>
          </w:tcPr>
          <w:p w:rsidR="000E04F1" w:rsidRPr="00B138F3" w:rsidRDefault="000E04F1" w:rsidP="000E04F1">
            <w:pPr>
              <w:widowControl w:val="0"/>
              <w:ind w:left="-108" w:right="-108"/>
              <w:jc w:val="center"/>
              <w:rPr>
                <w:rFonts w:ascii="GHEA Grapalat" w:hAnsi="GHEA Grapalat"/>
                <w:sz w:val="16"/>
                <w:szCs w:val="16"/>
              </w:rPr>
            </w:pPr>
            <w:r w:rsidRPr="00B138F3">
              <w:rPr>
                <w:rFonts w:ascii="GHEA Grapalat" w:hAnsi="GHEA Grapalat"/>
                <w:sz w:val="16"/>
                <w:szCs w:val="16"/>
              </w:rPr>
              <w:t>цена единицы/</w:t>
            </w:r>
            <w:proofErr w:type="spellStart"/>
            <w:r w:rsidRPr="00B138F3">
              <w:rPr>
                <w:rFonts w:ascii="GHEA Grapalat" w:hAnsi="GHEA Grapalat"/>
                <w:sz w:val="16"/>
                <w:szCs w:val="16"/>
              </w:rPr>
              <w:t>драмов</w:t>
            </w:r>
            <w:proofErr w:type="spellEnd"/>
            <w:r w:rsidRPr="00B138F3">
              <w:rPr>
                <w:rFonts w:ascii="GHEA Grapalat" w:hAnsi="GHEA Grapalat"/>
                <w:sz w:val="16"/>
                <w:szCs w:val="16"/>
              </w:rPr>
              <w:t xml:space="preserve"> РА</w:t>
            </w:r>
          </w:p>
        </w:tc>
        <w:tc>
          <w:tcPr>
            <w:tcW w:w="945" w:type="dxa"/>
            <w:gridSpan w:val="6"/>
            <w:vMerge w:val="restart"/>
            <w:vAlign w:val="center"/>
          </w:tcPr>
          <w:p w:rsidR="000E04F1" w:rsidRPr="00B138F3" w:rsidRDefault="000E04F1" w:rsidP="000E04F1">
            <w:pPr>
              <w:widowControl w:val="0"/>
              <w:ind w:left="-108" w:right="-108"/>
              <w:jc w:val="center"/>
              <w:rPr>
                <w:rFonts w:ascii="GHEA Grapalat" w:hAnsi="GHEA Grapalat"/>
                <w:sz w:val="16"/>
                <w:szCs w:val="16"/>
              </w:rPr>
            </w:pPr>
            <w:r w:rsidRPr="00B138F3">
              <w:rPr>
                <w:rFonts w:ascii="GHEA Grapalat" w:hAnsi="GHEA Grapalat"/>
                <w:sz w:val="16"/>
                <w:szCs w:val="16"/>
              </w:rPr>
              <w:t>общая цена/</w:t>
            </w:r>
            <w:proofErr w:type="spellStart"/>
            <w:r w:rsidRPr="00B138F3">
              <w:rPr>
                <w:rFonts w:ascii="GHEA Grapalat" w:hAnsi="GHEA Grapalat"/>
                <w:sz w:val="16"/>
                <w:szCs w:val="16"/>
              </w:rPr>
              <w:t>драмов</w:t>
            </w:r>
            <w:proofErr w:type="spellEnd"/>
            <w:r w:rsidRPr="00B138F3">
              <w:rPr>
                <w:rFonts w:ascii="GHEA Grapalat" w:hAnsi="GHEA Grapalat"/>
                <w:sz w:val="16"/>
                <w:szCs w:val="16"/>
              </w:rPr>
              <w:t xml:space="preserve"> РА</w:t>
            </w:r>
          </w:p>
        </w:tc>
        <w:tc>
          <w:tcPr>
            <w:tcW w:w="851" w:type="dxa"/>
            <w:vMerge w:val="restart"/>
            <w:vAlign w:val="center"/>
          </w:tcPr>
          <w:p w:rsidR="000E04F1" w:rsidRPr="00B138F3" w:rsidRDefault="000E04F1" w:rsidP="000E04F1">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3031" w:type="dxa"/>
            <w:gridSpan w:val="3"/>
            <w:vAlign w:val="center"/>
          </w:tcPr>
          <w:p w:rsidR="000E04F1" w:rsidRPr="00B138F3" w:rsidRDefault="000E04F1" w:rsidP="000E04F1">
            <w:pPr>
              <w:widowControl w:val="0"/>
              <w:jc w:val="center"/>
              <w:rPr>
                <w:rFonts w:ascii="GHEA Grapalat" w:hAnsi="GHEA Grapalat"/>
                <w:sz w:val="16"/>
                <w:szCs w:val="16"/>
              </w:rPr>
            </w:pPr>
            <w:r w:rsidRPr="00B138F3">
              <w:rPr>
                <w:rFonts w:ascii="GHEA Grapalat" w:hAnsi="GHEA Grapalat"/>
                <w:sz w:val="16"/>
                <w:szCs w:val="16"/>
              </w:rPr>
              <w:t>поставки</w:t>
            </w:r>
          </w:p>
        </w:tc>
      </w:tr>
      <w:tr w:rsidR="000E04F1" w:rsidRPr="00B138F3" w:rsidTr="0095408C">
        <w:trPr>
          <w:trHeight w:val="1075"/>
          <w:jc w:val="center"/>
        </w:trPr>
        <w:tc>
          <w:tcPr>
            <w:tcW w:w="652" w:type="dxa"/>
            <w:vMerge/>
            <w:vAlign w:val="center"/>
          </w:tcPr>
          <w:p w:rsidR="000E04F1" w:rsidRPr="00B138F3" w:rsidRDefault="000E04F1" w:rsidP="000E04F1">
            <w:pPr>
              <w:widowControl w:val="0"/>
              <w:jc w:val="center"/>
              <w:rPr>
                <w:rFonts w:ascii="GHEA Grapalat" w:hAnsi="GHEA Grapalat"/>
                <w:sz w:val="16"/>
                <w:szCs w:val="16"/>
              </w:rPr>
            </w:pPr>
          </w:p>
        </w:tc>
        <w:tc>
          <w:tcPr>
            <w:tcW w:w="1701" w:type="dxa"/>
            <w:vMerge/>
            <w:vAlign w:val="center"/>
          </w:tcPr>
          <w:p w:rsidR="000E04F1" w:rsidRPr="00B138F3" w:rsidRDefault="000E04F1" w:rsidP="000E04F1">
            <w:pPr>
              <w:widowControl w:val="0"/>
              <w:jc w:val="center"/>
              <w:rPr>
                <w:rFonts w:ascii="GHEA Grapalat" w:hAnsi="GHEA Grapalat"/>
                <w:sz w:val="16"/>
                <w:szCs w:val="16"/>
              </w:rPr>
            </w:pPr>
          </w:p>
        </w:tc>
        <w:tc>
          <w:tcPr>
            <w:tcW w:w="1418" w:type="dxa"/>
            <w:vMerge/>
            <w:vAlign w:val="center"/>
          </w:tcPr>
          <w:p w:rsidR="000E04F1" w:rsidRPr="00B138F3" w:rsidRDefault="000E04F1" w:rsidP="000E04F1">
            <w:pPr>
              <w:widowControl w:val="0"/>
              <w:jc w:val="center"/>
              <w:rPr>
                <w:rFonts w:ascii="GHEA Grapalat" w:hAnsi="GHEA Grapalat"/>
                <w:sz w:val="16"/>
                <w:szCs w:val="16"/>
              </w:rPr>
            </w:pPr>
          </w:p>
        </w:tc>
        <w:tc>
          <w:tcPr>
            <w:tcW w:w="1559" w:type="dxa"/>
            <w:vMerge/>
            <w:vAlign w:val="center"/>
          </w:tcPr>
          <w:p w:rsidR="000E04F1" w:rsidRPr="00B138F3" w:rsidRDefault="000E04F1" w:rsidP="000E04F1">
            <w:pPr>
              <w:widowControl w:val="0"/>
              <w:jc w:val="center"/>
              <w:rPr>
                <w:rFonts w:ascii="GHEA Grapalat" w:hAnsi="GHEA Grapalat"/>
                <w:sz w:val="16"/>
                <w:szCs w:val="16"/>
              </w:rPr>
            </w:pPr>
          </w:p>
        </w:tc>
        <w:tc>
          <w:tcPr>
            <w:tcW w:w="3544" w:type="dxa"/>
            <w:vMerge/>
            <w:vAlign w:val="center"/>
          </w:tcPr>
          <w:p w:rsidR="000E04F1" w:rsidRPr="00B138F3" w:rsidRDefault="000E04F1" w:rsidP="000E04F1">
            <w:pPr>
              <w:widowControl w:val="0"/>
              <w:jc w:val="center"/>
              <w:rPr>
                <w:rFonts w:ascii="GHEA Grapalat" w:hAnsi="GHEA Grapalat"/>
                <w:sz w:val="16"/>
                <w:szCs w:val="16"/>
              </w:rPr>
            </w:pPr>
          </w:p>
        </w:tc>
        <w:tc>
          <w:tcPr>
            <w:tcW w:w="1173" w:type="dxa"/>
            <w:vMerge/>
            <w:vAlign w:val="center"/>
          </w:tcPr>
          <w:p w:rsidR="000E04F1" w:rsidRPr="00B138F3" w:rsidRDefault="000E04F1" w:rsidP="000E04F1">
            <w:pPr>
              <w:widowControl w:val="0"/>
              <w:jc w:val="center"/>
              <w:rPr>
                <w:rFonts w:ascii="GHEA Grapalat" w:hAnsi="GHEA Grapalat"/>
                <w:sz w:val="16"/>
                <w:szCs w:val="16"/>
              </w:rPr>
            </w:pPr>
          </w:p>
        </w:tc>
        <w:tc>
          <w:tcPr>
            <w:tcW w:w="1568" w:type="dxa"/>
            <w:vMerge/>
            <w:vAlign w:val="center"/>
          </w:tcPr>
          <w:p w:rsidR="000E04F1" w:rsidRPr="00B138F3" w:rsidRDefault="000E04F1" w:rsidP="000E04F1">
            <w:pPr>
              <w:widowControl w:val="0"/>
              <w:jc w:val="center"/>
              <w:rPr>
                <w:rFonts w:ascii="GHEA Grapalat" w:hAnsi="GHEA Grapalat"/>
                <w:sz w:val="16"/>
                <w:szCs w:val="16"/>
              </w:rPr>
            </w:pPr>
          </w:p>
        </w:tc>
        <w:tc>
          <w:tcPr>
            <w:tcW w:w="945" w:type="dxa"/>
            <w:gridSpan w:val="6"/>
            <w:vMerge/>
            <w:vAlign w:val="center"/>
          </w:tcPr>
          <w:p w:rsidR="000E04F1" w:rsidRPr="00B138F3" w:rsidRDefault="000E04F1" w:rsidP="000E04F1">
            <w:pPr>
              <w:widowControl w:val="0"/>
              <w:jc w:val="center"/>
              <w:rPr>
                <w:rFonts w:ascii="GHEA Grapalat" w:hAnsi="GHEA Grapalat"/>
                <w:sz w:val="16"/>
                <w:szCs w:val="16"/>
              </w:rPr>
            </w:pPr>
          </w:p>
        </w:tc>
        <w:tc>
          <w:tcPr>
            <w:tcW w:w="851" w:type="dxa"/>
            <w:vMerge/>
            <w:vAlign w:val="center"/>
          </w:tcPr>
          <w:p w:rsidR="000E04F1" w:rsidRPr="00B138F3" w:rsidRDefault="000E04F1" w:rsidP="000E04F1">
            <w:pPr>
              <w:widowControl w:val="0"/>
              <w:jc w:val="center"/>
              <w:rPr>
                <w:rFonts w:ascii="GHEA Grapalat" w:hAnsi="GHEA Grapalat"/>
                <w:sz w:val="16"/>
                <w:szCs w:val="16"/>
              </w:rPr>
            </w:pPr>
          </w:p>
        </w:tc>
        <w:tc>
          <w:tcPr>
            <w:tcW w:w="1276" w:type="dxa"/>
            <w:vAlign w:val="center"/>
          </w:tcPr>
          <w:p w:rsidR="000E04F1" w:rsidRPr="00B138F3" w:rsidRDefault="000E04F1" w:rsidP="000E04F1">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802" w:type="dxa"/>
            <w:vAlign w:val="center"/>
          </w:tcPr>
          <w:p w:rsidR="000E04F1" w:rsidRPr="00B138F3" w:rsidRDefault="000E04F1" w:rsidP="000E04F1">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953" w:type="dxa"/>
            <w:vAlign w:val="center"/>
          </w:tcPr>
          <w:p w:rsidR="000E04F1" w:rsidRPr="00B138F3" w:rsidRDefault="000E04F1" w:rsidP="000E04F1">
            <w:pPr>
              <w:widowControl w:val="0"/>
              <w:ind w:left="-132" w:right="-129"/>
              <w:jc w:val="center"/>
              <w:rPr>
                <w:rFonts w:ascii="GHEA Grapalat" w:hAnsi="GHEA Grapalat"/>
                <w:sz w:val="16"/>
                <w:szCs w:val="16"/>
                <w:lang w:val="en-US"/>
              </w:rPr>
            </w:pPr>
            <w:r w:rsidRPr="00B138F3">
              <w:rPr>
                <w:rFonts w:ascii="GHEA Grapalat" w:hAnsi="GHEA Grapalat"/>
                <w:sz w:val="16"/>
                <w:szCs w:val="16"/>
              </w:rPr>
              <w:t>срок</w:t>
            </w:r>
            <w:r w:rsidRPr="00B138F3">
              <w:rPr>
                <w:rStyle w:val="af6"/>
                <w:rFonts w:ascii="GHEA Grapalat" w:hAnsi="GHEA Grapalat"/>
                <w:sz w:val="16"/>
                <w:szCs w:val="16"/>
              </w:rPr>
              <w:footnoteReference w:customMarkFollows="1" w:id="28"/>
              <w:t>***</w:t>
            </w:r>
          </w:p>
        </w:tc>
      </w:tr>
      <w:tr w:rsidR="0095408C" w:rsidRPr="00B138F3" w:rsidTr="0095408C">
        <w:trPr>
          <w:trHeight w:val="508"/>
          <w:jc w:val="center"/>
        </w:trPr>
        <w:tc>
          <w:tcPr>
            <w:tcW w:w="652" w:type="dxa"/>
          </w:tcPr>
          <w:p w:rsidR="0095408C" w:rsidRPr="000E04F1" w:rsidRDefault="009D7FCD" w:rsidP="000E04F1">
            <w:pPr>
              <w:rPr>
                <w:rFonts w:ascii="Sylfaen" w:hAnsi="Sylfaen"/>
                <w:sz w:val="16"/>
                <w:szCs w:val="16"/>
                <w:lang w:val="en-US"/>
              </w:rPr>
            </w:pPr>
            <w:r>
              <w:rPr>
                <w:rFonts w:ascii="Sylfaen" w:hAnsi="Sylfaen"/>
                <w:sz w:val="16"/>
                <w:szCs w:val="16"/>
                <w:lang w:val="en-US"/>
              </w:rPr>
              <w:lastRenderedPageBreak/>
              <w:t>1</w:t>
            </w:r>
          </w:p>
        </w:tc>
        <w:tc>
          <w:tcPr>
            <w:tcW w:w="1701" w:type="dxa"/>
          </w:tcPr>
          <w:p w:rsidR="0095408C" w:rsidRPr="001D0CA2" w:rsidRDefault="0095408C" w:rsidP="000E04F1">
            <w:pPr>
              <w:rPr>
                <w:rFonts w:ascii="Sylfaen" w:hAnsi="Sylfaen"/>
                <w:b/>
                <w:sz w:val="16"/>
                <w:szCs w:val="16"/>
              </w:rPr>
            </w:pPr>
            <w:r>
              <w:rPr>
                <w:rFonts w:ascii="Sylfaen" w:hAnsi="Sylfaen"/>
                <w:b/>
                <w:sz w:val="16"/>
                <w:szCs w:val="16"/>
              </w:rPr>
              <w:t>15821500</w:t>
            </w:r>
          </w:p>
        </w:tc>
        <w:tc>
          <w:tcPr>
            <w:tcW w:w="1418" w:type="dxa"/>
          </w:tcPr>
          <w:p w:rsidR="0095408C" w:rsidRPr="00C561E8" w:rsidRDefault="0095408C" w:rsidP="00C90876">
            <w:pPr>
              <w:jc w:val="center"/>
            </w:pPr>
            <w:r w:rsidRPr="00C561E8">
              <w:t>Печенье</w:t>
            </w:r>
          </w:p>
        </w:tc>
        <w:tc>
          <w:tcPr>
            <w:tcW w:w="1559" w:type="dxa"/>
          </w:tcPr>
          <w:p w:rsidR="0095408C" w:rsidRPr="00B138F3" w:rsidRDefault="0095408C" w:rsidP="000E04F1">
            <w:pPr>
              <w:widowControl w:val="0"/>
              <w:jc w:val="center"/>
              <w:rPr>
                <w:rFonts w:ascii="GHEA Grapalat" w:hAnsi="GHEA Grapalat"/>
                <w:sz w:val="16"/>
                <w:szCs w:val="16"/>
              </w:rPr>
            </w:pPr>
            <w:r>
              <w:t>РА или эквивалент</w:t>
            </w:r>
          </w:p>
        </w:tc>
        <w:tc>
          <w:tcPr>
            <w:tcW w:w="3544" w:type="dxa"/>
          </w:tcPr>
          <w:p w:rsidR="0095408C" w:rsidRPr="00B138F3" w:rsidRDefault="00001EB1" w:rsidP="000E04F1">
            <w:pPr>
              <w:widowControl w:val="0"/>
              <w:jc w:val="center"/>
              <w:rPr>
                <w:rFonts w:ascii="GHEA Grapalat" w:hAnsi="GHEA Grapalat"/>
                <w:sz w:val="16"/>
                <w:szCs w:val="16"/>
              </w:rPr>
            </w:pPr>
            <w:proofErr w:type="spellStart"/>
            <w:r w:rsidRPr="00001EB1">
              <w:rPr>
                <w:rFonts w:ascii="GHEA Grapalat" w:hAnsi="GHEA Grapalat"/>
                <w:sz w:val="20"/>
                <w:szCs w:val="20"/>
              </w:rPr>
              <w:t>вежем</w:t>
            </w:r>
            <w:proofErr w:type="spellEnd"/>
            <w:r w:rsidRPr="00001EB1">
              <w:rPr>
                <w:rFonts w:ascii="GHEA Grapalat" w:hAnsi="GHEA Grapalat"/>
                <w:sz w:val="20"/>
                <w:szCs w:val="20"/>
              </w:rPr>
              <w:t xml:space="preserve"> состоянии влажность творога и печенья от 3% до 10%, массовая доля сахара от 20% до 27%, жирность от 3% </w:t>
            </w:r>
            <w:proofErr w:type="gramStart"/>
            <w:r w:rsidRPr="00001EB1">
              <w:rPr>
                <w:rFonts w:ascii="GHEA Grapalat" w:hAnsi="GHEA Grapalat"/>
                <w:sz w:val="20"/>
                <w:szCs w:val="20"/>
              </w:rPr>
              <w:t>до</w:t>
            </w:r>
            <w:proofErr w:type="gramEnd"/>
            <w:r w:rsidRPr="00001EB1">
              <w:rPr>
                <w:rFonts w:ascii="GHEA Grapalat" w:hAnsi="GHEA Grapalat"/>
                <w:sz w:val="20"/>
                <w:szCs w:val="20"/>
              </w:rPr>
              <w:t xml:space="preserve"> 30%, ГОСТ 24901-89. Безопасность согласно гигиеническим нормативам </w:t>
            </w:r>
            <w:proofErr w:type="spellStart"/>
            <w:r w:rsidRPr="00001EB1">
              <w:rPr>
                <w:rFonts w:ascii="GHEA Grapalat" w:hAnsi="GHEA Grapalat"/>
                <w:sz w:val="20"/>
                <w:szCs w:val="20"/>
              </w:rPr>
              <w:t>N</w:t>
            </w:r>
            <w:proofErr w:type="spellEnd"/>
            <w:r w:rsidRPr="00001EB1">
              <w:rPr>
                <w:rFonts w:ascii="GHEA Grapalat" w:hAnsi="GHEA Grapalat"/>
                <w:sz w:val="20"/>
                <w:szCs w:val="20"/>
              </w:rPr>
              <w:t xml:space="preserve"> </w:t>
            </w:r>
            <w:proofErr w:type="spellStart"/>
            <w:r w:rsidRPr="00001EB1">
              <w:rPr>
                <w:rFonts w:ascii="GHEA Grapalat" w:hAnsi="GHEA Grapalat"/>
                <w:sz w:val="20"/>
                <w:szCs w:val="20"/>
              </w:rPr>
              <w:t>2-III-4.9-01-2010</w:t>
            </w:r>
            <w:proofErr w:type="spellEnd"/>
            <w:r w:rsidRPr="00001EB1">
              <w:rPr>
                <w:rFonts w:ascii="GHEA Grapalat" w:hAnsi="GHEA Grapalat"/>
                <w:sz w:val="20"/>
                <w:szCs w:val="20"/>
              </w:rPr>
              <w:t xml:space="preserve"> и статье 8 Закона РА "О безопасности пищевых продуктов</w:t>
            </w:r>
            <w:r w:rsidRPr="00001EB1">
              <w:rPr>
                <w:rFonts w:ascii="GHEA Grapalat" w:hAnsi="GHEA Grapalat"/>
                <w:sz w:val="16"/>
                <w:szCs w:val="16"/>
              </w:rPr>
              <w:t>".</w:t>
            </w:r>
          </w:p>
        </w:tc>
        <w:tc>
          <w:tcPr>
            <w:tcW w:w="1173" w:type="dxa"/>
          </w:tcPr>
          <w:p w:rsidR="0095408C" w:rsidRPr="00B138F3" w:rsidRDefault="0095408C" w:rsidP="000E04F1">
            <w:pPr>
              <w:widowControl w:val="0"/>
              <w:jc w:val="center"/>
              <w:rPr>
                <w:rFonts w:ascii="GHEA Grapalat" w:hAnsi="GHEA Grapalat"/>
                <w:sz w:val="16"/>
                <w:szCs w:val="16"/>
              </w:rPr>
            </w:pPr>
            <w:r>
              <w:t>кг</w:t>
            </w:r>
          </w:p>
        </w:tc>
        <w:tc>
          <w:tcPr>
            <w:tcW w:w="1568" w:type="dxa"/>
          </w:tcPr>
          <w:p w:rsidR="0095408C" w:rsidRPr="001C4CBD" w:rsidRDefault="0095408C" w:rsidP="000E04F1">
            <w:pPr>
              <w:jc w:val="center"/>
              <w:rPr>
                <w:rFonts w:ascii="Sylfaen" w:hAnsi="Sylfaen"/>
                <w:sz w:val="16"/>
                <w:szCs w:val="16"/>
                <w:lang w:val="en-US"/>
              </w:rPr>
            </w:pPr>
            <w:r>
              <w:rPr>
                <w:rFonts w:ascii="Sylfaen" w:hAnsi="Sylfaen"/>
                <w:sz w:val="16"/>
                <w:szCs w:val="16"/>
              </w:rPr>
              <w:t>1</w:t>
            </w:r>
            <w:r>
              <w:rPr>
                <w:rFonts w:ascii="Sylfaen" w:hAnsi="Sylfaen"/>
                <w:sz w:val="16"/>
                <w:szCs w:val="16"/>
                <w:lang w:val="en-US"/>
              </w:rPr>
              <w:t>180</w:t>
            </w:r>
          </w:p>
        </w:tc>
        <w:tc>
          <w:tcPr>
            <w:tcW w:w="945" w:type="dxa"/>
            <w:gridSpan w:val="6"/>
          </w:tcPr>
          <w:p w:rsidR="0095408C" w:rsidRPr="00C90876" w:rsidRDefault="0095408C" w:rsidP="000E04F1">
            <w:pPr>
              <w:widowControl w:val="0"/>
              <w:rPr>
                <w:rFonts w:ascii="GHEA Grapalat" w:hAnsi="GHEA Grapalat"/>
                <w:sz w:val="16"/>
                <w:szCs w:val="16"/>
                <w:lang w:val="en-US"/>
              </w:rPr>
            </w:pPr>
            <w:r>
              <w:rPr>
                <w:rFonts w:ascii="Sylfaen" w:hAnsi="Sylfaen"/>
                <w:sz w:val="16"/>
                <w:szCs w:val="16"/>
                <w:lang w:val="en-US"/>
              </w:rPr>
              <w:t>47200</w:t>
            </w:r>
          </w:p>
        </w:tc>
        <w:tc>
          <w:tcPr>
            <w:tcW w:w="851" w:type="dxa"/>
          </w:tcPr>
          <w:p w:rsidR="0095408C" w:rsidRPr="00C90876" w:rsidRDefault="0095408C" w:rsidP="0095408C">
            <w:pPr>
              <w:widowControl w:val="0"/>
              <w:ind w:left="132"/>
              <w:rPr>
                <w:rFonts w:ascii="GHEA Grapalat" w:hAnsi="GHEA Grapalat"/>
                <w:sz w:val="16"/>
                <w:szCs w:val="16"/>
                <w:lang w:val="en-US"/>
              </w:rPr>
            </w:pPr>
            <w:r>
              <w:rPr>
                <w:rFonts w:ascii="Sylfaen" w:hAnsi="Sylfaen"/>
                <w:sz w:val="16"/>
                <w:szCs w:val="16"/>
                <w:lang w:val="en-US"/>
              </w:rPr>
              <w:t>40</w:t>
            </w:r>
          </w:p>
        </w:tc>
        <w:tc>
          <w:tcPr>
            <w:tcW w:w="1276" w:type="dxa"/>
          </w:tcPr>
          <w:p w:rsidR="00001EB1" w:rsidRPr="00001EB1" w:rsidRDefault="00001EB1" w:rsidP="00001EB1">
            <w:pPr>
              <w:jc w:val="center"/>
              <w:rPr>
                <w:sz w:val="20"/>
                <w:szCs w:val="20"/>
              </w:rPr>
            </w:pPr>
            <w:r w:rsidRPr="00001EB1">
              <w:rPr>
                <w:sz w:val="20"/>
                <w:szCs w:val="20"/>
              </w:rPr>
              <w:t xml:space="preserve">г. </w:t>
            </w:r>
            <w:proofErr w:type="spellStart"/>
            <w:r w:rsidRPr="00001EB1">
              <w:rPr>
                <w:sz w:val="20"/>
                <w:szCs w:val="20"/>
              </w:rPr>
              <w:t>Гораван</w:t>
            </w:r>
            <w:proofErr w:type="spellEnd"/>
            <w:r w:rsidRPr="00001EB1">
              <w:rPr>
                <w:sz w:val="20"/>
                <w:szCs w:val="20"/>
              </w:rPr>
              <w:t xml:space="preserve"> </w:t>
            </w:r>
            <w:proofErr w:type="spellStart"/>
            <w:r w:rsidRPr="00001EB1">
              <w:rPr>
                <w:sz w:val="20"/>
                <w:szCs w:val="20"/>
              </w:rPr>
              <w:t>Геворг</w:t>
            </w:r>
            <w:proofErr w:type="spellEnd"/>
            <w:r w:rsidRPr="00001EB1">
              <w:rPr>
                <w:sz w:val="20"/>
                <w:szCs w:val="20"/>
              </w:rPr>
              <w:t xml:space="preserve"> </w:t>
            </w:r>
            <w:proofErr w:type="spellStart"/>
            <w:r w:rsidRPr="00001EB1">
              <w:rPr>
                <w:sz w:val="20"/>
                <w:szCs w:val="20"/>
              </w:rPr>
              <w:t>Марзпетуни</w:t>
            </w:r>
            <w:proofErr w:type="spellEnd"/>
            <w:r w:rsidRPr="00001EB1">
              <w:rPr>
                <w:sz w:val="20"/>
                <w:szCs w:val="20"/>
              </w:rPr>
              <w:t xml:space="preserve"> 7</w:t>
            </w:r>
          </w:p>
          <w:p w:rsidR="0095408C" w:rsidRPr="00B138F3" w:rsidRDefault="0095408C" w:rsidP="000E04F1">
            <w:pPr>
              <w:widowControl w:val="0"/>
              <w:jc w:val="center"/>
              <w:rPr>
                <w:rFonts w:ascii="GHEA Grapalat" w:hAnsi="GHEA Grapalat"/>
                <w:sz w:val="16"/>
                <w:szCs w:val="16"/>
              </w:rPr>
            </w:pPr>
          </w:p>
        </w:tc>
        <w:tc>
          <w:tcPr>
            <w:tcW w:w="802" w:type="dxa"/>
          </w:tcPr>
          <w:p w:rsidR="0095408C" w:rsidRPr="000C1462" w:rsidRDefault="0095408C" w:rsidP="000E04F1">
            <w:pPr>
              <w:widowControl w:val="0"/>
              <w:jc w:val="center"/>
              <w:rPr>
                <w:rFonts w:ascii="GHEA Grapalat" w:hAnsi="GHEA Grapalat"/>
                <w:sz w:val="16"/>
                <w:szCs w:val="16"/>
                <w:lang w:val="en-US"/>
              </w:rPr>
            </w:pPr>
            <w:r>
              <w:rPr>
                <w:rFonts w:ascii="GHEA Grapalat" w:hAnsi="GHEA Grapalat"/>
                <w:sz w:val="16"/>
                <w:szCs w:val="16"/>
                <w:lang w:val="en-US"/>
              </w:rPr>
              <w:t>40</w:t>
            </w:r>
          </w:p>
        </w:tc>
        <w:tc>
          <w:tcPr>
            <w:tcW w:w="953" w:type="dxa"/>
          </w:tcPr>
          <w:p w:rsidR="0095408C" w:rsidRPr="00DF14CF" w:rsidRDefault="0095408C" w:rsidP="000E04F1">
            <w:pPr>
              <w:widowControl w:val="0"/>
              <w:jc w:val="center"/>
              <w:rPr>
                <w:rFonts w:ascii="GHEA Grapalat" w:hAnsi="GHEA Grapalat"/>
                <w:sz w:val="16"/>
                <w:szCs w:val="16"/>
              </w:rPr>
            </w:pPr>
            <w:r w:rsidRPr="00DF14CF">
              <w:rPr>
                <w:sz w:val="16"/>
                <w:szCs w:val="16"/>
              </w:rPr>
              <w:t>20 календарных дней после вступления договора в силу - 15.12.2022 г. По предварительному заказу покупателя</w:t>
            </w:r>
          </w:p>
        </w:tc>
      </w:tr>
      <w:tr w:rsidR="00A241F2" w:rsidRPr="00B138F3" w:rsidTr="0095408C">
        <w:trPr>
          <w:trHeight w:val="779"/>
          <w:jc w:val="center"/>
        </w:trPr>
        <w:tc>
          <w:tcPr>
            <w:tcW w:w="652" w:type="dxa"/>
          </w:tcPr>
          <w:p w:rsidR="00A241F2" w:rsidRPr="00277C47" w:rsidRDefault="009D7FCD" w:rsidP="000E04F1">
            <w:pPr>
              <w:rPr>
                <w:rFonts w:ascii="Sylfaen" w:hAnsi="Sylfaen"/>
                <w:sz w:val="16"/>
                <w:szCs w:val="16"/>
                <w:lang w:val="en-US"/>
              </w:rPr>
            </w:pPr>
            <w:r>
              <w:rPr>
                <w:rFonts w:ascii="Sylfaen" w:hAnsi="Sylfaen"/>
                <w:sz w:val="16"/>
                <w:szCs w:val="16"/>
                <w:lang w:val="en-US"/>
              </w:rPr>
              <w:t>2</w:t>
            </w:r>
          </w:p>
        </w:tc>
        <w:tc>
          <w:tcPr>
            <w:tcW w:w="1701" w:type="dxa"/>
          </w:tcPr>
          <w:p w:rsidR="00A241F2" w:rsidRPr="00EA06B5" w:rsidRDefault="002C4819" w:rsidP="000E04F1">
            <w:pPr>
              <w:rPr>
                <w:rFonts w:ascii="Sylfaen" w:hAnsi="Sylfaen" w:cs="Sylfaen"/>
                <w:b/>
                <w:sz w:val="16"/>
                <w:szCs w:val="16"/>
              </w:rPr>
            </w:pPr>
            <w:r>
              <w:rPr>
                <w:rFonts w:ascii="Sylfaen" w:hAnsi="Sylfaen" w:cs="Sylfaen"/>
                <w:b/>
                <w:sz w:val="16"/>
                <w:szCs w:val="16"/>
              </w:rPr>
              <w:t>15841100</w:t>
            </w:r>
          </w:p>
        </w:tc>
        <w:tc>
          <w:tcPr>
            <w:tcW w:w="1418" w:type="dxa"/>
          </w:tcPr>
          <w:p w:rsidR="00A241F2" w:rsidRPr="00C561E8" w:rsidRDefault="00A241F2" w:rsidP="00C90876">
            <w:pPr>
              <w:jc w:val="center"/>
            </w:pPr>
            <w:r w:rsidRPr="00C561E8">
              <w:t>Какао</w:t>
            </w:r>
          </w:p>
        </w:tc>
        <w:tc>
          <w:tcPr>
            <w:tcW w:w="1559" w:type="dxa"/>
          </w:tcPr>
          <w:p w:rsidR="00A241F2" w:rsidRDefault="00A241F2" w:rsidP="000E04F1">
            <w:r w:rsidRPr="007B0E81">
              <w:t>РА или эквивалент</w:t>
            </w:r>
          </w:p>
        </w:tc>
        <w:tc>
          <w:tcPr>
            <w:tcW w:w="3544" w:type="dxa"/>
          </w:tcPr>
          <w:p w:rsidR="00A241F2" w:rsidRPr="00B138F3" w:rsidRDefault="00001EB1" w:rsidP="000E04F1">
            <w:pPr>
              <w:widowControl w:val="0"/>
              <w:jc w:val="center"/>
              <w:rPr>
                <w:rFonts w:ascii="GHEA Grapalat" w:hAnsi="GHEA Grapalat"/>
                <w:sz w:val="16"/>
                <w:szCs w:val="16"/>
              </w:rPr>
            </w:pPr>
            <w:r w:rsidRPr="00001EB1">
              <w:rPr>
                <w:rFonts w:ascii="GHEA Grapalat" w:hAnsi="GHEA Grapalat"/>
                <w:sz w:val="22"/>
                <w:szCs w:val="22"/>
              </w:rPr>
              <w:t xml:space="preserve">Влажность: не более 6,0%, </w:t>
            </w:r>
            <w:proofErr w:type="spellStart"/>
            <w:r w:rsidRPr="00001EB1">
              <w:rPr>
                <w:rFonts w:ascii="GHEA Grapalat" w:hAnsi="GHEA Grapalat"/>
                <w:sz w:val="22"/>
                <w:szCs w:val="22"/>
              </w:rPr>
              <w:t>рН</w:t>
            </w:r>
            <w:proofErr w:type="spellEnd"/>
            <w:r w:rsidRPr="00001EB1">
              <w:rPr>
                <w:rFonts w:ascii="GHEA Grapalat" w:hAnsi="GHEA Grapalat"/>
                <w:sz w:val="22"/>
                <w:szCs w:val="22"/>
              </w:rPr>
              <w:t xml:space="preserve">: не более 7,1, дисперсность: не менее 90,0%, расфасованная в бумажные коробки и металлические или стеклянные банки, а также </w:t>
            </w:r>
            <w:proofErr w:type="spellStart"/>
            <w:r w:rsidRPr="00001EB1">
              <w:rPr>
                <w:rFonts w:ascii="GHEA Grapalat" w:hAnsi="GHEA Grapalat"/>
                <w:sz w:val="22"/>
                <w:szCs w:val="22"/>
              </w:rPr>
              <w:t>невзвешенная</w:t>
            </w:r>
            <w:proofErr w:type="spellEnd"/>
            <w:r w:rsidRPr="00001EB1">
              <w:rPr>
                <w:rFonts w:ascii="GHEA Grapalat" w:hAnsi="GHEA Grapalat"/>
                <w:sz w:val="22"/>
                <w:szCs w:val="22"/>
              </w:rPr>
              <w:t>, ГОСТ 108-76, Безопасность и маркировка № 2 -</w:t>
            </w:r>
            <w:proofErr w:type="spellStart"/>
            <w:r w:rsidRPr="00001EB1">
              <w:rPr>
                <w:rFonts w:ascii="GHEA Grapalat" w:hAnsi="GHEA Grapalat"/>
                <w:sz w:val="22"/>
                <w:szCs w:val="22"/>
              </w:rPr>
              <w:t>III-4.9-01-2010</w:t>
            </w:r>
            <w:proofErr w:type="spellEnd"/>
            <w:r w:rsidRPr="00001EB1">
              <w:rPr>
                <w:rFonts w:ascii="GHEA Grapalat" w:hAnsi="GHEA Grapalat"/>
                <w:sz w:val="22"/>
                <w:szCs w:val="22"/>
              </w:rPr>
              <w:t xml:space="preserve"> гигиенических норм и статьи 8 Закона РА "О безопасности пищевых продуктов</w:t>
            </w:r>
            <w:r w:rsidRPr="00001EB1">
              <w:rPr>
                <w:rFonts w:ascii="GHEA Grapalat" w:hAnsi="GHEA Grapalat"/>
                <w:sz w:val="16"/>
                <w:szCs w:val="16"/>
              </w:rPr>
              <w:t>".</w:t>
            </w:r>
          </w:p>
        </w:tc>
        <w:tc>
          <w:tcPr>
            <w:tcW w:w="1173" w:type="dxa"/>
          </w:tcPr>
          <w:p w:rsidR="00A241F2" w:rsidRPr="00B138F3" w:rsidRDefault="00A241F2" w:rsidP="000E04F1">
            <w:pPr>
              <w:widowControl w:val="0"/>
              <w:jc w:val="center"/>
              <w:rPr>
                <w:rFonts w:ascii="GHEA Grapalat" w:hAnsi="GHEA Grapalat"/>
                <w:sz w:val="16"/>
                <w:szCs w:val="16"/>
              </w:rPr>
            </w:pPr>
            <w:r>
              <w:t>кг</w:t>
            </w:r>
          </w:p>
        </w:tc>
        <w:tc>
          <w:tcPr>
            <w:tcW w:w="1568" w:type="dxa"/>
          </w:tcPr>
          <w:p w:rsidR="00A241F2" w:rsidRPr="00CD071A" w:rsidRDefault="001C4CBD" w:rsidP="000E04F1">
            <w:pPr>
              <w:widowControl w:val="0"/>
              <w:jc w:val="center"/>
              <w:rPr>
                <w:rFonts w:ascii="GHEA Grapalat" w:hAnsi="GHEA Grapalat"/>
                <w:sz w:val="16"/>
                <w:szCs w:val="16"/>
                <w:lang w:val="en-US"/>
              </w:rPr>
            </w:pPr>
            <w:r>
              <w:rPr>
                <w:rFonts w:ascii="GHEA Grapalat" w:hAnsi="GHEA Grapalat"/>
                <w:sz w:val="16"/>
                <w:szCs w:val="16"/>
                <w:lang w:val="en-US"/>
              </w:rPr>
              <w:t>3700</w:t>
            </w:r>
          </w:p>
        </w:tc>
        <w:tc>
          <w:tcPr>
            <w:tcW w:w="1796" w:type="dxa"/>
            <w:gridSpan w:val="7"/>
          </w:tcPr>
          <w:p w:rsidR="00A241F2" w:rsidRPr="00CD071A" w:rsidRDefault="00C90876" w:rsidP="000E04F1">
            <w:pPr>
              <w:widowControl w:val="0"/>
              <w:rPr>
                <w:rFonts w:ascii="GHEA Grapalat" w:hAnsi="GHEA Grapalat"/>
                <w:sz w:val="16"/>
                <w:szCs w:val="16"/>
                <w:lang w:val="en-US"/>
              </w:rPr>
            </w:pPr>
            <w:r>
              <w:rPr>
                <w:rFonts w:ascii="GHEA Grapalat" w:hAnsi="GHEA Grapalat"/>
                <w:sz w:val="16"/>
                <w:szCs w:val="16"/>
                <w:lang w:val="en-US"/>
              </w:rPr>
              <w:t>7400</w:t>
            </w:r>
            <w:r w:rsidR="00A241F2">
              <w:rPr>
                <w:rFonts w:ascii="GHEA Grapalat" w:hAnsi="GHEA Grapalat"/>
                <w:sz w:val="16"/>
                <w:szCs w:val="16"/>
                <w:lang w:val="en-US"/>
              </w:rPr>
              <w:t xml:space="preserve">               </w:t>
            </w:r>
            <w:r>
              <w:rPr>
                <w:rFonts w:ascii="GHEA Grapalat" w:hAnsi="GHEA Grapalat"/>
                <w:sz w:val="16"/>
                <w:szCs w:val="16"/>
                <w:lang w:val="en-US"/>
              </w:rPr>
              <w:t>2</w:t>
            </w:r>
          </w:p>
        </w:tc>
        <w:tc>
          <w:tcPr>
            <w:tcW w:w="1276" w:type="dxa"/>
          </w:tcPr>
          <w:p w:rsidR="00001EB1" w:rsidRPr="00001EB1" w:rsidRDefault="00001EB1" w:rsidP="00001EB1">
            <w:pPr>
              <w:jc w:val="center"/>
              <w:rPr>
                <w:sz w:val="20"/>
                <w:szCs w:val="20"/>
              </w:rPr>
            </w:pPr>
            <w:r w:rsidRPr="00001EB1">
              <w:rPr>
                <w:sz w:val="20"/>
                <w:szCs w:val="20"/>
              </w:rPr>
              <w:t xml:space="preserve">г. </w:t>
            </w:r>
            <w:proofErr w:type="spellStart"/>
            <w:r w:rsidRPr="00001EB1">
              <w:rPr>
                <w:sz w:val="20"/>
                <w:szCs w:val="20"/>
              </w:rPr>
              <w:t>Гораван</w:t>
            </w:r>
            <w:proofErr w:type="spellEnd"/>
            <w:r w:rsidRPr="00001EB1">
              <w:rPr>
                <w:sz w:val="20"/>
                <w:szCs w:val="20"/>
              </w:rPr>
              <w:t xml:space="preserve"> </w:t>
            </w:r>
            <w:proofErr w:type="spellStart"/>
            <w:r w:rsidRPr="00001EB1">
              <w:rPr>
                <w:sz w:val="20"/>
                <w:szCs w:val="20"/>
              </w:rPr>
              <w:t>Геворг</w:t>
            </w:r>
            <w:proofErr w:type="spellEnd"/>
            <w:r w:rsidRPr="00001EB1">
              <w:rPr>
                <w:sz w:val="20"/>
                <w:szCs w:val="20"/>
              </w:rPr>
              <w:t xml:space="preserve"> </w:t>
            </w:r>
            <w:proofErr w:type="spellStart"/>
            <w:r w:rsidRPr="00001EB1">
              <w:rPr>
                <w:sz w:val="20"/>
                <w:szCs w:val="20"/>
              </w:rPr>
              <w:t>Марзпетуни</w:t>
            </w:r>
            <w:proofErr w:type="spellEnd"/>
            <w:r w:rsidRPr="00001EB1">
              <w:rPr>
                <w:sz w:val="20"/>
                <w:szCs w:val="20"/>
              </w:rPr>
              <w:t xml:space="preserve"> 7</w:t>
            </w:r>
          </w:p>
          <w:p w:rsidR="00A241F2" w:rsidRPr="00001EB1" w:rsidRDefault="00A241F2" w:rsidP="000E04F1">
            <w:pPr>
              <w:widowControl w:val="0"/>
              <w:jc w:val="center"/>
              <w:rPr>
                <w:rFonts w:ascii="GHEA Grapalat" w:hAnsi="GHEA Grapalat"/>
                <w:b/>
                <w:sz w:val="16"/>
                <w:szCs w:val="16"/>
              </w:rPr>
            </w:pPr>
          </w:p>
        </w:tc>
        <w:tc>
          <w:tcPr>
            <w:tcW w:w="802" w:type="dxa"/>
          </w:tcPr>
          <w:p w:rsidR="00A241F2" w:rsidRPr="000C1462" w:rsidRDefault="00C90876" w:rsidP="000E04F1">
            <w:pPr>
              <w:widowControl w:val="0"/>
              <w:jc w:val="center"/>
              <w:rPr>
                <w:rFonts w:ascii="GHEA Grapalat" w:hAnsi="GHEA Grapalat"/>
                <w:sz w:val="16"/>
                <w:szCs w:val="16"/>
                <w:lang w:val="en-US"/>
              </w:rPr>
            </w:pPr>
            <w:r>
              <w:rPr>
                <w:rFonts w:ascii="GHEA Grapalat" w:hAnsi="GHEA Grapalat"/>
                <w:sz w:val="16"/>
                <w:szCs w:val="16"/>
                <w:lang w:val="en-US"/>
              </w:rPr>
              <w:t>2</w:t>
            </w:r>
          </w:p>
        </w:tc>
        <w:tc>
          <w:tcPr>
            <w:tcW w:w="953" w:type="dxa"/>
          </w:tcPr>
          <w:p w:rsidR="00A241F2" w:rsidRPr="00DF14CF" w:rsidRDefault="00A241F2" w:rsidP="000E04F1">
            <w:pPr>
              <w:widowControl w:val="0"/>
              <w:jc w:val="center"/>
              <w:rPr>
                <w:rFonts w:ascii="GHEA Grapalat" w:hAnsi="GHEA Grapalat"/>
                <w:sz w:val="16"/>
                <w:szCs w:val="16"/>
              </w:rPr>
            </w:pPr>
          </w:p>
          <w:p w:rsidR="00A241F2" w:rsidRPr="00DF14CF" w:rsidRDefault="00A241F2" w:rsidP="000E04F1">
            <w:pPr>
              <w:widowControl w:val="0"/>
              <w:jc w:val="center"/>
              <w:rPr>
                <w:rFonts w:ascii="GHEA Grapalat" w:hAnsi="GHEA Grapalat"/>
                <w:sz w:val="16"/>
                <w:szCs w:val="16"/>
              </w:rPr>
            </w:pPr>
          </w:p>
          <w:p w:rsidR="00A241F2" w:rsidRPr="00DF14CF" w:rsidRDefault="00A241F2" w:rsidP="000E04F1">
            <w:pPr>
              <w:widowControl w:val="0"/>
              <w:rPr>
                <w:rFonts w:ascii="GHEA Grapalat" w:hAnsi="GHEA Grapalat"/>
                <w:sz w:val="16"/>
                <w:szCs w:val="16"/>
              </w:rPr>
            </w:pPr>
            <w:r w:rsidRPr="00DF14CF">
              <w:rPr>
                <w:sz w:val="16"/>
                <w:szCs w:val="16"/>
              </w:rPr>
              <w:t>20 календарных дней после вступления договора в силу - 15.12.2022 г. По предварительному заказу покупателя</w:t>
            </w:r>
          </w:p>
        </w:tc>
      </w:tr>
      <w:tr w:rsidR="00A241F2" w:rsidRPr="00B138F3" w:rsidTr="0095408C">
        <w:trPr>
          <w:trHeight w:val="508"/>
          <w:jc w:val="center"/>
        </w:trPr>
        <w:tc>
          <w:tcPr>
            <w:tcW w:w="652" w:type="dxa"/>
          </w:tcPr>
          <w:p w:rsidR="00A241F2" w:rsidRPr="000E04F1" w:rsidRDefault="009D7FCD" w:rsidP="000E04F1">
            <w:pPr>
              <w:rPr>
                <w:rFonts w:ascii="Sylfaen" w:hAnsi="Sylfaen"/>
                <w:sz w:val="16"/>
                <w:szCs w:val="16"/>
                <w:lang w:val="en-US"/>
              </w:rPr>
            </w:pPr>
            <w:r>
              <w:rPr>
                <w:rFonts w:ascii="Sylfaen" w:hAnsi="Sylfaen"/>
                <w:sz w:val="16"/>
                <w:szCs w:val="16"/>
                <w:lang w:val="en-US"/>
              </w:rPr>
              <w:t>3</w:t>
            </w:r>
          </w:p>
        </w:tc>
        <w:tc>
          <w:tcPr>
            <w:tcW w:w="1701" w:type="dxa"/>
          </w:tcPr>
          <w:p w:rsidR="00A241F2" w:rsidRPr="001D0CA2" w:rsidRDefault="002C4819" w:rsidP="000E04F1">
            <w:pPr>
              <w:rPr>
                <w:rFonts w:ascii="Sylfaen" w:hAnsi="Sylfaen"/>
                <w:b/>
                <w:sz w:val="16"/>
                <w:szCs w:val="16"/>
              </w:rPr>
            </w:pPr>
            <w:r>
              <w:rPr>
                <w:rFonts w:ascii="Sylfaen" w:hAnsi="Sylfaen"/>
                <w:b/>
                <w:sz w:val="16"/>
                <w:szCs w:val="16"/>
              </w:rPr>
              <w:t>15842310</w:t>
            </w:r>
          </w:p>
        </w:tc>
        <w:tc>
          <w:tcPr>
            <w:tcW w:w="1418" w:type="dxa"/>
          </w:tcPr>
          <w:p w:rsidR="00A241F2" w:rsidRPr="00C561E8" w:rsidRDefault="00A241F2" w:rsidP="00C90876">
            <w:pPr>
              <w:jc w:val="center"/>
            </w:pPr>
            <w:r w:rsidRPr="00C561E8">
              <w:t>Конфеты</w:t>
            </w:r>
          </w:p>
        </w:tc>
        <w:tc>
          <w:tcPr>
            <w:tcW w:w="1559" w:type="dxa"/>
          </w:tcPr>
          <w:p w:rsidR="00A241F2" w:rsidRDefault="00A241F2" w:rsidP="000E04F1">
            <w:r w:rsidRPr="007B0E81">
              <w:t>РА или эквивалент</w:t>
            </w:r>
          </w:p>
        </w:tc>
        <w:tc>
          <w:tcPr>
            <w:tcW w:w="3544" w:type="dxa"/>
          </w:tcPr>
          <w:p w:rsidR="00A241F2" w:rsidRPr="005B22D1" w:rsidRDefault="00A241F2" w:rsidP="00C90876">
            <w:proofErr w:type="gramStart"/>
            <w:r>
              <w:t>Карамель с молоком, помада, фрукты, желе, желейные фрукты, глазурь, добавки пралине.</w:t>
            </w:r>
            <w:proofErr w:type="gramEnd"/>
            <w:r>
              <w:t xml:space="preserve"> В зависимости от вида конфет массовая влажность не более 4-25%, упаковка в фольгу </w:t>
            </w:r>
            <w:proofErr w:type="spellStart"/>
            <w:r>
              <w:rPr>
                <w:rFonts w:ascii="Sylfaen" w:hAnsi="Sylfaen" w:cs="Sylfaen"/>
              </w:rPr>
              <w:t>և</w:t>
            </w:r>
            <w:proofErr w:type="spellEnd"/>
            <w:r>
              <w:t xml:space="preserve"> бумагу, не завернутые в отдельные, взвешенные коробки, смешанный ассортимент. Безопасность по гигиеническим нормативам </w:t>
            </w:r>
            <w:proofErr w:type="spellStart"/>
            <w:r>
              <w:t>N</w:t>
            </w:r>
            <w:proofErr w:type="spellEnd"/>
            <w:r>
              <w:t xml:space="preserve"> </w:t>
            </w:r>
            <w:proofErr w:type="spellStart"/>
            <w:r>
              <w:lastRenderedPageBreak/>
              <w:t>2-III-4.9-01-2010</w:t>
            </w:r>
            <w:proofErr w:type="spellEnd"/>
            <w:r>
              <w:t xml:space="preserve"> и маркировка: Доставка два раза в месяц</w:t>
            </w:r>
            <w:r>
              <w:rPr>
                <w:rFonts w:ascii="inherit" w:hAnsi="inherit" w:cs="Courier New"/>
                <w:color w:val="202124"/>
                <w:sz w:val="22"/>
                <w:szCs w:val="22"/>
                <w:shd w:val="clear" w:color="auto" w:fill="F8F9FA"/>
              </w:rPr>
              <w:t>.</w:t>
            </w:r>
          </w:p>
          <w:p w:rsidR="00A241F2" w:rsidRPr="00B138F3" w:rsidRDefault="003C021B" w:rsidP="00C90876">
            <w:pPr>
              <w:widowControl w:val="0"/>
              <w:jc w:val="center"/>
              <w:rPr>
                <w:rFonts w:ascii="GHEA Grapalat" w:hAnsi="GHEA Grapalat"/>
                <w:sz w:val="16"/>
                <w:szCs w:val="16"/>
              </w:rPr>
            </w:pPr>
            <w:r>
              <w:rPr>
                <w:rFonts w:ascii="GHEA Grapalat" w:hAnsi="GHEA Grapalat"/>
                <w:noProof/>
                <w:sz w:val="16"/>
                <w:szCs w:val="16"/>
                <w:lang w:bidi="ar-SA"/>
              </w:rPr>
              <w:pict>
                <v:shapetype id="_x0000_t32" coordsize="21600,21600" o:spt="32" o:oned="t" path="m,l21600,21600e" filled="f">
                  <v:path arrowok="t" fillok="f" o:connecttype="none"/>
                  <o:lock v:ext="edit" shapetype="t"/>
                </v:shapetype>
                <v:shape id="_x0000_s1107" type="#_x0000_t32" style="position:absolute;left:0;text-align:left;margin-left:353.4pt;margin-top:-139.75pt;width:1.5pt;height:447.1pt;z-index:251724800" o:connectortype="straight"/>
              </w:pict>
            </w:r>
          </w:p>
        </w:tc>
        <w:tc>
          <w:tcPr>
            <w:tcW w:w="1173" w:type="dxa"/>
          </w:tcPr>
          <w:p w:rsidR="00A241F2" w:rsidRPr="00B138F3" w:rsidRDefault="00A241F2" w:rsidP="000E04F1">
            <w:pPr>
              <w:widowControl w:val="0"/>
              <w:jc w:val="center"/>
              <w:rPr>
                <w:rFonts w:ascii="GHEA Grapalat" w:hAnsi="GHEA Grapalat"/>
                <w:sz w:val="16"/>
                <w:szCs w:val="16"/>
              </w:rPr>
            </w:pPr>
            <w:r>
              <w:lastRenderedPageBreak/>
              <w:t>кг</w:t>
            </w:r>
          </w:p>
        </w:tc>
        <w:tc>
          <w:tcPr>
            <w:tcW w:w="1568" w:type="dxa"/>
          </w:tcPr>
          <w:p w:rsidR="00A241F2" w:rsidRPr="00CD071A" w:rsidRDefault="00A241F2" w:rsidP="000E04F1">
            <w:pPr>
              <w:widowControl w:val="0"/>
              <w:jc w:val="center"/>
              <w:rPr>
                <w:rFonts w:ascii="GHEA Grapalat" w:hAnsi="GHEA Grapalat"/>
                <w:sz w:val="16"/>
                <w:szCs w:val="16"/>
                <w:lang w:val="en-US"/>
              </w:rPr>
            </w:pPr>
            <w:r>
              <w:rPr>
                <w:rFonts w:ascii="GHEA Grapalat" w:hAnsi="GHEA Grapalat"/>
                <w:sz w:val="16"/>
                <w:szCs w:val="16"/>
                <w:lang w:val="en-US"/>
              </w:rPr>
              <w:t>1</w:t>
            </w:r>
            <w:r w:rsidR="001C4CBD">
              <w:rPr>
                <w:rFonts w:ascii="GHEA Grapalat" w:hAnsi="GHEA Grapalat"/>
                <w:sz w:val="16"/>
                <w:szCs w:val="16"/>
                <w:lang w:val="en-US"/>
              </w:rPr>
              <w:t>700</w:t>
            </w:r>
          </w:p>
        </w:tc>
        <w:tc>
          <w:tcPr>
            <w:tcW w:w="1796" w:type="dxa"/>
            <w:gridSpan w:val="7"/>
          </w:tcPr>
          <w:p w:rsidR="00A241F2" w:rsidRPr="00CD071A" w:rsidRDefault="00C90876" w:rsidP="000E04F1">
            <w:pPr>
              <w:widowControl w:val="0"/>
              <w:rPr>
                <w:rFonts w:ascii="GHEA Grapalat" w:hAnsi="GHEA Grapalat"/>
                <w:sz w:val="16"/>
                <w:szCs w:val="16"/>
                <w:lang w:val="en-US"/>
              </w:rPr>
            </w:pPr>
            <w:r>
              <w:rPr>
                <w:rFonts w:ascii="GHEA Grapalat" w:hAnsi="GHEA Grapalat"/>
                <w:sz w:val="16"/>
                <w:szCs w:val="16"/>
                <w:lang w:val="en-US"/>
              </w:rPr>
              <w:t>54400          32</w:t>
            </w:r>
            <w:r w:rsidR="00A241F2">
              <w:rPr>
                <w:rFonts w:ascii="GHEA Grapalat" w:hAnsi="GHEA Grapalat"/>
                <w:sz w:val="16"/>
                <w:szCs w:val="16"/>
                <w:lang w:val="en-US"/>
              </w:rPr>
              <w:t xml:space="preserve">            </w:t>
            </w:r>
          </w:p>
        </w:tc>
        <w:tc>
          <w:tcPr>
            <w:tcW w:w="1276" w:type="dxa"/>
          </w:tcPr>
          <w:p w:rsidR="00001EB1" w:rsidRPr="00001EB1" w:rsidRDefault="00001EB1" w:rsidP="00001EB1">
            <w:pPr>
              <w:jc w:val="center"/>
              <w:rPr>
                <w:sz w:val="20"/>
                <w:szCs w:val="20"/>
              </w:rPr>
            </w:pPr>
            <w:r w:rsidRPr="00001EB1">
              <w:rPr>
                <w:sz w:val="20"/>
                <w:szCs w:val="20"/>
              </w:rPr>
              <w:t xml:space="preserve">г. </w:t>
            </w:r>
            <w:proofErr w:type="spellStart"/>
            <w:r w:rsidRPr="00001EB1">
              <w:rPr>
                <w:sz w:val="20"/>
                <w:szCs w:val="20"/>
              </w:rPr>
              <w:t>Гораван</w:t>
            </w:r>
            <w:proofErr w:type="spellEnd"/>
            <w:r w:rsidRPr="00001EB1">
              <w:rPr>
                <w:sz w:val="20"/>
                <w:szCs w:val="20"/>
              </w:rPr>
              <w:t xml:space="preserve"> </w:t>
            </w:r>
            <w:proofErr w:type="spellStart"/>
            <w:r w:rsidRPr="00001EB1">
              <w:rPr>
                <w:sz w:val="20"/>
                <w:szCs w:val="20"/>
              </w:rPr>
              <w:t>Геворг</w:t>
            </w:r>
            <w:proofErr w:type="spellEnd"/>
            <w:r w:rsidRPr="00001EB1">
              <w:rPr>
                <w:sz w:val="20"/>
                <w:szCs w:val="20"/>
              </w:rPr>
              <w:t xml:space="preserve"> </w:t>
            </w:r>
            <w:proofErr w:type="spellStart"/>
            <w:r w:rsidRPr="00001EB1">
              <w:rPr>
                <w:sz w:val="20"/>
                <w:szCs w:val="20"/>
              </w:rPr>
              <w:t>Марзпетуни</w:t>
            </w:r>
            <w:proofErr w:type="spellEnd"/>
            <w:r w:rsidRPr="00001EB1">
              <w:rPr>
                <w:sz w:val="20"/>
                <w:szCs w:val="20"/>
              </w:rPr>
              <w:t xml:space="preserve"> 7</w:t>
            </w:r>
          </w:p>
          <w:p w:rsidR="00A241F2" w:rsidRPr="00001EB1" w:rsidRDefault="00A241F2" w:rsidP="000E04F1">
            <w:pPr>
              <w:widowControl w:val="0"/>
              <w:jc w:val="center"/>
              <w:rPr>
                <w:rFonts w:ascii="GHEA Grapalat" w:hAnsi="GHEA Grapalat"/>
                <w:b/>
                <w:sz w:val="16"/>
                <w:szCs w:val="16"/>
              </w:rPr>
            </w:pPr>
          </w:p>
        </w:tc>
        <w:tc>
          <w:tcPr>
            <w:tcW w:w="802" w:type="dxa"/>
          </w:tcPr>
          <w:p w:rsidR="00A241F2" w:rsidRPr="000C1462" w:rsidRDefault="00C90876" w:rsidP="000E04F1">
            <w:pPr>
              <w:widowControl w:val="0"/>
              <w:jc w:val="center"/>
              <w:rPr>
                <w:rFonts w:ascii="GHEA Grapalat" w:hAnsi="GHEA Grapalat"/>
                <w:sz w:val="16"/>
                <w:szCs w:val="16"/>
                <w:lang w:val="en-US"/>
              </w:rPr>
            </w:pPr>
            <w:r>
              <w:rPr>
                <w:rFonts w:ascii="GHEA Grapalat" w:hAnsi="GHEA Grapalat"/>
                <w:sz w:val="16"/>
                <w:szCs w:val="16"/>
                <w:lang w:val="en-US"/>
              </w:rPr>
              <w:t>32</w:t>
            </w:r>
          </w:p>
        </w:tc>
        <w:tc>
          <w:tcPr>
            <w:tcW w:w="953" w:type="dxa"/>
          </w:tcPr>
          <w:p w:rsidR="00A241F2" w:rsidRPr="00DF14CF" w:rsidRDefault="00A241F2" w:rsidP="000E04F1">
            <w:pPr>
              <w:widowControl w:val="0"/>
              <w:jc w:val="center"/>
              <w:rPr>
                <w:rFonts w:ascii="GHEA Grapalat" w:hAnsi="GHEA Grapalat"/>
                <w:sz w:val="16"/>
                <w:szCs w:val="16"/>
              </w:rPr>
            </w:pPr>
            <w:r w:rsidRPr="00DF14CF">
              <w:rPr>
                <w:sz w:val="16"/>
                <w:szCs w:val="16"/>
              </w:rPr>
              <w:t>20 календарных дней после вступления договора в силу - 15.12.2022 г. По предварительному заказу покупателя</w:t>
            </w:r>
          </w:p>
        </w:tc>
      </w:tr>
      <w:tr w:rsidR="00A241F2" w:rsidRPr="00B138F3" w:rsidTr="0095408C">
        <w:trPr>
          <w:trHeight w:val="508"/>
          <w:jc w:val="center"/>
        </w:trPr>
        <w:tc>
          <w:tcPr>
            <w:tcW w:w="652" w:type="dxa"/>
          </w:tcPr>
          <w:p w:rsidR="00A241F2" w:rsidRPr="000E04F1" w:rsidRDefault="009D7FCD" w:rsidP="000E04F1">
            <w:pPr>
              <w:rPr>
                <w:rFonts w:ascii="Sylfaen" w:hAnsi="Sylfaen"/>
                <w:sz w:val="16"/>
                <w:szCs w:val="16"/>
                <w:lang w:val="en-US"/>
              </w:rPr>
            </w:pPr>
            <w:r>
              <w:rPr>
                <w:rFonts w:ascii="Sylfaen" w:hAnsi="Sylfaen"/>
                <w:sz w:val="16"/>
                <w:szCs w:val="16"/>
                <w:lang w:val="en-US"/>
              </w:rPr>
              <w:lastRenderedPageBreak/>
              <w:t>4</w:t>
            </w:r>
          </w:p>
        </w:tc>
        <w:tc>
          <w:tcPr>
            <w:tcW w:w="1701" w:type="dxa"/>
          </w:tcPr>
          <w:p w:rsidR="00A241F2" w:rsidRPr="00EA06B5" w:rsidRDefault="002C4819" w:rsidP="000E04F1">
            <w:pPr>
              <w:rPr>
                <w:rFonts w:ascii="Sylfaen" w:hAnsi="Sylfaen" w:cs="Sylfaen"/>
                <w:b/>
                <w:sz w:val="16"/>
                <w:szCs w:val="16"/>
              </w:rPr>
            </w:pPr>
            <w:r>
              <w:rPr>
                <w:rFonts w:ascii="Sylfaen" w:hAnsi="Sylfaen"/>
                <w:b/>
                <w:sz w:val="16"/>
                <w:szCs w:val="16"/>
              </w:rPr>
              <w:t>15850000</w:t>
            </w:r>
          </w:p>
        </w:tc>
        <w:tc>
          <w:tcPr>
            <w:tcW w:w="1418" w:type="dxa"/>
          </w:tcPr>
          <w:p w:rsidR="00A241F2" w:rsidRPr="00C561E8" w:rsidRDefault="00A241F2" w:rsidP="00C90876">
            <w:pPr>
              <w:jc w:val="center"/>
            </w:pPr>
            <w:r w:rsidRPr="00C561E8">
              <w:t>Макароны</w:t>
            </w:r>
          </w:p>
        </w:tc>
        <w:tc>
          <w:tcPr>
            <w:tcW w:w="1559" w:type="dxa"/>
          </w:tcPr>
          <w:p w:rsidR="00A241F2" w:rsidRDefault="00A241F2" w:rsidP="000E04F1">
            <w:r w:rsidRPr="007B0E81">
              <w:t>РА или эквивалент</w:t>
            </w:r>
          </w:p>
        </w:tc>
        <w:tc>
          <w:tcPr>
            <w:tcW w:w="3544" w:type="dxa"/>
          </w:tcPr>
          <w:p w:rsidR="00A241F2" w:rsidRPr="00B138F3" w:rsidRDefault="00A241F2" w:rsidP="00C90876">
            <w:pPr>
              <w:widowControl w:val="0"/>
              <w:jc w:val="center"/>
              <w:rPr>
                <w:rFonts w:ascii="GHEA Grapalat" w:hAnsi="GHEA Grapalat"/>
                <w:sz w:val="16"/>
                <w:szCs w:val="16"/>
              </w:rPr>
            </w:pPr>
            <w:r>
              <w:t xml:space="preserve">Макаронные изделия (лапша) или эквивалент. Макаронные изделия из </w:t>
            </w:r>
            <w:proofErr w:type="spellStart"/>
            <w:r>
              <w:t>бездрожжевого</w:t>
            </w:r>
            <w:proofErr w:type="spellEnd"/>
            <w:r>
              <w:t xml:space="preserve"> теста, в зависимости от сорта муки </w:t>
            </w:r>
            <w:proofErr w:type="spellStart"/>
            <w:r>
              <w:rPr>
                <w:rFonts w:ascii="Sylfaen" w:hAnsi="Sylfaen" w:cs="Sylfaen"/>
              </w:rPr>
              <w:t>և</w:t>
            </w:r>
            <w:proofErr w:type="spellEnd"/>
            <w:r>
              <w:t xml:space="preserve"> качества: </w:t>
            </w:r>
            <w:proofErr w:type="gramStart"/>
            <w:r>
              <w:t xml:space="preserve">А (из твердой муки), Б (из мягкой стекловидной муки), Б (из хлебопекарной муки), нарезные </w:t>
            </w:r>
            <w:proofErr w:type="spellStart"/>
            <w:r>
              <w:rPr>
                <w:rFonts w:ascii="Sylfaen" w:hAnsi="Sylfaen" w:cs="Sylfaen"/>
              </w:rPr>
              <w:t>և</w:t>
            </w:r>
            <w:proofErr w:type="spellEnd"/>
            <w:r>
              <w:t xml:space="preserve"> без замасливания.</w:t>
            </w:r>
            <w:proofErr w:type="gramEnd"/>
            <w:r>
              <w:t xml:space="preserve"> Безопасность в соответствии с гигиеническими нормативами </w:t>
            </w:r>
            <w:proofErr w:type="spellStart"/>
            <w:r>
              <w:t>N</w:t>
            </w:r>
            <w:proofErr w:type="spellEnd"/>
            <w:r>
              <w:t xml:space="preserve"> </w:t>
            </w:r>
            <w:proofErr w:type="spellStart"/>
            <w:r>
              <w:t>2-III-4.9-01-2010</w:t>
            </w:r>
            <w:proofErr w:type="spellEnd"/>
            <w:r>
              <w:t xml:space="preserve"> и маркировка в соответствии со статьей 8 Закона РА «О безопасности пищевых продуктов». Доставка: раз в месяц.</w:t>
            </w:r>
          </w:p>
        </w:tc>
        <w:tc>
          <w:tcPr>
            <w:tcW w:w="1173" w:type="dxa"/>
          </w:tcPr>
          <w:p w:rsidR="00A241F2" w:rsidRPr="00B138F3" w:rsidRDefault="00A241F2" w:rsidP="000E04F1">
            <w:pPr>
              <w:widowControl w:val="0"/>
              <w:jc w:val="center"/>
              <w:rPr>
                <w:rFonts w:ascii="GHEA Grapalat" w:hAnsi="GHEA Grapalat"/>
                <w:sz w:val="16"/>
                <w:szCs w:val="16"/>
              </w:rPr>
            </w:pPr>
            <w:r>
              <w:t>кг</w:t>
            </w:r>
          </w:p>
        </w:tc>
        <w:tc>
          <w:tcPr>
            <w:tcW w:w="1568" w:type="dxa"/>
          </w:tcPr>
          <w:p w:rsidR="00A241F2" w:rsidRPr="00CD071A" w:rsidRDefault="001C4CBD" w:rsidP="000E04F1">
            <w:pPr>
              <w:widowControl w:val="0"/>
              <w:jc w:val="center"/>
              <w:rPr>
                <w:rFonts w:ascii="GHEA Grapalat" w:hAnsi="GHEA Grapalat"/>
                <w:sz w:val="16"/>
                <w:szCs w:val="16"/>
                <w:lang w:val="en-US"/>
              </w:rPr>
            </w:pPr>
            <w:r>
              <w:rPr>
                <w:rFonts w:ascii="GHEA Grapalat" w:hAnsi="GHEA Grapalat"/>
                <w:sz w:val="16"/>
                <w:szCs w:val="16"/>
                <w:lang w:val="en-US"/>
              </w:rPr>
              <w:t>370</w:t>
            </w:r>
          </w:p>
        </w:tc>
        <w:tc>
          <w:tcPr>
            <w:tcW w:w="1796" w:type="dxa"/>
            <w:gridSpan w:val="7"/>
          </w:tcPr>
          <w:p w:rsidR="00A241F2" w:rsidRPr="00CD071A" w:rsidRDefault="00C90876" w:rsidP="00C90876">
            <w:pPr>
              <w:widowControl w:val="0"/>
              <w:rPr>
                <w:rFonts w:ascii="GHEA Grapalat" w:hAnsi="GHEA Grapalat"/>
                <w:sz w:val="16"/>
                <w:szCs w:val="16"/>
                <w:lang w:val="en-US"/>
              </w:rPr>
            </w:pPr>
            <w:r>
              <w:rPr>
                <w:rFonts w:ascii="GHEA Grapalat" w:hAnsi="GHEA Grapalat"/>
                <w:sz w:val="16"/>
                <w:szCs w:val="16"/>
                <w:lang w:val="en-US"/>
              </w:rPr>
              <w:t>29600</w:t>
            </w:r>
            <w:r w:rsidR="00A241F2">
              <w:rPr>
                <w:rFonts w:ascii="GHEA Grapalat" w:hAnsi="GHEA Grapalat"/>
                <w:sz w:val="16"/>
                <w:szCs w:val="16"/>
                <w:lang w:val="en-US"/>
              </w:rPr>
              <w:t xml:space="preserve">             </w:t>
            </w:r>
            <w:r>
              <w:rPr>
                <w:rFonts w:ascii="GHEA Grapalat" w:hAnsi="GHEA Grapalat"/>
                <w:sz w:val="16"/>
                <w:szCs w:val="16"/>
                <w:lang w:val="en-US"/>
              </w:rPr>
              <w:t>80</w:t>
            </w:r>
          </w:p>
        </w:tc>
        <w:tc>
          <w:tcPr>
            <w:tcW w:w="1276" w:type="dxa"/>
          </w:tcPr>
          <w:p w:rsidR="00001EB1" w:rsidRPr="00001EB1" w:rsidRDefault="00001EB1" w:rsidP="00001EB1">
            <w:pPr>
              <w:jc w:val="center"/>
              <w:rPr>
                <w:sz w:val="20"/>
                <w:szCs w:val="20"/>
              </w:rPr>
            </w:pPr>
            <w:r w:rsidRPr="00001EB1">
              <w:rPr>
                <w:sz w:val="20"/>
                <w:szCs w:val="20"/>
              </w:rPr>
              <w:t xml:space="preserve">г. </w:t>
            </w:r>
            <w:proofErr w:type="spellStart"/>
            <w:r w:rsidRPr="00001EB1">
              <w:rPr>
                <w:sz w:val="20"/>
                <w:szCs w:val="20"/>
              </w:rPr>
              <w:t>Гораван</w:t>
            </w:r>
            <w:proofErr w:type="spellEnd"/>
            <w:r w:rsidRPr="00001EB1">
              <w:rPr>
                <w:sz w:val="20"/>
                <w:szCs w:val="20"/>
              </w:rPr>
              <w:t xml:space="preserve"> </w:t>
            </w:r>
            <w:proofErr w:type="spellStart"/>
            <w:r w:rsidRPr="00001EB1">
              <w:rPr>
                <w:sz w:val="20"/>
                <w:szCs w:val="20"/>
              </w:rPr>
              <w:t>Геворг</w:t>
            </w:r>
            <w:proofErr w:type="spellEnd"/>
            <w:r w:rsidRPr="00001EB1">
              <w:rPr>
                <w:sz w:val="20"/>
                <w:szCs w:val="20"/>
              </w:rPr>
              <w:t xml:space="preserve"> </w:t>
            </w:r>
            <w:proofErr w:type="spellStart"/>
            <w:r w:rsidRPr="00001EB1">
              <w:rPr>
                <w:sz w:val="20"/>
                <w:szCs w:val="20"/>
              </w:rPr>
              <w:t>Марзпетуни</w:t>
            </w:r>
            <w:proofErr w:type="spellEnd"/>
            <w:r w:rsidRPr="00001EB1">
              <w:rPr>
                <w:sz w:val="20"/>
                <w:szCs w:val="20"/>
              </w:rPr>
              <w:t xml:space="preserve"> 7</w:t>
            </w:r>
          </w:p>
          <w:p w:rsidR="00A241F2" w:rsidRPr="00B138F3" w:rsidRDefault="00A241F2" w:rsidP="000E04F1">
            <w:pPr>
              <w:widowControl w:val="0"/>
              <w:jc w:val="center"/>
              <w:rPr>
                <w:rFonts w:ascii="GHEA Grapalat" w:hAnsi="GHEA Grapalat"/>
                <w:sz w:val="16"/>
                <w:szCs w:val="16"/>
              </w:rPr>
            </w:pPr>
          </w:p>
        </w:tc>
        <w:tc>
          <w:tcPr>
            <w:tcW w:w="802" w:type="dxa"/>
          </w:tcPr>
          <w:p w:rsidR="00A241F2" w:rsidRPr="000C1462" w:rsidRDefault="00C90876" w:rsidP="000E04F1">
            <w:pPr>
              <w:widowControl w:val="0"/>
              <w:jc w:val="center"/>
              <w:rPr>
                <w:rFonts w:ascii="GHEA Grapalat" w:hAnsi="GHEA Grapalat"/>
                <w:sz w:val="16"/>
                <w:szCs w:val="16"/>
                <w:lang w:val="en-US"/>
              </w:rPr>
            </w:pPr>
            <w:r>
              <w:rPr>
                <w:rFonts w:ascii="GHEA Grapalat" w:hAnsi="GHEA Grapalat"/>
                <w:sz w:val="16"/>
                <w:szCs w:val="16"/>
                <w:lang w:val="en-US"/>
              </w:rPr>
              <w:t>80</w:t>
            </w:r>
          </w:p>
        </w:tc>
        <w:tc>
          <w:tcPr>
            <w:tcW w:w="953" w:type="dxa"/>
          </w:tcPr>
          <w:p w:rsidR="00A241F2" w:rsidRPr="00DD5B15" w:rsidRDefault="00A241F2" w:rsidP="000E04F1">
            <w:pPr>
              <w:widowControl w:val="0"/>
              <w:jc w:val="center"/>
              <w:rPr>
                <w:rFonts w:ascii="GHEA Grapalat" w:hAnsi="GHEA Grapalat"/>
                <w:sz w:val="16"/>
                <w:szCs w:val="16"/>
              </w:rPr>
            </w:pPr>
            <w:r w:rsidRPr="00DF14CF">
              <w:rPr>
                <w:sz w:val="16"/>
                <w:szCs w:val="16"/>
              </w:rPr>
              <w:t>20 календарных дней после вступления договора в силу - 15.12.2022 г. По предварительному заказу покупат</w:t>
            </w:r>
            <w:r>
              <w:rPr>
                <w:sz w:val="12"/>
                <w:szCs w:val="12"/>
              </w:rPr>
              <w:t>еля</w:t>
            </w:r>
          </w:p>
        </w:tc>
      </w:tr>
      <w:tr w:rsidR="00486F50" w:rsidRPr="00B138F3" w:rsidTr="0095408C">
        <w:trPr>
          <w:trHeight w:val="508"/>
          <w:jc w:val="center"/>
        </w:trPr>
        <w:tc>
          <w:tcPr>
            <w:tcW w:w="652" w:type="dxa"/>
          </w:tcPr>
          <w:p w:rsidR="00486F50" w:rsidRPr="000E04F1" w:rsidRDefault="009D7FCD" w:rsidP="000E04F1">
            <w:pPr>
              <w:rPr>
                <w:rFonts w:ascii="Sylfaen" w:hAnsi="Sylfaen"/>
                <w:sz w:val="16"/>
                <w:szCs w:val="16"/>
                <w:lang w:val="en-US"/>
              </w:rPr>
            </w:pPr>
            <w:r>
              <w:rPr>
                <w:rFonts w:ascii="Sylfaen" w:hAnsi="Sylfaen"/>
                <w:sz w:val="16"/>
                <w:szCs w:val="16"/>
                <w:lang w:val="en-US"/>
              </w:rPr>
              <w:t>5</w:t>
            </w:r>
          </w:p>
        </w:tc>
        <w:tc>
          <w:tcPr>
            <w:tcW w:w="1701" w:type="dxa"/>
          </w:tcPr>
          <w:p w:rsidR="00486F50" w:rsidRPr="005E7A9D" w:rsidRDefault="002C4819" w:rsidP="000E04F1">
            <w:pPr>
              <w:rPr>
                <w:rFonts w:ascii="Sylfaen" w:hAnsi="Sylfaen"/>
                <w:b/>
                <w:sz w:val="16"/>
                <w:szCs w:val="16"/>
              </w:rPr>
            </w:pPr>
            <w:r w:rsidRPr="001D0CA2">
              <w:rPr>
                <w:rFonts w:ascii="Sylfaen" w:hAnsi="Sylfaen"/>
                <w:b/>
                <w:sz w:val="16"/>
                <w:szCs w:val="16"/>
              </w:rPr>
              <w:t>15863200</w:t>
            </w:r>
          </w:p>
        </w:tc>
        <w:tc>
          <w:tcPr>
            <w:tcW w:w="1418" w:type="dxa"/>
          </w:tcPr>
          <w:p w:rsidR="00486F50" w:rsidRPr="00C561E8" w:rsidRDefault="00486F50" w:rsidP="00C90876">
            <w:pPr>
              <w:jc w:val="center"/>
            </w:pPr>
            <w:r w:rsidRPr="00C561E8">
              <w:t>Чай</w:t>
            </w:r>
          </w:p>
        </w:tc>
        <w:tc>
          <w:tcPr>
            <w:tcW w:w="1559" w:type="dxa"/>
          </w:tcPr>
          <w:p w:rsidR="00486F50" w:rsidRDefault="00486F50" w:rsidP="000E04F1">
            <w:r w:rsidRPr="007B0E81">
              <w:t>РА или эквивалент</w:t>
            </w:r>
          </w:p>
        </w:tc>
        <w:tc>
          <w:tcPr>
            <w:tcW w:w="3544" w:type="dxa"/>
          </w:tcPr>
          <w:p w:rsidR="00486F50" w:rsidRPr="00B138F3" w:rsidRDefault="00486F50" w:rsidP="00C90876">
            <w:pPr>
              <w:widowControl w:val="0"/>
              <w:jc w:val="center"/>
              <w:rPr>
                <w:rFonts w:ascii="GHEA Grapalat" w:hAnsi="GHEA Grapalat"/>
                <w:sz w:val="16"/>
                <w:szCs w:val="16"/>
              </w:rPr>
            </w:pPr>
            <w:r>
              <w:t> </w:t>
            </w:r>
            <w:proofErr w:type="spellStart"/>
            <w:r>
              <w:t>с-фасованный</w:t>
            </w:r>
            <w:proofErr w:type="spellEnd"/>
            <w:r>
              <w:t xml:space="preserve">, без, с крупными владельцами, </w:t>
            </w:r>
            <w:proofErr w:type="gramStart"/>
            <w:r>
              <w:t>гранулированный</w:t>
            </w:r>
            <w:proofErr w:type="gramEnd"/>
            <w:r>
              <w:t xml:space="preserve">, мелкий. Одноразовые чайные пакетики расфасованы в </w:t>
            </w:r>
            <w:r w:rsidR="003C021B" w:rsidRPr="003C021B">
              <w:rPr>
                <w:noProof/>
                <w:lang w:bidi="ar-SA"/>
              </w:rPr>
              <w:pict>
                <v:shape id="_x0000_s1111" type="#_x0000_t32" style="position:absolute;left:0;text-align:left;margin-left:354.15pt;margin-top:.6pt;width:0;height:445.5pt;z-index:251729920;mso-position-horizontal-relative:text;mso-position-vertical-relative:text" o:connectortype="straight"/>
              </w:pict>
            </w:r>
            <w:r>
              <w:t xml:space="preserve">упаковки по 2, 2,5 </w:t>
            </w:r>
            <w:proofErr w:type="spellStart"/>
            <w:r>
              <w:rPr>
                <w:rFonts w:ascii="Sylfaen" w:hAnsi="Sylfaen" w:cs="Sylfaen"/>
              </w:rPr>
              <w:t>և</w:t>
            </w:r>
            <w:proofErr w:type="spellEnd"/>
            <w:r>
              <w:t xml:space="preserve"> 3 г. "Гроздь", высокое качество </w:t>
            </w:r>
            <w:proofErr w:type="spellStart"/>
            <w:r>
              <w:rPr>
                <w:rFonts w:ascii="Sylfaen" w:hAnsi="Sylfaen" w:cs="Sylfaen"/>
              </w:rPr>
              <w:t>և</w:t>
            </w:r>
            <w:proofErr w:type="spellEnd"/>
            <w:r>
              <w:t xml:space="preserve"> </w:t>
            </w:r>
            <w:proofErr w:type="spellStart"/>
            <w:r>
              <w:t>I</w:t>
            </w:r>
            <w:proofErr w:type="spellEnd"/>
            <w:r>
              <w:t xml:space="preserve"> виды. Безопасность по гигиеническим нормативам </w:t>
            </w:r>
            <w:proofErr w:type="spellStart"/>
            <w:r>
              <w:t>2-III-4.9-01-2010</w:t>
            </w:r>
            <w:proofErr w:type="spellEnd"/>
            <w:r>
              <w:t xml:space="preserve"> и </w:t>
            </w:r>
            <w:proofErr w:type="spellStart"/>
            <w:r>
              <w:t>маркировка</w:t>
            </w:r>
            <w:proofErr w:type="gramStart"/>
            <w:r>
              <w:t>:Д</w:t>
            </w:r>
            <w:proofErr w:type="gramEnd"/>
            <w:r>
              <w:t>оставка</w:t>
            </w:r>
            <w:proofErr w:type="spellEnd"/>
            <w:r>
              <w:t xml:space="preserve"> статьи 8 Закона РА о безопасности пищевых продуктов один раз в </w:t>
            </w:r>
            <w:r>
              <w:lastRenderedPageBreak/>
              <w:t>месяц.</w:t>
            </w:r>
          </w:p>
        </w:tc>
        <w:tc>
          <w:tcPr>
            <w:tcW w:w="1173" w:type="dxa"/>
          </w:tcPr>
          <w:p w:rsidR="00486F50" w:rsidRPr="00B138F3" w:rsidRDefault="001C4CBD" w:rsidP="000E04F1">
            <w:pPr>
              <w:widowControl w:val="0"/>
              <w:jc w:val="center"/>
              <w:rPr>
                <w:rFonts w:ascii="GHEA Grapalat" w:hAnsi="GHEA Grapalat"/>
                <w:sz w:val="16"/>
                <w:szCs w:val="16"/>
              </w:rPr>
            </w:pPr>
            <w:r>
              <w:lastRenderedPageBreak/>
              <w:t>коробка</w:t>
            </w:r>
          </w:p>
        </w:tc>
        <w:tc>
          <w:tcPr>
            <w:tcW w:w="1568" w:type="dxa"/>
          </w:tcPr>
          <w:p w:rsidR="00486F50" w:rsidRPr="00CD071A" w:rsidRDefault="001C4CBD" w:rsidP="000E04F1">
            <w:pPr>
              <w:widowControl w:val="0"/>
              <w:jc w:val="center"/>
              <w:rPr>
                <w:rFonts w:ascii="GHEA Grapalat" w:hAnsi="GHEA Grapalat"/>
                <w:sz w:val="16"/>
                <w:szCs w:val="16"/>
                <w:lang w:val="en-US"/>
              </w:rPr>
            </w:pPr>
            <w:r>
              <w:rPr>
                <w:rFonts w:ascii="GHEA Grapalat" w:hAnsi="GHEA Grapalat"/>
                <w:sz w:val="16"/>
                <w:szCs w:val="16"/>
                <w:lang w:val="en-US"/>
              </w:rPr>
              <w:t>650</w:t>
            </w:r>
          </w:p>
        </w:tc>
        <w:tc>
          <w:tcPr>
            <w:tcW w:w="1796" w:type="dxa"/>
            <w:gridSpan w:val="7"/>
          </w:tcPr>
          <w:p w:rsidR="00486F50" w:rsidRPr="00CD071A" w:rsidRDefault="00C90876" w:rsidP="00C90876">
            <w:pPr>
              <w:widowControl w:val="0"/>
              <w:rPr>
                <w:rFonts w:ascii="GHEA Grapalat" w:hAnsi="GHEA Grapalat"/>
                <w:sz w:val="16"/>
                <w:szCs w:val="16"/>
                <w:lang w:val="en-US"/>
              </w:rPr>
            </w:pPr>
            <w:r>
              <w:rPr>
                <w:rFonts w:ascii="GHEA Grapalat" w:hAnsi="GHEA Grapalat"/>
                <w:sz w:val="16"/>
                <w:szCs w:val="16"/>
                <w:lang w:val="en-US"/>
              </w:rPr>
              <w:t>6500</w:t>
            </w:r>
            <w:r w:rsidR="00486F50">
              <w:rPr>
                <w:rFonts w:ascii="GHEA Grapalat" w:hAnsi="GHEA Grapalat"/>
                <w:sz w:val="16"/>
                <w:szCs w:val="16"/>
                <w:lang w:val="en-US"/>
              </w:rPr>
              <w:t xml:space="preserve">             </w:t>
            </w:r>
            <w:r>
              <w:rPr>
                <w:rFonts w:ascii="GHEA Grapalat" w:hAnsi="GHEA Grapalat"/>
                <w:sz w:val="16"/>
                <w:szCs w:val="16"/>
                <w:lang w:val="en-US"/>
              </w:rPr>
              <w:t>6.5</w:t>
            </w:r>
          </w:p>
        </w:tc>
        <w:tc>
          <w:tcPr>
            <w:tcW w:w="1276" w:type="dxa"/>
          </w:tcPr>
          <w:p w:rsidR="00001EB1" w:rsidRPr="00001EB1" w:rsidRDefault="00001EB1" w:rsidP="00001EB1">
            <w:pPr>
              <w:jc w:val="center"/>
              <w:rPr>
                <w:sz w:val="20"/>
                <w:szCs w:val="20"/>
              </w:rPr>
            </w:pPr>
            <w:r w:rsidRPr="00001EB1">
              <w:rPr>
                <w:sz w:val="20"/>
                <w:szCs w:val="20"/>
              </w:rPr>
              <w:t xml:space="preserve">г. </w:t>
            </w:r>
            <w:proofErr w:type="spellStart"/>
            <w:r w:rsidRPr="00001EB1">
              <w:rPr>
                <w:sz w:val="20"/>
                <w:szCs w:val="20"/>
              </w:rPr>
              <w:t>Гораван</w:t>
            </w:r>
            <w:proofErr w:type="spellEnd"/>
            <w:r w:rsidRPr="00001EB1">
              <w:rPr>
                <w:sz w:val="20"/>
                <w:szCs w:val="20"/>
              </w:rPr>
              <w:t xml:space="preserve"> </w:t>
            </w:r>
            <w:proofErr w:type="spellStart"/>
            <w:r w:rsidRPr="00001EB1">
              <w:rPr>
                <w:sz w:val="20"/>
                <w:szCs w:val="20"/>
              </w:rPr>
              <w:t>Геворг</w:t>
            </w:r>
            <w:proofErr w:type="spellEnd"/>
            <w:r w:rsidRPr="00001EB1">
              <w:rPr>
                <w:sz w:val="20"/>
                <w:szCs w:val="20"/>
              </w:rPr>
              <w:t xml:space="preserve"> </w:t>
            </w:r>
            <w:proofErr w:type="spellStart"/>
            <w:r w:rsidRPr="00001EB1">
              <w:rPr>
                <w:sz w:val="20"/>
                <w:szCs w:val="20"/>
              </w:rPr>
              <w:t>Марзпетуни</w:t>
            </w:r>
            <w:proofErr w:type="spellEnd"/>
            <w:r w:rsidRPr="00001EB1">
              <w:rPr>
                <w:sz w:val="20"/>
                <w:szCs w:val="20"/>
              </w:rPr>
              <w:t xml:space="preserve"> 7</w:t>
            </w:r>
          </w:p>
          <w:p w:rsidR="00486F50" w:rsidRPr="00B138F3" w:rsidRDefault="00486F50" w:rsidP="000E04F1">
            <w:pPr>
              <w:widowControl w:val="0"/>
              <w:jc w:val="center"/>
              <w:rPr>
                <w:rFonts w:ascii="GHEA Grapalat" w:hAnsi="GHEA Grapalat"/>
                <w:sz w:val="16"/>
                <w:szCs w:val="16"/>
              </w:rPr>
            </w:pPr>
          </w:p>
        </w:tc>
        <w:tc>
          <w:tcPr>
            <w:tcW w:w="802" w:type="dxa"/>
          </w:tcPr>
          <w:p w:rsidR="00486F50" w:rsidRPr="000C1462" w:rsidRDefault="00C90876" w:rsidP="000E04F1">
            <w:pPr>
              <w:widowControl w:val="0"/>
              <w:jc w:val="center"/>
              <w:rPr>
                <w:rFonts w:ascii="GHEA Grapalat" w:hAnsi="GHEA Grapalat"/>
                <w:sz w:val="16"/>
                <w:szCs w:val="16"/>
                <w:lang w:val="en-US"/>
              </w:rPr>
            </w:pPr>
            <w:r>
              <w:rPr>
                <w:rFonts w:ascii="GHEA Grapalat" w:hAnsi="GHEA Grapalat"/>
                <w:sz w:val="16"/>
                <w:szCs w:val="16"/>
                <w:lang w:val="en-US"/>
              </w:rPr>
              <w:t>6.5</w:t>
            </w:r>
          </w:p>
        </w:tc>
        <w:tc>
          <w:tcPr>
            <w:tcW w:w="953" w:type="dxa"/>
          </w:tcPr>
          <w:p w:rsidR="00486F50" w:rsidRPr="00DF14CF" w:rsidRDefault="00486F50" w:rsidP="000E04F1">
            <w:pPr>
              <w:widowControl w:val="0"/>
              <w:jc w:val="center"/>
              <w:rPr>
                <w:rFonts w:ascii="GHEA Grapalat" w:hAnsi="GHEA Grapalat"/>
                <w:sz w:val="16"/>
                <w:szCs w:val="16"/>
              </w:rPr>
            </w:pPr>
            <w:r w:rsidRPr="00DF14CF">
              <w:rPr>
                <w:sz w:val="16"/>
                <w:szCs w:val="16"/>
              </w:rPr>
              <w:t>20 календарных дней после вступления договора в силу - 15.12.2022 г. По предварительному заказу покупателя</w:t>
            </w:r>
          </w:p>
        </w:tc>
      </w:tr>
      <w:tr w:rsidR="002C4819" w:rsidRPr="00B138F3" w:rsidTr="0095408C">
        <w:trPr>
          <w:trHeight w:val="508"/>
          <w:jc w:val="center"/>
        </w:trPr>
        <w:tc>
          <w:tcPr>
            <w:tcW w:w="652" w:type="dxa"/>
          </w:tcPr>
          <w:p w:rsidR="002C4819" w:rsidRPr="000E04F1" w:rsidRDefault="009D7FCD" w:rsidP="000E04F1">
            <w:pPr>
              <w:rPr>
                <w:rFonts w:ascii="Sylfaen" w:hAnsi="Sylfaen"/>
                <w:sz w:val="16"/>
                <w:szCs w:val="16"/>
                <w:lang w:val="en-US"/>
              </w:rPr>
            </w:pPr>
            <w:r>
              <w:rPr>
                <w:rFonts w:ascii="Sylfaen" w:hAnsi="Sylfaen"/>
                <w:sz w:val="16"/>
                <w:szCs w:val="16"/>
                <w:lang w:val="en-US"/>
              </w:rPr>
              <w:lastRenderedPageBreak/>
              <w:t>6</w:t>
            </w:r>
          </w:p>
        </w:tc>
        <w:tc>
          <w:tcPr>
            <w:tcW w:w="1701" w:type="dxa"/>
          </w:tcPr>
          <w:p w:rsidR="002C4819" w:rsidRPr="005E7A9D" w:rsidRDefault="002C4819" w:rsidP="00C90876">
            <w:pPr>
              <w:rPr>
                <w:rFonts w:ascii="Sylfaen" w:hAnsi="Sylfaen"/>
                <w:b/>
                <w:sz w:val="16"/>
                <w:szCs w:val="16"/>
              </w:rPr>
            </w:pPr>
            <w:r w:rsidRPr="005E7A9D">
              <w:rPr>
                <w:rFonts w:ascii="Sylfaen" w:hAnsi="Sylfaen"/>
                <w:b/>
                <w:sz w:val="16"/>
                <w:szCs w:val="16"/>
              </w:rPr>
              <w:t>15871256</w:t>
            </w:r>
          </w:p>
        </w:tc>
        <w:tc>
          <w:tcPr>
            <w:tcW w:w="1418" w:type="dxa"/>
          </w:tcPr>
          <w:p w:rsidR="002C4819" w:rsidRPr="00C561E8" w:rsidRDefault="002C4819" w:rsidP="00C90876">
            <w:pPr>
              <w:jc w:val="center"/>
            </w:pPr>
            <w:r w:rsidRPr="00C561E8">
              <w:t>Красный перец</w:t>
            </w:r>
          </w:p>
        </w:tc>
        <w:tc>
          <w:tcPr>
            <w:tcW w:w="1559" w:type="dxa"/>
          </w:tcPr>
          <w:p w:rsidR="002C4819" w:rsidRDefault="002C4819" w:rsidP="000E04F1">
            <w:r w:rsidRPr="007B0E81">
              <w:t>РА или эквивалент</w:t>
            </w:r>
          </w:p>
        </w:tc>
        <w:tc>
          <w:tcPr>
            <w:tcW w:w="3544" w:type="dxa"/>
          </w:tcPr>
          <w:p w:rsidR="002C4819" w:rsidRDefault="002C4819" w:rsidP="00C90876">
            <w:pPr>
              <w:pStyle w:val="HTML"/>
            </w:pPr>
            <w:r>
              <w:t xml:space="preserve">Перец красный молотый ГОСТ 29053-91. Сладкий, тонкого сорта, до 1 кг в полиэтиленовой упаковке. Срок годности не менее 12 месяцев со дня изготовления. Срок годности на момент поставки не менее 70%. Безопасность, упаковка </w:t>
            </w:r>
            <w:proofErr w:type="spellStart"/>
            <w:r>
              <w:rPr>
                <w:rFonts w:ascii="Sylfaen" w:hAnsi="Sylfaen" w:cs="Sylfaen"/>
              </w:rPr>
              <w:t>և</w:t>
            </w:r>
            <w:proofErr w:type="spellEnd"/>
            <w:r>
              <w:t xml:space="preserve"> маркировка по постановлению Правительства РА 2006 г. Статья 8 Закона РА "О безопасности пищевых продуктов", утвержденного постановлением </w:t>
            </w:r>
            <w:proofErr w:type="spellStart"/>
            <w:r>
              <w:t>N</w:t>
            </w:r>
            <w:proofErr w:type="spellEnd"/>
            <w:r>
              <w:t xml:space="preserve"> 1913-Н от 21 декабря 1913-Н. Доставка раз в месяц</w:t>
            </w:r>
            <w:r>
              <w:rPr>
                <w:rFonts w:ascii="inherit" w:hAnsi="inherit"/>
                <w:color w:val="202124"/>
                <w:sz w:val="22"/>
                <w:szCs w:val="22"/>
                <w:shd w:val="clear" w:color="auto" w:fill="F8F9FA"/>
              </w:rPr>
              <w:t>.</w:t>
            </w:r>
          </w:p>
          <w:p w:rsidR="002C4819" w:rsidRPr="00B138F3" w:rsidRDefault="002C4819" w:rsidP="00C90876">
            <w:pPr>
              <w:widowControl w:val="0"/>
              <w:jc w:val="center"/>
              <w:rPr>
                <w:rFonts w:ascii="GHEA Grapalat" w:hAnsi="GHEA Grapalat"/>
                <w:sz w:val="16"/>
                <w:szCs w:val="16"/>
              </w:rPr>
            </w:pPr>
          </w:p>
        </w:tc>
        <w:tc>
          <w:tcPr>
            <w:tcW w:w="1173" w:type="dxa"/>
          </w:tcPr>
          <w:p w:rsidR="002C4819" w:rsidRPr="00B138F3" w:rsidRDefault="001C4CBD" w:rsidP="000E04F1">
            <w:pPr>
              <w:widowControl w:val="0"/>
              <w:jc w:val="center"/>
              <w:rPr>
                <w:rFonts w:ascii="GHEA Grapalat" w:hAnsi="GHEA Grapalat"/>
                <w:sz w:val="16"/>
                <w:szCs w:val="16"/>
              </w:rPr>
            </w:pPr>
            <w:r>
              <w:t>кг</w:t>
            </w:r>
          </w:p>
        </w:tc>
        <w:tc>
          <w:tcPr>
            <w:tcW w:w="1568" w:type="dxa"/>
          </w:tcPr>
          <w:p w:rsidR="002C4819" w:rsidRPr="00CD071A" w:rsidRDefault="001C4CBD" w:rsidP="000E04F1">
            <w:pPr>
              <w:widowControl w:val="0"/>
              <w:jc w:val="center"/>
              <w:rPr>
                <w:rFonts w:ascii="GHEA Grapalat" w:hAnsi="GHEA Grapalat"/>
                <w:sz w:val="16"/>
                <w:szCs w:val="16"/>
                <w:lang w:val="en-US"/>
              </w:rPr>
            </w:pPr>
            <w:r>
              <w:rPr>
                <w:rFonts w:ascii="GHEA Grapalat" w:hAnsi="GHEA Grapalat"/>
                <w:sz w:val="16"/>
                <w:szCs w:val="16"/>
                <w:lang w:val="en-US"/>
              </w:rPr>
              <w:t>4000</w:t>
            </w:r>
          </w:p>
        </w:tc>
        <w:tc>
          <w:tcPr>
            <w:tcW w:w="1796" w:type="dxa"/>
            <w:gridSpan w:val="7"/>
          </w:tcPr>
          <w:p w:rsidR="002C4819" w:rsidRPr="00CD071A" w:rsidRDefault="00C90876" w:rsidP="00C90876">
            <w:pPr>
              <w:widowControl w:val="0"/>
              <w:rPr>
                <w:rFonts w:ascii="GHEA Grapalat" w:hAnsi="GHEA Grapalat"/>
                <w:sz w:val="16"/>
                <w:szCs w:val="16"/>
                <w:lang w:val="en-US"/>
              </w:rPr>
            </w:pPr>
            <w:r>
              <w:rPr>
                <w:rFonts w:ascii="GHEA Grapalat" w:hAnsi="GHEA Grapalat"/>
                <w:sz w:val="16"/>
                <w:szCs w:val="16"/>
                <w:lang w:val="en-US"/>
              </w:rPr>
              <w:t>5400</w:t>
            </w:r>
            <w:r w:rsidR="002C4819">
              <w:rPr>
                <w:rFonts w:ascii="GHEA Grapalat" w:hAnsi="GHEA Grapalat"/>
                <w:sz w:val="16"/>
                <w:szCs w:val="16"/>
                <w:lang w:val="en-US"/>
              </w:rPr>
              <w:t xml:space="preserve">           </w:t>
            </w:r>
            <w:r>
              <w:rPr>
                <w:rFonts w:ascii="GHEA Grapalat" w:hAnsi="GHEA Grapalat"/>
                <w:sz w:val="16"/>
                <w:szCs w:val="16"/>
                <w:lang w:val="en-US"/>
              </w:rPr>
              <w:t>30</w:t>
            </w:r>
          </w:p>
        </w:tc>
        <w:tc>
          <w:tcPr>
            <w:tcW w:w="1276" w:type="dxa"/>
          </w:tcPr>
          <w:p w:rsidR="00001EB1" w:rsidRPr="00001EB1" w:rsidRDefault="00001EB1" w:rsidP="00001EB1">
            <w:pPr>
              <w:jc w:val="center"/>
              <w:rPr>
                <w:sz w:val="20"/>
                <w:szCs w:val="20"/>
              </w:rPr>
            </w:pPr>
            <w:r w:rsidRPr="00001EB1">
              <w:rPr>
                <w:sz w:val="20"/>
                <w:szCs w:val="20"/>
              </w:rPr>
              <w:t xml:space="preserve">г. </w:t>
            </w:r>
            <w:proofErr w:type="spellStart"/>
            <w:r w:rsidRPr="00001EB1">
              <w:rPr>
                <w:sz w:val="20"/>
                <w:szCs w:val="20"/>
              </w:rPr>
              <w:t>Гораван</w:t>
            </w:r>
            <w:proofErr w:type="spellEnd"/>
            <w:r w:rsidRPr="00001EB1">
              <w:rPr>
                <w:sz w:val="20"/>
                <w:szCs w:val="20"/>
              </w:rPr>
              <w:t xml:space="preserve"> </w:t>
            </w:r>
            <w:proofErr w:type="spellStart"/>
            <w:r w:rsidRPr="00001EB1">
              <w:rPr>
                <w:sz w:val="20"/>
                <w:szCs w:val="20"/>
              </w:rPr>
              <w:t>Геворг</w:t>
            </w:r>
            <w:proofErr w:type="spellEnd"/>
            <w:r w:rsidRPr="00001EB1">
              <w:rPr>
                <w:sz w:val="20"/>
                <w:szCs w:val="20"/>
              </w:rPr>
              <w:t xml:space="preserve"> </w:t>
            </w:r>
            <w:proofErr w:type="spellStart"/>
            <w:r w:rsidRPr="00001EB1">
              <w:rPr>
                <w:sz w:val="20"/>
                <w:szCs w:val="20"/>
              </w:rPr>
              <w:t>Марзпетуни</w:t>
            </w:r>
            <w:proofErr w:type="spellEnd"/>
            <w:r w:rsidRPr="00001EB1">
              <w:rPr>
                <w:sz w:val="20"/>
                <w:szCs w:val="20"/>
              </w:rPr>
              <w:t xml:space="preserve"> 7</w:t>
            </w:r>
          </w:p>
          <w:p w:rsidR="002C4819" w:rsidRPr="00B138F3" w:rsidRDefault="002C4819" w:rsidP="000E04F1">
            <w:pPr>
              <w:widowControl w:val="0"/>
              <w:jc w:val="center"/>
              <w:rPr>
                <w:rFonts w:ascii="GHEA Grapalat" w:hAnsi="GHEA Grapalat"/>
                <w:sz w:val="16"/>
                <w:szCs w:val="16"/>
              </w:rPr>
            </w:pPr>
          </w:p>
        </w:tc>
        <w:tc>
          <w:tcPr>
            <w:tcW w:w="802" w:type="dxa"/>
          </w:tcPr>
          <w:p w:rsidR="002C4819" w:rsidRPr="000C1462" w:rsidRDefault="00C90876" w:rsidP="000E04F1">
            <w:pPr>
              <w:widowControl w:val="0"/>
              <w:jc w:val="center"/>
              <w:rPr>
                <w:rFonts w:ascii="GHEA Grapalat" w:hAnsi="GHEA Grapalat"/>
                <w:sz w:val="16"/>
                <w:szCs w:val="16"/>
                <w:lang w:val="en-US"/>
              </w:rPr>
            </w:pPr>
            <w:r>
              <w:rPr>
                <w:rFonts w:ascii="GHEA Grapalat" w:hAnsi="GHEA Grapalat"/>
                <w:sz w:val="16"/>
                <w:szCs w:val="16"/>
                <w:lang w:val="en-US"/>
              </w:rPr>
              <w:t>30</w:t>
            </w:r>
          </w:p>
        </w:tc>
        <w:tc>
          <w:tcPr>
            <w:tcW w:w="953" w:type="dxa"/>
          </w:tcPr>
          <w:p w:rsidR="002C4819" w:rsidRPr="00DF14CF" w:rsidRDefault="002C4819" w:rsidP="000E04F1">
            <w:pPr>
              <w:widowControl w:val="0"/>
              <w:jc w:val="center"/>
              <w:rPr>
                <w:rFonts w:ascii="GHEA Grapalat" w:hAnsi="GHEA Grapalat"/>
                <w:sz w:val="16"/>
                <w:szCs w:val="16"/>
              </w:rPr>
            </w:pPr>
            <w:r w:rsidRPr="00DF14CF">
              <w:rPr>
                <w:sz w:val="16"/>
                <w:szCs w:val="16"/>
              </w:rPr>
              <w:t>20 календарных дней после вступления договора в силу - 15.12.2022 г. По предварительному заказу покупателя</w:t>
            </w:r>
          </w:p>
        </w:tc>
      </w:tr>
      <w:tr w:rsidR="0095408C" w:rsidRPr="00B138F3" w:rsidTr="0095408C">
        <w:trPr>
          <w:trHeight w:val="508"/>
          <w:jc w:val="center"/>
        </w:trPr>
        <w:tc>
          <w:tcPr>
            <w:tcW w:w="652" w:type="dxa"/>
          </w:tcPr>
          <w:p w:rsidR="0095408C" w:rsidRPr="000E04F1" w:rsidRDefault="009D7FCD" w:rsidP="000E04F1">
            <w:pPr>
              <w:rPr>
                <w:rFonts w:ascii="Sylfaen" w:hAnsi="Sylfaen"/>
                <w:sz w:val="16"/>
                <w:szCs w:val="16"/>
                <w:lang w:val="en-US"/>
              </w:rPr>
            </w:pPr>
            <w:r>
              <w:rPr>
                <w:rFonts w:ascii="Sylfaen" w:hAnsi="Sylfaen"/>
                <w:sz w:val="16"/>
                <w:szCs w:val="16"/>
                <w:lang w:val="en-US"/>
              </w:rPr>
              <w:t>7</w:t>
            </w:r>
          </w:p>
        </w:tc>
        <w:tc>
          <w:tcPr>
            <w:tcW w:w="1701" w:type="dxa"/>
          </w:tcPr>
          <w:p w:rsidR="0095408C" w:rsidRPr="001D0CA2" w:rsidRDefault="0095408C" w:rsidP="00C90876">
            <w:pPr>
              <w:rPr>
                <w:rFonts w:ascii="Sylfaen" w:hAnsi="Sylfaen"/>
                <w:b/>
                <w:sz w:val="16"/>
                <w:szCs w:val="16"/>
              </w:rPr>
            </w:pPr>
            <w:r w:rsidRPr="001D0CA2">
              <w:rPr>
                <w:rFonts w:ascii="Sylfaen" w:hAnsi="Sylfaen"/>
                <w:b/>
                <w:sz w:val="16"/>
                <w:szCs w:val="16"/>
              </w:rPr>
              <w:t>15872400</w:t>
            </w:r>
          </w:p>
        </w:tc>
        <w:tc>
          <w:tcPr>
            <w:tcW w:w="1418" w:type="dxa"/>
          </w:tcPr>
          <w:p w:rsidR="0095408C" w:rsidRPr="00C561E8" w:rsidRDefault="0095408C" w:rsidP="00C90876">
            <w:pPr>
              <w:jc w:val="center"/>
            </w:pPr>
            <w:r w:rsidRPr="00C561E8">
              <w:t>Кормовая соль</w:t>
            </w:r>
          </w:p>
        </w:tc>
        <w:tc>
          <w:tcPr>
            <w:tcW w:w="1559" w:type="dxa"/>
          </w:tcPr>
          <w:p w:rsidR="0095408C" w:rsidRDefault="0095408C" w:rsidP="000E04F1">
            <w:r w:rsidRPr="007B0E81">
              <w:t>РА или эквивалент</w:t>
            </w:r>
          </w:p>
        </w:tc>
        <w:tc>
          <w:tcPr>
            <w:tcW w:w="3544" w:type="dxa"/>
          </w:tcPr>
          <w:p w:rsidR="0095408C" w:rsidRPr="00B138F3" w:rsidRDefault="0095408C" w:rsidP="00C90876">
            <w:pPr>
              <w:widowControl w:val="0"/>
              <w:jc w:val="center"/>
              <w:rPr>
                <w:rFonts w:ascii="GHEA Grapalat" w:hAnsi="GHEA Grapalat"/>
                <w:sz w:val="16"/>
                <w:szCs w:val="16"/>
              </w:rPr>
            </w:pPr>
            <w:r>
              <w:t xml:space="preserve">Соль пищевая йодированная высшего качества </w:t>
            </w:r>
            <w:proofErr w:type="spellStart"/>
            <w:r>
              <w:t>АСТ</w:t>
            </w:r>
            <w:proofErr w:type="spellEnd"/>
            <w:r>
              <w:t xml:space="preserve"> 239-2005 Срок годности не менее 12 месяцев со дня изготовления. Доставка раз в месяц.</w:t>
            </w:r>
          </w:p>
        </w:tc>
        <w:tc>
          <w:tcPr>
            <w:tcW w:w="1173" w:type="dxa"/>
          </w:tcPr>
          <w:p w:rsidR="0095408C" w:rsidRPr="00B138F3" w:rsidRDefault="0095408C" w:rsidP="000E04F1">
            <w:pPr>
              <w:widowControl w:val="0"/>
              <w:jc w:val="center"/>
              <w:rPr>
                <w:rFonts w:ascii="GHEA Grapalat" w:hAnsi="GHEA Grapalat"/>
                <w:sz w:val="16"/>
                <w:szCs w:val="16"/>
              </w:rPr>
            </w:pPr>
            <w:r>
              <w:t>кг</w:t>
            </w:r>
          </w:p>
        </w:tc>
        <w:tc>
          <w:tcPr>
            <w:tcW w:w="1568" w:type="dxa"/>
          </w:tcPr>
          <w:p w:rsidR="0095408C" w:rsidRPr="00CD071A" w:rsidRDefault="0095408C" w:rsidP="000E04F1">
            <w:pPr>
              <w:widowControl w:val="0"/>
              <w:jc w:val="center"/>
              <w:rPr>
                <w:rFonts w:ascii="GHEA Grapalat" w:hAnsi="GHEA Grapalat"/>
                <w:sz w:val="16"/>
                <w:szCs w:val="16"/>
                <w:lang w:val="en-US"/>
              </w:rPr>
            </w:pPr>
            <w:r>
              <w:rPr>
                <w:rFonts w:ascii="GHEA Grapalat" w:hAnsi="GHEA Grapalat"/>
                <w:sz w:val="16"/>
                <w:szCs w:val="16"/>
                <w:lang w:val="en-US"/>
              </w:rPr>
              <w:t>180</w:t>
            </w:r>
          </w:p>
        </w:tc>
        <w:tc>
          <w:tcPr>
            <w:tcW w:w="855" w:type="dxa"/>
            <w:gridSpan w:val="2"/>
          </w:tcPr>
          <w:p w:rsidR="0095408C" w:rsidRPr="00C90876" w:rsidRDefault="0095408C" w:rsidP="00C90876">
            <w:pPr>
              <w:rPr>
                <w:rFonts w:ascii="Sylfaen" w:hAnsi="Sylfaen"/>
                <w:sz w:val="16"/>
                <w:szCs w:val="16"/>
                <w:lang w:val="en-US"/>
              </w:rPr>
            </w:pPr>
            <w:r>
              <w:rPr>
                <w:rFonts w:ascii="Sylfaen" w:hAnsi="Sylfaen"/>
                <w:sz w:val="16"/>
                <w:szCs w:val="16"/>
                <w:lang w:val="en-US"/>
              </w:rPr>
              <w:t>5400</w:t>
            </w:r>
          </w:p>
        </w:tc>
        <w:tc>
          <w:tcPr>
            <w:tcW w:w="941" w:type="dxa"/>
            <w:gridSpan w:val="5"/>
          </w:tcPr>
          <w:p w:rsidR="0095408C" w:rsidRPr="00C90876" w:rsidRDefault="0095408C" w:rsidP="0095408C">
            <w:pPr>
              <w:ind w:left="177"/>
              <w:rPr>
                <w:rFonts w:ascii="Sylfaen" w:hAnsi="Sylfaen"/>
                <w:sz w:val="16"/>
                <w:szCs w:val="16"/>
                <w:lang w:val="en-US"/>
              </w:rPr>
            </w:pPr>
            <w:r>
              <w:rPr>
                <w:rFonts w:ascii="Sylfaen" w:hAnsi="Sylfaen"/>
                <w:sz w:val="16"/>
                <w:szCs w:val="16"/>
                <w:lang w:val="en-US"/>
              </w:rPr>
              <w:t>30</w:t>
            </w:r>
          </w:p>
        </w:tc>
        <w:tc>
          <w:tcPr>
            <w:tcW w:w="1276" w:type="dxa"/>
          </w:tcPr>
          <w:p w:rsidR="00001EB1" w:rsidRPr="00001EB1" w:rsidRDefault="00001EB1" w:rsidP="00001EB1">
            <w:pPr>
              <w:jc w:val="center"/>
              <w:rPr>
                <w:sz w:val="20"/>
                <w:szCs w:val="20"/>
              </w:rPr>
            </w:pPr>
            <w:r w:rsidRPr="00001EB1">
              <w:rPr>
                <w:sz w:val="20"/>
                <w:szCs w:val="20"/>
              </w:rPr>
              <w:t xml:space="preserve">г. </w:t>
            </w:r>
            <w:proofErr w:type="spellStart"/>
            <w:r w:rsidRPr="00001EB1">
              <w:rPr>
                <w:sz w:val="20"/>
                <w:szCs w:val="20"/>
              </w:rPr>
              <w:t>Гораван</w:t>
            </w:r>
            <w:proofErr w:type="spellEnd"/>
            <w:r w:rsidRPr="00001EB1">
              <w:rPr>
                <w:sz w:val="20"/>
                <w:szCs w:val="20"/>
              </w:rPr>
              <w:t xml:space="preserve"> </w:t>
            </w:r>
            <w:proofErr w:type="spellStart"/>
            <w:r w:rsidRPr="00001EB1">
              <w:rPr>
                <w:sz w:val="20"/>
                <w:szCs w:val="20"/>
              </w:rPr>
              <w:t>Геворг</w:t>
            </w:r>
            <w:proofErr w:type="spellEnd"/>
            <w:r w:rsidRPr="00001EB1">
              <w:rPr>
                <w:sz w:val="20"/>
                <w:szCs w:val="20"/>
              </w:rPr>
              <w:t xml:space="preserve"> </w:t>
            </w:r>
            <w:proofErr w:type="spellStart"/>
            <w:r w:rsidRPr="00001EB1">
              <w:rPr>
                <w:sz w:val="20"/>
                <w:szCs w:val="20"/>
              </w:rPr>
              <w:t>Марзпетуни</w:t>
            </w:r>
            <w:proofErr w:type="spellEnd"/>
            <w:r w:rsidRPr="00001EB1">
              <w:rPr>
                <w:sz w:val="20"/>
                <w:szCs w:val="20"/>
              </w:rPr>
              <w:t xml:space="preserve"> 7</w:t>
            </w:r>
          </w:p>
          <w:p w:rsidR="0095408C" w:rsidRPr="001D0CA2" w:rsidRDefault="0095408C" w:rsidP="000E04F1">
            <w:pPr>
              <w:rPr>
                <w:rFonts w:ascii="Sylfaen" w:hAnsi="Sylfaen"/>
                <w:sz w:val="16"/>
                <w:szCs w:val="16"/>
              </w:rPr>
            </w:pPr>
          </w:p>
        </w:tc>
        <w:tc>
          <w:tcPr>
            <w:tcW w:w="802" w:type="dxa"/>
          </w:tcPr>
          <w:p w:rsidR="0095408C" w:rsidRPr="00C90876" w:rsidRDefault="0095408C" w:rsidP="000E04F1">
            <w:pPr>
              <w:jc w:val="center"/>
              <w:rPr>
                <w:rFonts w:ascii="Sylfaen" w:hAnsi="Sylfaen"/>
                <w:sz w:val="16"/>
                <w:szCs w:val="16"/>
                <w:lang w:val="en-US"/>
              </w:rPr>
            </w:pPr>
            <w:r>
              <w:rPr>
                <w:rFonts w:ascii="Sylfaen" w:hAnsi="Sylfaen"/>
                <w:sz w:val="16"/>
                <w:szCs w:val="16"/>
                <w:lang w:val="en-US"/>
              </w:rPr>
              <w:t>30</w:t>
            </w:r>
          </w:p>
        </w:tc>
        <w:tc>
          <w:tcPr>
            <w:tcW w:w="953" w:type="dxa"/>
          </w:tcPr>
          <w:p w:rsidR="0095408C" w:rsidRPr="00DF14CF" w:rsidRDefault="0095408C" w:rsidP="000E04F1">
            <w:pPr>
              <w:widowControl w:val="0"/>
              <w:jc w:val="center"/>
              <w:rPr>
                <w:rFonts w:ascii="GHEA Grapalat" w:hAnsi="GHEA Grapalat"/>
                <w:sz w:val="16"/>
                <w:szCs w:val="16"/>
              </w:rPr>
            </w:pPr>
            <w:r w:rsidRPr="00DF14CF">
              <w:rPr>
                <w:sz w:val="16"/>
                <w:szCs w:val="16"/>
              </w:rPr>
              <w:t>20 календарных дней после вступления договора в силу - 15.12.2022 г. По предварительному заказу покупателя</w:t>
            </w:r>
          </w:p>
        </w:tc>
      </w:tr>
      <w:tr w:rsidR="0095408C" w:rsidRPr="00B138F3" w:rsidTr="0095408C">
        <w:trPr>
          <w:trHeight w:val="508"/>
          <w:jc w:val="center"/>
        </w:trPr>
        <w:tc>
          <w:tcPr>
            <w:tcW w:w="652" w:type="dxa"/>
          </w:tcPr>
          <w:p w:rsidR="0095408C" w:rsidRPr="000E04F1" w:rsidRDefault="009D7FCD" w:rsidP="000E04F1">
            <w:pPr>
              <w:rPr>
                <w:rFonts w:ascii="Sylfaen" w:hAnsi="Sylfaen"/>
                <w:sz w:val="16"/>
                <w:szCs w:val="16"/>
                <w:lang w:val="en-US"/>
              </w:rPr>
            </w:pPr>
            <w:r>
              <w:rPr>
                <w:rFonts w:ascii="Sylfaen" w:hAnsi="Sylfaen"/>
                <w:sz w:val="16"/>
                <w:szCs w:val="16"/>
                <w:lang w:val="en-US"/>
              </w:rPr>
              <w:t>8</w:t>
            </w:r>
          </w:p>
        </w:tc>
        <w:tc>
          <w:tcPr>
            <w:tcW w:w="1701" w:type="dxa"/>
          </w:tcPr>
          <w:p w:rsidR="0095408C" w:rsidRDefault="0095408C" w:rsidP="00C90876">
            <w:pPr>
              <w:rPr>
                <w:rFonts w:ascii="Sylfaen" w:hAnsi="Sylfaen"/>
                <w:b/>
                <w:sz w:val="16"/>
                <w:szCs w:val="16"/>
              </w:rPr>
            </w:pPr>
          </w:p>
          <w:p w:rsidR="0095408C" w:rsidRDefault="0095408C" w:rsidP="00C90876">
            <w:pPr>
              <w:rPr>
                <w:rFonts w:ascii="Sylfaen" w:hAnsi="Sylfaen"/>
                <w:b/>
                <w:sz w:val="16"/>
                <w:szCs w:val="16"/>
              </w:rPr>
            </w:pPr>
          </w:p>
          <w:p w:rsidR="0095408C" w:rsidRDefault="0095408C" w:rsidP="00C90876">
            <w:pPr>
              <w:rPr>
                <w:rFonts w:ascii="Sylfaen" w:hAnsi="Sylfaen"/>
                <w:b/>
                <w:sz w:val="16"/>
                <w:szCs w:val="16"/>
              </w:rPr>
            </w:pPr>
          </w:p>
          <w:p w:rsidR="0095408C" w:rsidRDefault="0095408C" w:rsidP="00C90876">
            <w:pPr>
              <w:rPr>
                <w:rFonts w:ascii="Sylfaen" w:hAnsi="Sylfaen"/>
                <w:b/>
                <w:sz w:val="16"/>
                <w:szCs w:val="16"/>
              </w:rPr>
            </w:pPr>
          </w:p>
          <w:p w:rsidR="0095408C" w:rsidRPr="005E7A9D" w:rsidRDefault="0095408C" w:rsidP="00C90876">
            <w:pPr>
              <w:rPr>
                <w:rFonts w:ascii="Sylfaen" w:hAnsi="Sylfaen"/>
                <w:b/>
                <w:sz w:val="16"/>
                <w:szCs w:val="16"/>
              </w:rPr>
            </w:pPr>
            <w:r w:rsidRPr="005E7A9D">
              <w:rPr>
                <w:rFonts w:ascii="Sylfaen" w:hAnsi="Sylfaen"/>
                <w:b/>
                <w:sz w:val="16"/>
                <w:szCs w:val="16"/>
              </w:rPr>
              <w:t>1587</w:t>
            </w:r>
            <w:r>
              <w:rPr>
                <w:rFonts w:ascii="Sylfaen" w:hAnsi="Sylfaen"/>
                <w:b/>
                <w:sz w:val="16"/>
                <w:szCs w:val="16"/>
              </w:rPr>
              <w:t>2600</w:t>
            </w:r>
          </w:p>
        </w:tc>
        <w:tc>
          <w:tcPr>
            <w:tcW w:w="1418" w:type="dxa"/>
          </w:tcPr>
          <w:p w:rsidR="0095408C" w:rsidRPr="00C561E8" w:rsidRDefault="0095408C" w:rsidP="00C90876">
            <w:pPr>
              <w:jc w:val="center"/>
            </w:pPr>
            <w:r w:rsidRPr="00C561E8">
              <w:t>Пищевая сода</w:t>
            </w:r>
          </w:p>
        </w:tc>
        <w:tc>
          <w:tcPr>
            <w:tcW w:w="1559" w:type="dxa"/>
          </w:tcPr>
          <w:p w:rsidR="0095408C" w:rsidRDefault="0095408C" w:rsidP="000E04F1">
            <w:r w:rsidRPr="007B0E81">
              <w:t>РА или эквивалент</w:t>
            </w:r>
          </w:p>
        </w:tc>
        <w:tc>
          <w:tcPr>
            <w:tcW w:w="3544" w:type="dxa"/>
          </w:tcPr>
          <w:p w:rsidR="0095408C" w:rsidRPr="00512898" w:rsidRDefault="0095408C" w:rsidP="00C90876">
            <w:pPr>
              <w:pStyle w:val="HTML"/>
              <w:rPr>
                <w:rFonts w:ascii="inherit" w:hAnsi="inherit"/>
                <w:color w:val="202124"/>
              </w:rPr>
            </w:pPr>
            <w:r w:rsidRPr="00512898">
              <w:rPr>
                <w:rStyle w:val="y2iqfc"/>
                <w:rFonts w:ascii="inherit" w:hAnsi="inherit"/>
                <w:color w:val="202124"/>
              </w:rPr>
              <w:t xml:space="preserve">Бикарбонат натрия, безопасность и </w:t>
            </w:r>
            <w:r w:rsidRPr="00512898">
              <w:rPr>
                <w:rStyle w:val="y2iqfc"/>
                <w:rFonts w:ascii="Times New Roman" w:hAnsi="Times New Roman" w:cs="Times New Roman"/>
                <w:color w:val="202124"/>
              </w:rPr>
              <w:t xml:space="preserve">маркировка </w:t>
            </w:r>
            <w:proofErr w:type="spellStart"/>
            <w:r w:rsidRPr="00512898">
              <w:rPr>
                <w:rStyle w:val="y2iqfc"/>
                <w:rFonts w:ascii="Times New Roman" w:hAnsi="Times New Roman" w:cs="Times New Roman"/>
                <w:color w:val="202124"/>
              </w:rPr>
              <w:t>N</w:t>
            </w:r>
            <w:proofErr w:type="spellEnd"/>
            <w:r w:rsidRPr="00512898">
              <w:rPr>
                <w:rStyle w:val="y2iqfc"/>
                <w:rFonts w:ascii="Times New Roman" w:hAnsi="Times New Roman" w:cs="Times New Roman"/>
                <w:color w:val="202124"/>
              </w:rPr>
              <w:t xml:space="preserve"> </w:t>
            </w:r>
            <w:proofErr w:type="spellStart"/>
            <w:r w:rsidRPr="00512898">
              <w:rPr>
                <w:rStyle w:val="y2iqfc"/>
                <w:rFonts w:ascii="Times New Roman" w:hAnsi="Times New Roman" w:cs="Times New Roman"/>
                <w:color w:val="202124"/>
              </w:rPr>
              <w:t>2-III-4.9-01-2003</w:t>
            </w:r>
            <w:proofErr w:type="spellEnd"/>
            <w:r w:rsidRPr="00512898">
              <w:rPr>
                <w:rStyle w:val="y2iqfc"/>
                <w:rFonts w:ascii="Times New Roman" w:hAnsi="Times New Roman" w:cs="Times New Roman"/>
                <w:color w:val="202124"/>
              </w:rPr>
              <w:t xml:space="preserve"> (</w:t>
            </w:r>
            <w:proofErr w:type="spellStart"/>
            <w:r w:rsidRPr="00512898">
              <w:rPr>
                <w:rStyle w:val="y2iqfc"/>
                <w:rFonts w:ascii="Times New Roman" w:hAnsi="Times New Roman" w:cs="Times New Roman"/>
                <w:color w:val="202124"/>
              </w:rPr>
              <w:t>СанПин</w:t>
            </w:r>
            <w:proofErr w:type="spellEnd"/>
            <w:r w:rsidRPr="00512898">
              <w:rPr>
                <w:rStyle w:val="y2iqfc"/>
                <w:rFonts w:ascii="Times New Roman" w:hAnsi="Times New Roman" w:cs="Times New Roman"/>
                <w:color w:val="202124"/>
              </w:rPr>
              <w:t xml:space="preserve"> РФ 2.3.2-1078-01) Санитарно-эпидемиологические правила, нормы Безопасность пищевых продуктов Статья 8 Закона РА Поставка один раз в месяц</w:t>
            </w:r>
            <w:r w:rsidRPr="00512898">
              <w:rPr>
                <w:rStyle w:val="y2iqfc"/>
                <w:rFonts w:ascii="inherit" w:hAnsi="inherit"/>
                <w:color w:val="202124"/>
              </w:rPr>
              <w:t>.</w:t>
            </w:r>
          </w:p>
          <w:p w:rsidR="0095408C" w:rsidRPr="00B138F3" w:rsidRDefault="0095408C" w:rsidP="00C90876">
            <w:pPr>
              <w:widowControl w:val="0"/>
              <w:jc w:val="center"/>
              <w:rPr>
                <w:rFonts w:ascii="GHEA Grapalat" w:hAnsi="GHEA Grapalat"/>
                <w:sz w:val="16"/>
                <w:szCs w:val="16"/>
              </w:rPr>
            </w:pPr>
          </w:p>
        </w:tc>
        <w:tc>
          <w:tcPr>
            <w:tcW w:w="1173" w:type="dxa"/>
          </w:tcPr>
          <w:p w:rsidR="0095408C" w:rsidRPr="00B138F3" w:rsidRDefault="0095408C" w:rsidP="000E04F1">
            <w:pPr>
              <w:widowControl w:val="0"/>
              <w:jc w:val="center"/>
              <w:rPr>
                <w:rFonts w:ascii="GHEA Grapalat" w:hAnsi="GHEA Grapalat"/>
                <w:sz w:val="16"/>
                <w:szCs w:val="16"/>
              </w:rPr>
            </w:pPr>
            <w:r>
              <w:lastRenderedPageBreak/>
              <w:t>коробка</w:t>
            </w:r>
          </w:p>
        </w:tc>
        <w:tc>
          <w:tcPr>
            <w:tcW w:w="1568" w:type="dxa"/>
          </w:tcPr>
          <w:p w:rsidR="0095408C" w:rsidRPr="00CD071A" w:rsidRDefault="0095408C" w:rsidP="000E04F1">
            <w:pPr>
              <w:widowControl w:val="0"/>
              <w:jc w:val="center"/>
              <w:rPr>
                <w:rFonts w:ascii="GHEA Grapalat" w:hAnsi="GHEA Grapalat"/>
                <w:sz w:val="16"/>
                <w:szCs w:val="16"/>
                <w:lang w:val="en-US"/>
              </w:rPr>
            </w:pPr>
            <w:r>
              <w:rPr>
                <w:rFonts w:ascii="GHEA Grapalat" w:hAnsi="GHEA Grapalat"/>
                <w:sz w:val="16"/>
                <w:szCs w:val="16"/>
                <w:lang w:val="en-US"/>
              </w:rPr>
              <w:t>350</w:t>
            </w:r>
          </w:p>
        </w:tc>
        <w:tc>
          <w:tcPr>
            <w:tcW w:w="855" w:type="dxa"/>
            <w:gridSpan w:val="2"/>
          </w:tcPr>
          <w:p w:rsidR="0095408C" w:rsidRPr="00CD071A" w:rsidRDefault="0095408C" w:rsidP="00C90876">
            <w:pPr>
              <w:widowControl w:val="0"/>
              <w:rPr>
                <w:rFonts w:ascii="GHEA Grapalat" w:hAnsi="GHEA Grapalat"/>
                <w:sz w:val="16"/>
                <w:szCs w:val="16"/>
                <w:lang w:val="en-US"/>
              </w:rPr>
            </w:pPr>
            <w:r>
              <w:rPr>
                <w:rFonts w:ascii="GHEA Grapalat" w:hAnsi="GHEA Grapalat"/>
                <w:sz w:val="16"/>
                <w:szCs w:val="16"/>
                <w:lang w:val="en-US"/>
              </w:rPr>
              <w:t>700</w:t>
            </w:r>
          </w:p>
        </w:tc>
        <w:tc>
          <w:tcPr>
            <w:tcW w:w="941" w:type="dxa"/>
            <w:gridSpan w:val="5"/>
          </w:tcPr>
          <w:p w:rsidR="0095408C" w:rsidRPr="00CD071A" w:rsidRDefault="0095408C" w:rsidP="00C90876">
            <w:pPr>
              <w:widowControl w:val="0"/>
              <w:rPr>
                <w:rFonts w:ascii="GHEA Grapalat" w:hAnsi="GHEA Grapalat"/>
                <w:sz w:val="16"/>
                <w:szCs w:val="16"/>
                <w:lang w:val="en-US"/>
              </w:rPr>
            </w:pPr>
            <w:r>
              <w:rPr>
                <w:rFonts w:ascii="GHEA Grapalat" w:hAnsi="GHEA Grapalat"/>
                <w:sz w:val="16"/>
                <w:szCs w:val="16"/>
                <w:lang w:val="en-US"/>
              </w:rPr>
              <w:t>2</w:t>
            </w:r>
          </w:p>
        </w:tc>
        <w:tc>
          <w:tcPr>
            <w:tcW w:w="1276" w:type="dxa"/>
          </w:tcPr>
          <w:p w:rsidR="00001EB1" w:rsidRPr="00001EB1" w:rsidRDefault="00001EB1" w:rsidP="00001EB1">
            <w:pPr>
              <w:jc w:val="center"/>
              <w:rPr>
                <w:sz w:val="20"/>
                <w:szCs w:val="20"/>
              </w:rPr>
            </w:pPr>
            <w:r w:rsidRPr="00001EB1">
              <w:rPr>
                <w:sz w:val="20"/>
                <w:szCs w:val="20"/>
              </w:rPr>
              <w:t xml:space="preserve">г. </w:t>
            </w:r>
            <w:proofErr w:type="spellStart"/>
            <w:r w:rsidRPr="00001EB1">
              <w:rPr>
                <w:sz w:val="20"/>
                <w:szCs w:val="20"/>
              </w:rPr>
              <w:t>Гораван</w:t>
            </w:r>
            <w:proofErr w:type="spellEnd"/>
            <w:r w:rsidRPr="00001EB1">
              <w:rPr>
                <w:sz w:val="20"/>
                <w:szCs w:val="20"/>
              </w:rPr>
              <w:t xml:space="preserve"> </w:t>
            </w:r>
            <w:proofErr w:type="spellStart"/>
            <w:r w:rsidRPr="00001EB1">
              <w:rPr>
                <w:sz w:val="20"/>
                <w:szCs w:val="20"/>
              </w:rPr>
              <w:t>Геворг</w:t>
            </w:r>
            <w:proofErr w:type="spellEnd"/>
            <w:r w:rsidRPr="00001EB1">
              <w:rPr>
                <w:sz w:val="20"/>
                <w:szCs w:val="20"/>
              </w:rPr>
              <w:t xml:space="preserve"> </w:t>
            </w:r>
            <w:proofErr w:type="spellStart"/>
            <w:r w:rsidRPr="00001EB1">
              <w:rPr>
                <w:sz w:val="20"/>
                <w:szCs w:val="20"/>
              </w:rPr>
              <w:t>Марзпетуни</w:t>
            </w:r>
            <w:proofErr w:type="spellEnd"/>
            <w:r w:rsidRPr="00001EB1">
              <w:rPr>
                <w:sz w:val="20"/>
                <w:szCs w:val="20"/>
              </w:rPr>
              <w:t xml:space="preserve"> 7</w:t>
            </w:r>
          </w:p>
          <w:p w:rsidR="0095408C" w:rsidRPr="00B138F3" w:rsidRDefault="0095408C" w:rsidP="000E04F1">
            <w:pPr>
              <w:widowControl w:val="0"/>
              <w:jc w:val="center"/>
              <w:rPr>
                <w:rFonts w:ascii="GHEA Grapalat" w:hAnsi="GHEA Grapalat"/>
                <w:sz w:val="16"/>
                <w:szCs w:val="16"/>
              </w:rPr>
            </w:pPr>
          </w:p>
        </w:tc>
        <w:tc>
          <w:tcPr>
            <w:tcW w:w="802" w:type="dxa"/>
          </w:tcPr>
          <w:p w:rsidR="0095408C" w:rsidRPr="000C1462" w:rsidRDefault="0095408C" w:rsidP="000E04F1">
            <w:pPr>
              <w:widowControl w:val="0"/>
              <w:jc w:val="center"/>
              <w:rPr>
                <w:rFonts w:ascii="GHEA Grapalat" w:hAnsi="GHEA Grapalat"/>
                <w:sz w:val="16"/>
                <w:szCs w:val="16"/>
                <w:lang w:val="en-US"/>
              </w:rPr>
            </w:pPr>
            <w:r>
              <w:rPr>
                <w:rFonts w:ascii="GHEA Grapalat" w:hAnsi="GHEA Grapalat"/>
                <w:sz w:val="16"/>
                <w:szCs w:val="16"/>
                <w:lang w:val="en-US"/>
              </w:rPr>
              <w:t>2</w:t>
            </w:r>
          </w:p>
        </w:tc>
        <w:tc>
          <w:tcPr>
            <w:tcW w:w="953" w:type="dxa"/>
          </w:tcPr>
          <w:p w:rsidR="0095408C" w:rsidRPr="00DF14CF" w:rsidRDefault="0095408C" w:rsidP="000E04F1">
            <w:pPr>
              <w:widowControl w:val="0"/>
              <w:jc w:val="center"/>
              <w:rPr>
                <w:rFonts w:ascii="GHEA Grapalat" w:hAnsi="GHEA Grapalat"/>
                <w:sz w:val="16"/>
                <w:szCs w:val="16"/>
              </w:rPr>
            </w:pPr>
            <w:r w:rsidRPr="00DF14CF">
              <w:rPr>
                <w:sz w:val="16"/>
                <w:szCs w:val="16"/>
              </w:rPr>
              <w:t xml:space="preserve">20 календарных дней после вступления договора в силу - 15.12.2022 г. По </w:t>
            </w:r>
            <w:r w:rsidRPr="00DF14CF">
              <w:rPr>
                <w:sz w:val="16"/>
                <w:szCs w:val="16"/>
              </w:rPr>
              <w:lastRenderedPageBreak/>
              <w:t>предварительному заказу покупателя</w:t>
            </w:r>
          </w:p>
        </w:tc>
      </w:tr>
      <w:tr w:rsidR="0095408C" w:rsidRPr="00B138F3" w:rsidTr="0095408C">
        <w:trPr>
          <w:trHeight w:val="508"/>
          <w:jc w:val="center"/>
        </w:trPr>
        <w:tc>
          <w:tcPr>
            <w:tcW w:w="652" w:type="dxa"/>
          </w:tcPr>
          <w:p w:rsidR="0095408C" w:rsidRPr="000E04F1" w:rsidRDefault="009D7FCD" w:rsidP="000E04F1">
            <w:pPr>
              <w:rPr>
                <w:rFonts w:ascii="Sylfaen" w:hAnsi="Sylfaen"/>
                <w:sz w:val="16"/>
                <w:szCs w:val="16"/>
                <w:lang w:val="en-US"/>
              </w:rPr>
            </w:pPr>
            <w:r>
              <w:rPr>
                <w:rFonts w:ascii="Sylfaen" w:hAnsi="Sylfaen"/>
                <w:sz w:val="16"/>
                <w:szCs w:val="16"/>
                <w:lang w:val="en-US"/>
              </w:rPr>
              <w:lastRenderedPageBreak/>
              <w:t>9</w:t>
            </w:r>
          </w:p>
        </w:tc>
        <w:tc>
          <w:tcPr>
            <w:tcW w:w="1701" w:type="dxa"/>
          </w:tcPr>
          <w:p w:rsidR="0095408C" w:rsidRPr="005E7A9D" w:rsidRDefault="0095408C" w:rsidP="00C90876">
            <w:pPr>
              <w:rPr>
                <w:rFonts w:ascii="Sylfaen" w:hAnsi="Sylfaen"/>
                <w:b/>
                <w:sz w:val="16"/>
                <w:szCs w:val="16"/>
              </w:rPr>
            </w:pPr>
            <w:r w:rsidRPr="005E7A9D">
              <w:rPr>
                <w:rFonts w:ascii="Sylfaen" w:hAnsi="Sylfaen"/>
                <w:b/>
                <w:sz w:val="16"/>
                <w:szCs w:val="16"/>
              </w:rPr>
              <w:t>15898000</w:t>
            </w:r>
          </w:p>
        </w:tc>
        <w:tc>
          <w:tcPr>
            <w:tcW w:w="1418" w:type="dxa"/>
          </w:tcPr>
          <w:p w:rsidR="0095408C" w:rsidRPr="00C561E8" w:rsidRDefault="0095408C" w:rsidP="00C90876">
            <w:pPr>
              <w:jc w:val="center"/>
            </w:pPr>
            <w:r w:rsidRPr="00C561E8">
              <w:t>Дрожжи</w:t>
            </w:r>
          </w:p>
        </w:tc>
        <w:tc>
          <w:tcPr>
            <w:tcW w:w="1559" w:type="dxa"/>
          </w:tcPr>
          <w:p w:rsidR="0095408C" w:rsidRDefault="0095408C" w:rsidP="000E04F1">
            <w:r w:rsidRPr="007B0E81">
              <w:t>РА или эквивалент</w:t>
            </w:r>
          </w:p>
        </w:tc>
        <w:tc>
          <w:tcPr>
            <w:tcW w:w="3544" w:type="dxa"/>
          </w:tcPr>
          <w:p w:rsidR="0095408C" w:rsidRPr="00512898" w:rsidRDefault="0095408C" w:rsidP="00C90876">
            <w:pPr>
              <w:rPr>
                <w:sz w:val="22"/>
                <w:szCs w:val="22"/>
              </w:rPr>
            </w:pPr>
            <w:r w:rsidRPr="00512898">
              <w:rPr>
                <w:sz w:val="22"/>
                <w:szCs w:val="22"/>
              </w:rPr>
              <w:t xml:space="preserve">Сухая, заводская упаковка, упаковка, влажность не более 8%. Безопасность: </w:t>
            </w:r>
            <w:proofErr w:type="spellStart"/>
            <w:r w:rsidRPr="00512898">
              <w:rPr>
                <w:sz w:val="22"/>
                <w:szCs w:val="22"/>
              </w:rPr>
              <w:t>N</w:t>
            </w:r>
            <w:proofErr w:type="spellEnd"/>
            <w:r w:rsidRPr="00512898">
              <w:rPr>
                <w:sz w:val="22"/>
                <w:szCs w:val="22"/>
              </w:rPr>
              <w:t xml:space="preserve"> </w:t>
            </w:r>
            <w:proofErr w:type="spellStart"/>
            <w:r w:rsidRPr="00512898">
              <w:rPr>
                <w:sz w:val="22"/>
                <w:szCs w:val="22"/>
              </w:rPr>
              <w:t>2-III-4.9-01-2010</w:t>
            </w:r>
            <w:proofErr w:type="spellEnd"/>
            <w:r w:rsidRPr="00512898">
              <w:rPr>
                <w:sz w:val="22"/>
                <w:szCs w:val="22"/>
              </w:rPr>
              <w:t xml:space="preserve"> Гигиенические нормы  Статья 8 Закона РА «О безопасности пищевых продуктов». Срок годности не менее 80% Доставка 1 раз в месяц</w:t>
            </w:r>
          </w:p>
          <w:p w:rsidR="0095408C" w:rsidRPr="00B138F3" w:rsidRDefault="0095408C" w:rsidP="00C90876">
            <w:pPr>
              <w:widowControl w:val="0"/>
              <w:jc w:val="center"/>
              <w:rPr>
                <w:rFonts w:ascii="GHEA Grapalat" w:hAnsi="GHEA Grapalat"/>
                <w:sz w:val="16"/>
                <w:szCs w:val="16"/>
              </w:rPr>
            </w:pPr>
          </w:p>
        </w:tc>
        <w:tc>
          <w:tcPr>
            <w:tcW w:w="1173" w:type="dxa"/>
          </w:tcPr>
          <w:p w:rsidR="0095408C" w:rsidRPr="00B138F3" w:rsidRDefault="0095408C" w:rsidP="000E04F1">
            <w:pPr>
              <w:widowControl w:val="0"/>
              <w:jc w:val="center"/>
              <w:rPr>
                <w:rFonts w:ascii="GHEA Grapalat" w:hAnsi="GHEA Grapalat"/>
                <w:sz w:val="16"/>
                <w:szCs w:val="16"/>
              </w:rPr>
            </w:pPr>
            <w:r>
              <w:t>коробка</w:t>
            </w:r>
          </w:p>
        </w:tc>
        <w:tc>
          <w:tcPr>
            <w:tcW w:w="1568" w:type="dxa"/>
          </w:tcPr>
          <w:p w:rsidR="0095408C" w:rsidRPr="00CD071A" w:rsidRDefault="0095408C" w:rsidP="000E04F1">
            <w:pPr>
              <w:widowControl w:val="0"/>
              <w:jc w:val="center"/>
              <w:rPr>
                <w:rFonts w:ascii="GHEA Grapalat" w:hAnsi="GHEA Grapalat"/>
                <w:sz w:val="16"/>
                <w:szCs w:val="16"/>
                <w:lang w:val="en-US"/>
              </w:rPr>
            </w:pPr>
            <w:r>
              <w:rPr>
                <w:rFonts w:ascii="GHEA Grapalat" w:hAnsi="GHEA Grapalat"/>
                <w:sz w:val="16"/>
                <w:szCs w:val="16"/>
                <w:lang w:val="en-US"/>
              </w:rPr>
              <w:t>300</w:t>
            </w:r>
          </w:p>
        </w:tc>
        <w:tc>
          <w:tcPr>
            <w:tcW w:w="855" w:type="dxa"/>
            <w:gridSpan w:val="2"/>
          </w:tcPr>
          <w:p w:rsidR="0095408C" w:rsidRPr="00CD071A" w:rsidRDefault="0095408C" w:rsidP="00C90876">
            <w:pPr>
              <w:widowControl w:val="0"/>
              <w:rPr>
                <w:rFonts w:ascii="GHEA Grapalat" w:hAnsi="GHEA Grapalat"/>
                <w:sz w:val="16"/>
                <w:szCs w:val="16"/>
                <w:lang w:val="en-US"/>
              </w:rPr>
            </w:pPr>
            <w:r>
              <w:rPr>
                <w:rFonts w:ascii="GHEA Grapalat" w:hAnsi="GHEA Grapalat"/>
                <w:sz w:val="16"/>
                <w:szCs w:val="16"/>
                <w:lang w:val="en-US"/>
              </w:rPr>
              <w:t>300</w:t>
            </w:r>
          </w:p>
        </w:tc>
        <w:tc>
          <w:tcPr>
            <w:tcW w:w="941" w:type="dxa"/>
            <w:gridSpan w:val="5"/>
          </w:tcPr>
          <w:p w:rsidR="0095408C" w:rsidRPr="00CD071A" w:rsidRDefault="0095408C" w:rsidP="0095408C">
            <w:pPr>
              <w:widowControl w:val="0"/>
              <w:ind w:left="297"/>
              <w:rPr>
                <w:rFonts w:ascii="GHEA Grapalat" w:hAnsi="GHEA Grapalat"/>
                <w:sz w:val="16"/>
                <w:szCs w:val="16"/>
                <w:lang w:val="en-US"/>
              </w:rPr>
            </w:pPr>
            <w:r>
              <w:rPr>
                <w:rFonts w:ascii="GHEA Grapalat" w:hAnsi="GHEA Grapalat"/>
                <w:sz w:val="16"/>
                <w:szCs w:val="16"/>
                <w:lang w:val="en-US"/>
              </w:rPr>
              <w:t>1</w:t>
            </w:r>
          </w:p>
        </w:tc>
        <w:tc>
          <w:tcPr>
            <w:tcW w:w="1276" w:type="dxa"/>
          </w:tcPr>
          <w:p w:rsidR="00001EB1" w:rsidRPr="00001EB1" w:rsidRDefault="00001EB1" w:rsidP="00001EB1">
            <w:pPr>
              <w:jc w:val="center"/>
              <w:rPr>
                <w:sz w:val="20"/>
                <w:szCs w:val="20"/>
              </w:rPr>
            </w:pPr>
            <w:r w:rsidRPr="00001EB1">
              <w:rPr>
                <w:sz w:val="20"/>
                <w:szCs w:val="20"/>
              </w:rPr>
              <w:t xml:space="preserve">г. </w:t>
            </w:r>
            <w:proofErr w:type="spellStart"/>
            <w:r w:rsidRPr="00001EB1">
              <w:rPr>
                <w:sz w:val="20"/>
                <w:szCs w:val="20"/>
              </w:rPr>
              <w:t>Гораван</w:t>
            </w:r>
            <w:proofErr w:type="spellEnd"/>
            <w:r w:rsidRPr="00001EB1">
              <w:rPr>
                <w:sz w:val="20"/>
                <w:szCs w:val="20"/>
              </w:rPr>
              <w:t xml:space="preserve"> </w:t>
            </w:r>
            <w:proofErr w:type="spellStart"/>
            <w:r w:rsidRPr="00001EB1">
              <w:rPr>
                <w:sz w:val="20"/>
                <w:szCs w:val="20"/>
              </w:rPr>
              <w:t>Геворг</w:t>
            </w:r>
            <w:proofErr w:type="spellEnd"/>
            <w:r w:rsidRPr="00001EB1">
              <w:rPr>
                <w:sz w:val="20"/>
                <w:szCs w:val="20"/>
              </w:rPr>
              <w:t xml:space="preserve"> </w:t>
            </w:r>
            <w:proofErr w:type="spellStart"/>
            <w:r w:rsidRPr="00001EB1">
              <w:rPr>
                <w:sz w:val="20"/>
                <w:szCs w:val="20"/>
              </w:rPr>
              <w:t>Марзпетуни</w:t>
            </w:r>
            <w:proofErr w:type="spellEnd"/>
            <w:r w:rsidRPr="00001EB1">
              <w:rPr>
                <w:sz w:val="20"/>
                <w:szCs w:val="20"/>
              </w:rPr>
              <w:t xml:space="preserve"> 7</w:t>
            </w:r>
          </w:p>
          <w:p w:rsidR="0095408C" w:rsidRDefault="0095408C" w:rsidP="000E04F1"/>
        </w:tc>
        <w:tc>
          <w:tcPr>
            <w:tcW w:w="802" w:type="dxa"/>
          </w:tcPr>
          <w:p w:rsidR="0095408C" w:rsidRPr="000C1462" w:rsidRDefault="0095408C" w:rsidP="000E04F1">
            <w:pPr>
              <w:widowControl w:val="0"/>
              <w:jc w:val="center"/>
              <w:rPr>
                <w:rFonts w:ascii="GHEA Grapalat" w:hAnsi="GHEA Grapalat"/>
                <w:sz w:val="16"/>
                <w:szCs w:val="16"/>
                <w:lang w:val="en-US"/>
              </w:rPr>
            </w:pPr>
            <w:r>
              <w:rPr>
                <w:rFonts w:ascii="GHEA Grapalat" w:hAnsi="GHEA Grapalat"/>
                <w:sz w:val="16"/>
                <w:szCs w:val="16"/>
                <w:lang w:val="en-US"/>
              </w:rPr>
              <w:t>1</w:t>
            </w:r>
          </w:p>
        </w:tc>
        <w:tc>
          <w:tcPr>
            <w:tcW w:w="953" w:type="dxa"/>
          </w:tcPr>
          <w:p w:rsidR="0095408C" w:rsidRPr="00DF14CF" w:rsidRDefault="0095408C" w:rsidP="000E04F1">
            <w:pPr>
              <w:widowControl w:val="0"/>
              <w:jc w:val="center"/>
              <w:rPr>
                <w:rFonts w:ascii="GHEA Grapalat" w:hAnsi="GHEA Grapalat"/>
                <w:sz w:val="16"/>
                <w:szCs w:val="16"/>
              </w:rPr>
            </w:pPr>
            <w:r w:rsidRPr="00DF14CF">
              <w:rPr>
                <w:sz w:val="16"/>
                <w:szCs w:val="16"/>
              </w:rPr>
              <w:t>20 календарных дней после вступления договора в силу - 15.12.2022 г. По предварительному заказу покупателя</w:t>
            </w:r>
          </w:p>
        </w:tc>
      </w:tr>
      <w:tr w:rsidR="001C4CBD" w:rsidRPr="00B138F3" w:rsidTr="0095408C">
        <w:trPr>
          <w:trHeight w:val="508"/>
          <w:jc w:val="center"/>
        </w:trPr>
        <w:tc>
          <w:tcPr>
            <w:tcW w:w="652" w:type="dxa"/>
          </w:tcPr>
          <w:p w:rsidR="001C4CBD" w:rsidRPr="000E04F1" w:rsidRDefault="001C4CBD" w:rsidP="000E04F1">
            <w:pPr>
              <w:rPr>
                <w:rFonts w:ascii="Sylfaen" w:hAnsi="Sylfaen"/>
                <w:sz w:val="16"/>
                <w:szCs w:val="16"/>
                <w:lang w:val="en-US"/>
              </w:rPr>
            </w:pPr>
            <w:r>
              <w:rPr>
                <w:rFonts w:ascii="Sylfaen" w:hAnsi="Sylfaen"/>
                <w:sz w:val="16"/>
                <w:szCs w:val="16"/>
                <w:lang w:val="en-US"/>
              </w:rPr>
              <w:t>1</w:t>
            </w:r>
            <w:r w:rsidR="009D7FCD">
              <w:rPr>
                <w:rFonts w:ascii="Sylfaen" w:hAnsi="Sylfaen"/>
                <w:sz w:val="16"/>
                <w:szCs w:val="16"/>
                <w:lang w:val="en-US"/>
              </w:rPr>
              <w:t>0</w:t>
            </w:r>
          </w:p>
        </w:tc>
        <w:tc>
          <w:tcPr>
            <w:tcW w:w="1701" w:type="dxa"/>
          </w:tcPr>
          <w:p w:rsidR="001C4CBD" w:rsidRPr="005E7A9D" w:rsidRDefault="001C4CBD" w:rsidP="00C90876">
            <w:pPr>
              <w:rPr>
                <w:rFonts w:ascii="Sylfaen" w:hAnsi="Sylfaen"/>
                <w:b/>
                <w:sz w:val="16"/>
                <w:szCs w:val="16"/>
              </w:rPr>
            </w:pPr>
            <w:r w:rsidRPr="005E7A9D">
              <w:rPr>
                <w:rFonts w:ascii="Sylfaen" w:hAnsi="Sylfaen"/>
                <w:b/>
                <w:sz w:val="16"/>
                <w:szCs w:val="16"/>
              </w:rPr>
              <w:t>15616000</w:t>
            </w:r>
          </w:p>
        </w:tc>
        <w:tc>
          <w:tcPr>
            <w:tcW w:w="1418" w:type="dxa"/>
          </w:tcPr>
          <w:p w:rsidR="001C4CBD" w:rsidRPr="00C561E8" w:rsidRDefault="001C4CBD" w:rsidP="00C90876">
            <w:pPr>
              <w:jc w:val="center"/>
            </w:pPr>
            <w:r w:rsidRPr="00C561E8">
              <w:t>Гречиха</w:t>
            </w:r>
          </w:p>
        </w:tc>
        <w:tc>
          <w:tcPr>
            <w:tcW w:w="1559" w:type="dxa"/>
          </w:tcPr>
          <w:p w:rsidR="001C4CBD" w:rsidRDefault="001C4CBD" w:rsidP="000E04F1">
            <w:r w:rsidRPr="00973CFE">
              <w:t>РА или эквивалент</w:t>
            </w:r>
          </w:p>
        </w:tc>
        <w:tc>
          <w:tcPr>
            <w:tcW w:w="3544" w:type="dxa"/>
          </w:tcPr>
          <w:p w:rsidR="001C4CBD" w:rsidRPr="00B138F3" w:rsidRDefault="001C4CBD" w:rsidP="00C90876">
            <w:pPr>
              <w:widowControl w:val="0"/>
              <w:jc w:val="center"/>
              <w:rPr>
                <w:rFonts w:ascii="GHEA Grapalat" w:hAnsi="GHEA Grapalat"/>
                <w:sz w:val="16"/>
                <w:szCs w:val="16"/>
              </w:rPr>
            </w:pPr>
            <w:r>
              <w:t xml:space="preserve">Гречиха </w:t>
            </w:r>
            <w:proofErr w:type="spellStart"/>
            <w:r>
              <w:t>I</w:t>
            </w:r>
            <w:proofErr w:type="spellEnd"/>
            <w:r>
              <w:t xml:space="preserve"> или </w:t>
            </w:r>
            <w:proofErr w:type="spellStart"/>
            <w:r>
              <w:t>II</w:t>
            </w:r>
            <w:proofErr w:type="spellEnd"/>
            <w:r>
              <w:t xml:space="preserve"> сорта, влажность не более 14,0%, крупность не менее 97,5%. Срок годности не менее 70%. Безопасность </w:t>
            </w:r>
            <w:proofErr w:type="spellStart"/>
            <w:r>
              <w:rPr>
                <w:rFonts w:ascii="Sylfaen" w:hAnsi="Sylfaen" w:cs="Sylfaen"/>
              </w:rPr>
              <w:t>և</w:t>
            </w:r>
            <w:proofErr w:type="spellEnd"/>
            <w:r>
              <w:t xml:space="preserve"> маркировка по постановлению Правительства РА </w:t>
            </w:r>
            <w:proofErr w:type="spellStart"/>
            <w:r>
              <w:t>2007г</w:t>
            </w:r>
            <w:proofErr w:type="spellEnd"/>
            <w:r>
              <w:t>. Статья 8 Закона РА «О безопасности пищевых продуктов» «Технический регламент о требованиях к зерну, его производству, хранению, переработке и использованию», утвержденный постановлением № 22-Н от 11 января 2010 года. Доставка раз в месяц.</w:t>
            </w:r>
          </w:p>
        </w:tc>
        <w:tc>
          <w:tcPr>
            <w:tcW w:w="1173" w:type="dxa"/>
          </w:tcPr>
          <w:p w:rsidR="001C4CBD" w:rsidRDefault="001C4CBD">
            <w:r w:rsidRPr="00C373DE">
              <w:t>кг</w:t>
            </w:r>
          </w:p>
        </w:tc>
        <w:tc>
          <w:tcPr>
            <w:tcW w:w="1568" w:type="dxa"/>
          </w:tcPr>
          <w:p w:rsidR="001C4CBD" w:rsidRPr="00CD071A" w:rsidRDefault="001C4CBD" w:rsidP="000E04F1">
            <w:pPr>
              <w:widowControl w:val="0"/>
              <w:jc w:val="center"/>
              <w:rPr>
                <w:rFonts w:ascii="GHEA Grapalat" w:hAnsi="GHEA Grapalat"/>
                <w:sz w:val="16"/>
                <w:szCs w:val="16"/>
                <w:lang w:val="en-US"/>
              </w:rPr>
            </w:pPr>
            <w:r>
              <w:rPr>
                <w:rFonts w:ascii="GHEA Grapalat" w:hAnsi="GHEA Grapalat"/>
                <w:sz w:val="16"/>
                <w:szCs w:val="16"/>
                <w:lang w:val="en-US"/>
              </w:rPr>
              <w:t>1200</w:t>
            </w:r>
          </w:p>
        </w:tc>
        <w:tc>
          <w:tcPr>
            <w:tcW w:w="1796" w:type="dxa"/>
            <w:gridSpan w:val="7"/>
          </w:tcPr>
          <w:p w:rsidR="001C4CBD" w:rsidRPr="00CD071A" w:rsidRDefault="00C90876" w:rsidP="00C90876">
            <w:pPr>
              <w:widowControl w:val="0"/>
              <w:rPr>
                <w:rFonts w:ascii="GHEA Grapalat" w:hAnsi="GHEA Grapalat"/>
                <w:sz w:val="16"/>
                <w:szCs w:val="16"/>
                <w:lang w:val="en-US"/>
              </w:rPr>
            </w:pPr>
            <w:r>
              <w:rPr>
                <w:rFonts w:ascii="GHEA Grapalat" w:hAnsi="GHEA Grapalat"/>
                <w:sz w:val="16"/>
                <w:szCs w:val="16"/>
                <w:lang w:val="en-US"/>
              </w:rPr>
              <w:t>9600</w:t>
            </w:r>
            <w:r w:rsidR="001C4CBD">
              <w:rPr>
                <w:rFonts w:ascii="GHEA Grapalat" w:hAnsi="GHEA Grapalat"/>
                <w:sz w:val="16"/>
                <w:szCs w:val="16"/>
                <w:lang w:val="en-US"/>
              </w:rPr>
              <w:t xml:space="preserve">             </w:t>
            </w:r>
            <w:r>
              <w:rPr>
                <w:rFonts w:ascii="GHEA Grapalat" w:hAnsi="GHEA Grapalat"/>
                <w:sz w:val="16"/>
                <w:szCs w:val="16"/>
                <w:lang w:val="en-US"/>
              </w:rPr>
              <w:t>80</w:t>
            </w:r>
          </w:p>
        </w:tc>
        <w:tc>
          <w:tcPr>
            <w:tcW w:w="1276" w:type="dxa"/>
          </w:tcPr>
          <w:p w:rsidR="00001EB1" w:rsidRPr="00001EB1" w:rsidRDefault="00001EB1" w:rsidP="00001EB1">
            <w:pPr>
              <w:jc w:val="center"/>
              <w:rPr>
                <w:sz w:val="20"/>
                <w:szCs w:val="20"/>
              </w:rPr>
            </w:pPr>
            <w:r w:rsidRPr="00001EB1">
              <w:rPr>
                <w:sz w:val="20"/>
                <w:szCs w:val="20"/>
              </w:rPr>
              <w:t xml:space="preserve">г. </w:t>
            </w:r>
            <w:proofErr w:type="spellStart"/>
            <w:r w:rsidRPr="00001EB1">
              <w:rPr>
                <w:sz w:val="20"/>
                <w:szCs w:val="20"/>
              </w:rPr>
              <w:t>Гораван</w:t>
            </w:r>
            <w:proofErr w:type="spellEnd"/>
            <w:r w:rsidRPr="00001EB1">
              <w:rPr>
                <w:sz w:val="20"/>
                <w:szCs w:val="20"/>
              </w:rPr>
              <w:t xml:space="preserve"> </w:t>
            </w:r>
            <w:proofErr w:type="spellStart"/>
            <w:r w:rsidRPr="00001EB1">
              <w:rPr>
                <w:sz w:val="20"/>
                <w:szCs w:val="20"/>
              </w:rPr>
              <w:t>Геворг</w:t>
            </w:r>
            <w:proofErr w:type="spellEnd"/>
            <w:r w:rsidRPr="00001EB1">
              <w:rPr>
                <w:sz w:val="20"/>
                <w:szCs w:val="20"/>
              </w:rPr>
              <w:t xml:space="preserve"> </w:t>
            </w:r>
            <w:proofErr w:type="spellStart"/>
            <w:r w:rsidRPr="00001EB1">
              <w:rPr>
                <w:sz w:val="20"/>
                <w:szCs w:val="20"/>
              </w:rPr>
              <w:t>Марзпетуни</w:t>
            </w:r>
            <w:proofErr w:type="spellEnd"/>
            <w:r w:rsidRPr="00001EB1">
              <w:rPr>
                <w:sz w:val="20"/>
                <w:szCs w:val="20"/>
              </w:rPr>
              <w:t xml:space="preserve"> 7</w:t>
            </w:r>
          </w:p>
          <w:p w:rsidR="001C4CBD" w:rsidRDefault="001C4CBD" w:rsidP="000E04F1"/>
        </w:tc>
        <w:tc>
          <w:tcPr>
            <w:tcW w:w="802" w:type="dxa"/>
          </w:tcPr>
          <w:p w:rsidR="001C4CBD" w:rsidRPr="000C1462" w:rsidRDefault="00C90876" w:rsidP="000E04F1">
            <w:pPr>
              <w:widowControl w:val="0"/>
              <w:jc w:val="center"/>
              <w:rPr>
                <w:rFonts w:ascii="GHEA Grapalat" w:hAnsi="GHEA Grapalat"/>
                <w:sz w:val="16"/>
                <w:szCs w:val="16"/>
                <w:lang w:val="en-US"/>
              </w:rPr>
            </w:pPr>
            <w:r>
              <w:rPr>
                <w:rFonts w:ascii="GHEA Grapalat" w:hAnsi="GHEA Grapalat"/>
                <w:sz w:val="16"/>
                <w:szCs w:val="16"/>
                <w:lang w:val="en-US"/>
              </w:rPr>
              <w:t>80</w:t>
            </w:r>
          </w:p>
        </w:tc>
        <w:tc>
          <w:tcPr>
            <w:tcW w:w="953" w:type="dxa"/>
          </w:tcPr>
          <w:p w:rsidR="001C4CBD" w:rsidRPr="00DF14CF" w:rsidRDefault="001C4CBD" w:rsidP="000E04F1">
            <w:pPr>
              <w:widowControl w:val="0"/>
              <w:jc w:val="center"/>
              <w:rPr>
                <w:rFonts w:ascii="GHEA Grapalat" w:hAnsi="GHEA Grapalat"/>
                <w:sz w:val="16"/>
                <w:szCs w:val="16"/>
              </w:rPr>
            </w:pPr>
            <w:r w:rsidRPr="00DF14CF">
              <w:rPr>
                <w:sz w:val="16"/>
                <w:szCs w:val="16"/>
              </w:rPr>
              <w:t>20 календарных дней после вступления договора в силу - 15.12.2022 г. По предварительному заказу покупателя</w:t>
            </w:r>
          </w:p>
        </w:tc>
      </w:tr>
      <w:tr w:rsidR="001C4CBD" w:rsidRPr="00B138F3" w:rsidTr="0095408C">
        <w:trPr>
          <w:trHeight w:val="508"/>
          <w:jc w:val="center"/>
        </w:trPr>
        <w:tc>
          <w:tcPr>
            <w:tcW w:w="652" w:type="dxa"/>
          </w:tcPr>
          <w:p w:rsidR="001C4CBD" w:rsidRPr="000E04F1" w:rsidRDefault="001C4CBD" w:rsidP="000E04F1">
            <w:pPr>
              <w:rPr>
                <w:rFonts w:ascii="Sylfaen" w:hAnsi="Sylfaen"/>
                <w:sz w:val="16"/>
                <w:szCs w:val="16"/>
                <w:lang w:val="en-US"/>
              </w:rPr>
            </w:pPr>
            <w:r>
              <w:rPr>
                <w:rFonts w:ascii="Sylfaen" w:hAnsi="Sylfaen"/>
                <w:sz w:val="16"/>
                <w:szCs w:val="16"/>
                <w:lang w:val="en-US"/>
              </w:rPr>
              <w:t>1</w:t>
            </w:r>
            <w:r w:rsidR="009D7FCD">
              <w:rPr>
                <w:rFonts w:ascii="Sylfaen" w:hAnsi="Sylfaen"/>
                <w:sz w:val="16"/>
                <w:szCs w:val="16"/>
                <w:lang w:val="en-US"/>
              </w:rPr>
              <w:t>1</w:t>
            </w:r>
          </w:p>
        </w:tc>
        <w:tc>
          <w:tcPr>
            <w:tcW w:w="1701" w:type="dxa"/>
          </w:tcPr>
          <w:p w:rsidR="001C4CBD" w:rsidRPr="005E7A9D" w:rsidRDefault="001C4CBD" w:rsidP="00C90876">
            <w:pPr>
              <w:rPr>
                <w:rFonts w:ascii="Sylfaen" w:hAnsi="Sylfaen"/>
                <w:b/>
                <w:sz w:val="16"/>
                <w:szCs w:val="16"/>
              </w:rPr>
            </w:pPr>
            <w:r w:rsidRPr="005E7A9D">
              <w:rPr>
                <w:rFonts w:ascii="Sylfaen" w:hAnsi="Sylfaen"/>
                <w:b/>
                <w:sz w:val="16"/>
                <w:szCs w:val="16"/>
              </w:rPr>
              <w:t>15617000</w:t>
            </w:r>
          </w:p>
        </w:tc>
        <w:tc>
          <w:tcPr>
            <w:tcW w:w="1418" w:type="dxa"/>
          </w:tcPr>
          <w:p w:rsidR="001C4CBD" w:rsidRPr="00C561E8" w:rsidRDefault="001C4CBD" w:rsidP="00C90876">
            <w:pPr>
              <w:jc w:val="center"/>
            </w:pPr>
            <w:r w:rsidRPr="00C561E8">
              <w:t>Пшеничное зерно</w:t>
            </w:r>
          </w:p>
        </w:tc>
        <w:tc>
          <w:tcPr>
            <w:tcW w:w="1559" w:type="dxa"/>
          </w:tcPr>
          <w:p w:rsidR="001C4CBD" w:rsidRDefault="001C4CBD" w:rsidP="000E04F1">
            <w:r w:rsidRPr="00973CFE">
              <w:t>РА или эквивалент</w:t>
            </w:r>
          </w:p>
        </w:tc>
        <w:tc>
          <w:tcPr>
            <w:tcW w:w="3544" w:type="dxa"/>
          </w:tcPr>
          <w:p w:rsidR="001C4CBD" w:rsidRPr="00B138F3" w:rsidRDefault="001C4CBD" w:rsidP="00C90876">
            <w:pPr>
              <w:widowControl w:val="0"/>
              <w:jc w:val="center"/>
              <w:rPr>
                <w:rFonts w:ascii="GHEA Grapalat" w:hAnsi="GHEA Grapalat"/>
                <w:sz w:val="16"/>
                <w:szCs w:val="16"/>
              </w:rPr>
            </w:pPr>
            <w:r>
              <w:t xml:space="preserve">Лузга пшеничная, полученная путем измельчения или дальнейшего дробления, зерна </w:t>
            </w:r>
            <w:r>
              <w:lastRenderedPageBreak/>
              <w:t xml:space="preserve">пшеницы с обточенными краями или молотые </w:t>
            </w:r>
            <w:proofErr w:type="spellStart"/>
            <w:r>
              <w:t>круглозерные</w:t>
            </w:r>
            <w:proofErr w:type="spellEnd"/>
            <w:r>
              <w:t xml:space="preserve"> яйца, влажностью не более 14 %, смеси отходов не более 0,3 %, изготовленные из высокосортной пшеницы первого сорта. Правительство РА </w:t>
            </w:r>
            <w:proofErr w:type="spellStart"/>
            <w:r>
              <w:t>2007г</w:t>
            </w:r>
            <w:proofErr w:type="spellEnd"/>
            <w:r>
              <w:t xml:space="preserve">. Технический регламент требований к зерну, </w:t>
            </w:r>
            <w:r w:rsidR="003C021B" w:rsidRPr="003C021B">
              <w:rPr>
                <w:noProof/>
                <w:lang w:bidi="ar-SA"/>
              </w:rPr>
              <w:pict>
                <v:shape id="_x0000_s1144" type="#_x0000_t32" style="position:absolute;left:0;text-align:left;margin-left:359.4pt;margin-top:.7pt;width:0;height:446.9pt;z-index:251778048;mso-position-horizontal-relative:text;mso-position-vertical-relative:text" o:connectortype="straight"/>
              </w:pict>
            </w:r>
            <w:r>
              <w:t>его производству, хранению, переработке и использованию, утвержденный постановлением № 22-Н от 11 января 2012 г. и Статья 8 Закона РА «О безопасности пищевых продуктов» Поставка один раз в месяц.</w:t>
            </w:r>
          </w:p>
        </w:tc>
        <w:tc>
          <w:tcPr>
            <w:tcW w:w="1173" w:type="dxa"/>
          </w:tcPr>
          <w:p w:rsidR="001C4CBD" w:rsidRDefault="001C4CBD">
            <w:r w:rsidRPr="00C373DE">
              <w:lastRenderedPageBreak/>
              <w:t>кг</w:t>
            </w:r>
          </w:p>
        </w:tc>
        <w:tc>
          <w:tcPr>
            <w:tcW w:w="1568" w:type="dxa"/>
          </w:tcPr>
          <w:p w:rsidR="001C4CBD" w:rsidRPr="00CD071A" w:rsidRDefault="001C4CBD" w:rsidP="000E04F1">
            <w:pPr>
              <w:widowControl w:val="0"/>
              <w:jc w:val="center"/>
              <w:rPr>
                <w:rFonts w:ascii="GHEA Grapalat" w:hAnsi="GHEA Grapalat"/>
                <w:sz w:val="16"/>
                <w:szCs w:val="16"/>
                <w:lang w:val="en-US"/>
              </w:rPr>
            </w:pPr>
            <w:r>
              <w:rPr>
                <w:rFonts w:ascii="GHEA Grapalat" w:hAnsi="GHEA Grapalat"/>
                <w:sz w:val="16"/>
                <w:szCs w:val="16"/>
                <w:lang w:val="en-US"/>
              </w:rPr>
              <w:t>450</w:t>
            </w:r>
          </w:p>
        </w:tc>
        <w:tc>
          <w:tcPr>
            <w:tcW w:w="1796" w:type="dxa"/>
            <w:gridSpan w:val="7"/>
          </w:tcPr>
          <w:p w:rsidR="001C4CBD" w:rsidRPr="00CD071A" w:rsidRDefault="00C90876" w:rsidP="00C90876">
            <w:pPr>
              <w:widowControl w:val="0"/>
              <w:rPr>
                <w:rFonts w:ascii="GHEA Grapalat" w:hAnsi="GHEA Grapalat"/>
                <w:sz w:val="16"/>
                <w:szCs w:val="16"/>
                <w:lang w:val="en-US"/>
              </w:rPr>
            </w:pPr>
            <w:r>
              <w:rPr>
                <w:rFonts w:ascii="GHEA Grapalat" w:hAnsi="GHEA Grapalat"/>
                <w:sz w:val="16"/>
                <w:szCs w:val="16"/>
                <w:lang w:val="en-US"/>
              </w:rPr>
              <w:t>22500</w:t>
            </w:r>
            <w:r w:rsidR="001C4CBD">
              <w:rPr>
                <w:rFonts w:ascii="GHEA Grapalat" w:hAnsi="GHEA Grapalat"/>
                <w:sz w:val="16"/>
                <w:szCs w:val="16"/>
                <w:lang w:val="en-US"/>
              </w:rPr>
              <w:t xml:space="preserve">            </w:t>
            </w:r>
            <w:r>
              <w:rPr>
                <w:rFonts w:ascii="GHEA Grapalat" w:hAnsi="GHEA Grapalat"/>
                <w:sz w:val="16"/>
                <w:szCs w:val="16"/>
                <w:lang w:val="en-US"/>
              </w:rPr>
              <w:t>50</w:t>
            </w:r>
          </w:p>
        </w:tc>
        <w:tc>
          <w:tcPr>
            <w:tcW w:w="1276" w:type="dxa"/>
          </w:tcPr>
          <w:p w:rsidR="00001EB1" w:rsidRPr="00001EB1" w:rsidRDefault="00001EB1" w:rsidP="00001EB1">
            <w:pPr>
              <w:jc w:val="center"/>
              <w:rPr>
                <w:sz w:val="20"/>
                <w:szCs w:val="20"/>
              </w:rPr>
            </w:pPr>
            <w:r w:rsidRPr="00001EB1">
              <w:rPr>
                <w:sz w:val="20"/>
                <w:szCs w:val="20"/>
              </w:rPr>
              <w:t xml:space="preserve">г. </w:t>
            </w:r>
            <w:proofErr w:type="spellStart"/>
            <w:r w:rsidRPr="00001EB1">
              <w:rPr>
                <w:sz w:val="20"/>
                <w:szCs w:val="20"/>
              </w:rPr>
              <w:t>Гораван</w:t>
            </w:r>
            <w:proofErr w:type="spellEnd"/>
            <w:r w:rsidRPr="00001EB1">
              <w:rPr>
                <w:sz w:val="20"/>
                <w:szCs w:val="20"/>
              </w:rPr>
              <w:t xml:space="preserve"> </w:t>
            </w:r>
            <w:proofErr w:type="spellStart"/>
            <w:r w:rsidRPr="00001EB1">
              <w:rPr>
                <w:sz w:val="20"/>
                <w:szCs w:val="20"/>
              </w:rPr>
              <w:t>Геворг</w:t>
            </w:r>
            <w:proofErr w:type="spellEnd"/>
            <w:r w:rsidRPr="00001EB1">
              <w:rPr>
                <w:sz w:val="20"/>
                <w:szCs w:val="20"/>
              </w:rPr>
              <w:t xml:space="preserve"> </w:t>
            </w:r>
            <w:proofErr w:type="spellStart"/>
            <w:r w:rsidRPr="00001EB1">
              <w:rPr>
                <w:sz w:val="20"/>
                <w:szCs w:val="20"/>
              </w:rPr>
              <w:t>Марзпетуни</w:t>
            </w:r>
            <w:proofErr w:type="spellEnd"/>
            <w:r w:rsidRPr="00001EB1">
              <w:rPr>
                <w:sz w:val="20"/>
                <w:szCs w:val="20"/>
              </w:rPr>
              <w:t xml:space="preserve"> 7</w:t>
            </w:r>
          </w:p>
          <w:p w:rsidR="001C4CBD" w:rsidRDefault="001C4CBD" w:rsidP="000E04F1"/>
        </w:tc>
        <w:tc>
          <w:tcPr>
            <w:tcW w:w="802" w:type="dxa"/>
          </w:tcPr>
          <w:p w:rsidR="001C4CBD" w:rsidRPr="000C1462" w:rsidRDefault="00C90876" w:rsidP="000E04F1">
            <w:pPr>
              <w:widowControl w:val="0"/>
              <w:jc w:val="center"/>
              <w:rPr>
                <w:rFonts w:ascii="GHEA Grapalat" w:hAnsi="GHEA Grapalat"/>
                <w:sz w:val="16"/>
                <w:szCs w:val="16"/>
                <w:lang w:val="en-US"/>
              </w:rPr>
            </w:pPr>
            <w:r>
              <w:rPr>
                <w:rFonts w:ascii="GHEA Grapalat" w:hAnsi="GHEA Grapalat"/>
                <w:sz w:val="16"/>
                <w:szCs w:val="16"/>
                <w:lang w:val="en-US"/>
              </w:rPr>
              <w:lastRenderedPageBreak/>
              <w:t>50</w:t>
            </w:r>
          </w:p>
        </w:tc>
        <w:tc>
          <w:tcPr>
            <w:tcW w:w="953" w:type="dxa"/>
          </w:tcPr>
          <w:p w:rsidR="001C4CBD" w:rsidRPr="00DF14CF" w:rsidRDefault="001C4CBD" w:rsidP="000E04F1">
            <w:pPr>
              <w:widowControl w:val="0"/>
              <w:jc w:val="center"/>
              <w:rPr>
                <w:rFonts w:ascii="GHEA Grapalat" w:hAnsi="GHEA Grapalat"/>
                <w:sz w:val="16"/>
                <w:szCs w:val="16"/>
              </w:rPr>
            </w:pPr>
            <w:r w:rsidRPr="00DF14CF">
              <w:rPr>
                <w:sz w:val="16"/>
                <w:szCs w:val="16"/>
              </w:rPr>
              <w:t>20 календарных дней после вступлени</w:t>
            </w:r>
            <w:r w:rsidRPr="00DF14CF">
              <w:rPr>
                <w:sz w:val="16"/>
                <w:szCs w:val="16"/>
              </w:rPr>
              <w:lastRenderedPageBreak/>
              <w:t>я договора в силу - 15.12.2022 г. По предварительному заказу покупателя</w:t>
            </w:r>
          </w:p>
        </w:tc>
      </w:tr>
      <w:tr w:rsidR="001C4CBD" w:rsidRPr="00B138F3" w:rsidTr="0095408C">
        <w:trPr>
          <w:trHeight w:val="508"/>
          <w:jc w:val="center"/>
        </w:trPr>
        <w:tc>
          <w:tcPr>
            <w:tcW w:w="652" w:type="dxa"/>
          </w:tcPr>
          <w:p w:rsidR="001C4CBD" w:rsidRPr="000E04F1" w:rsidRDefault="001C4CBD" w:rsidP="000E04F1">
            <w:pPr>
              <w:rPr>
                <w:rFonts w:ascii="Sylfaen" w:hAnsi="Sylfaen"/>
                <w:sz w:val="16"/>
                <w:szCs w:val="16"/>
                <w:lang w:val="en-US"/>
              </w:rPr>
            </w:pPr>
            <w:r>
              <w:rPr>
                <w:rFonts w:ascii="Sylfaen" w:hAnsi="Sylfaen"/>
                <w:sz w:val="16"/>
                <w:szCs w:val="16"/>
                <w:lang w:val="en-US"/>
              </w:rPr>
              <w:lastRenderedPageBreak/>
              <w:t>1</w:t>
            </w:r>
            <w:r w:rsidR="009D7FCD">
              <w:rPr>
                <w:rFonts w:ascii="Sylfaen" w:hAnsi="Sylfaen"/>
                <w:sz w:val="16"/>
                <w:szCs w:val="16"/>
                <w:lang w:val="en-US"/>
              </w:rPr>
              <w:t>2</w:t>
            </w:r>
          </w:p>
        </w:tc>
        <w:tc>
          <w:tcPr>
            <w:tcW w:w="1701" w:type="dxa"/>
          </w:tcPr>
          <w:p w:rsidR="001C4CBD" w:rsidRPr="005E7A9D" w:rsidRDefault="001C4CBD" w:rsidP="000E04F1">
            <w:pPr>
              <w:rPr>
                <w:rFonts w:ascii="Sylfaen" w:hAnsi="Sylfaen"/>
                <w:b/>
                <w:sz w:val="16"/>
                <w:szCs w:val="16"/>
              </w:rPr>
            </w:pPr>
            <w:r>
              <w:rPr>
                <w:rFonts w:ascii="Sylfaen" w:hAnsi="Sylfaen"/>
                <w:b/>
                <w:sz w:val="16"/>
                <w:szCs w:val="16"/>
              </w:rPr>
              <w:t>15614200</w:t>
            </w:r>
          </w:p>
        </w:tc>
        <w:tc>
          <w:tcPr>
            <w:tcW w:w="1418" w:type="dxa"/>
          </w:tcPr>
          <w:p w:rsidR="001C4CBD" w:rsidRPr="009D7FCD" w:rsidRDefault="001C4CBD" w:rsidP="009D7FCD">
            <w:pPr>
              <w:jc w:val="center"/>
              <w:rPr>
                <w:lang w:val="en-US"/>
              </w:rPr>
            </w:pPr>
            <w:r w:rsidRPr="00C561E8">
              <w:t>Рис</w:t>
            </w:r>
          </w:p>
        </w:tc>
        <w:tc>
          <w:tcPr>
            <w:tcW w:w="1559" w:type="dxa"/>
          </w:tcPr>
          <w:p w:rsidR="001C4CBD" w:rsidRDefault="001C4CBD" w:rsidP="000E04F1">
            <w:r w:rsidRPr="00973CFE">
              <w:t>РА или эквивалент</w:t>
            </w:r>
          </w:p>
        </w:tc>
        <w:tc>
          <w:tcPr>
            <w:tcW w:w="3544" w:type="dxa"/>
          </w:tcPr>
          <w:p w:rsidR="001C4CBD" w:rsidRPr="00B138F3" w:rsidRDefault="001C4CBD" w:rsidP="00C90876">
            <w:pPr>
              <w:widowControl w:val="0"/>
              <w:jc w:val="center"/>
              <w:rPr>
                <w:rFonts w:ascii="GHEA Grapalat" w:hAnsi="GHEA Grapalat"/>
                <w:sz w:val="16"/>
                <w:szCs w:val="16"/>
              </w:rPr>
            </w:pPr>
            <w:proofErr w:type="gramStart"/>
            <w:r>
              <w:t xml:space="preserve">Белые, крупные, высокие, длинного типа, сплошные, разделены на 1-4 типа по ширине, влажность от типа до 13% до 15%. Безопасность и маркировка согласно </w:t>
            </w:r>
            <w:proofErr w:type="spellStart"/>
            <w:r>
              <w:t>RA</w:t>
            </w:r>
            <w:proofErr w:type="spellEnd"/>
            <w:r>
              <w:t xml:space="preserve"> </w:t>
            </w:r>
            <w:proofErr w:type="spellStart"/>
            <w:r>
              <w:t>car</w:t>
            </w:r>
            <w:proofErr w:type="spellEnd"/>
            <w:r>
              <w:t xml:space="preserve">. 2007 г. Дополнение статьи 8 Закона РА «О безопасности пищевых продуктов» требований технического регламента о требованиях к зерну, его производству, хранению, переработке и использованию, утвержденного постановлением № 22-Н от 11 </w:t>
            </w:r>
            <w:r>
              <w:lastRenderedPageBreak/>
              <w:t>января 2012 года.</w:t>
            </w:r>
            <w:proofErr w:type="gramEnd"/>
          </w:p>
        </w:tc>
        <w:tc>
          <w:tcPr>
            <w:tcW w:w="1173" w:type="dxa"/>
          </w:tcPr>
          <w:p w:rsidR="001C4CBD" w:rsidRDefault="001C4CBD">
            <w:r w:rsidRPr="00C373DE">
              <w:lastRenderedPageBreak/>
              <w:t>кг</w:t>
            </w:r>
          </w:p>
        </w:tc>
        <w:tc>
          <w:tcPr>
            <w:tcW w:w="1568" w:type="dxa"/>
          </w:tcPr>
          <w:p w:rsidR="001C4CBD" w:rsidRPr="00CD071A" w:rsidRDefault="001C4CBD" w:rsidP="000E04F1">
            <w:pPr>
              <w:widowControl w:val="0"/>
              <w:jc w:val="center"/>
              <w:rPr>
                <w:rFonts w:ascii="GHEA Grapalat" w:hAnsi="GHEA Grapalat"/>
                <w:sz w:val="16"/>
                <w:szCs w:val="16"/>
                <w:lang w:val="en-US"/>
              </w:rPr>
            </w:pPr>
            <w:r>
              <w:rPr>
                <w:rFonts w:ascii="GHEA Grapalat" w:hAnsi="GHEA Grapalat"/>
                <w:sz w:val="16"/>
                <w:szCs w:val="16"/>
                <w:lang w:val="en-US"/>
              </w:rPr>
              <w:t>600</w:t>
            </w:r>
          </w:p>
        </w:tc>
        <w:tc>
          <w:tcPr>
            <w:tcW w:w="1796" w:type="dxa"/>
            <w:gridSpan w:val="7"/>
          </w:tcPr>
          <w:p w:rsidR="001C4CBD" w:rsidRPr="00CD071A" w:rsidRDefault="00C90876" w:rsidP="00C90876">
            <w:pPr>
              <w:widowControl w:val="0"/>
              <w:rPr>
                <w:rFonts w:ascii="GHEA Grapalat" w:hAnsi="GHEA Grapalat"/>
                <w:sz w:val="16"/>
                <w:szCs w:val="16"/>
                <w:lang w:val="en-US"/>
              </w:rPr>
            </w:pPr>
            <w:r>
              <w:rPr>
                <w:rFonts w:ascii="GHEA Grapalat" w:hAnsi="GHEA Grapalat"/>
                <w:sz w:val="16"/>
                <w:szCs w:val="16"/>
                <w:lang w:val="en-US"/>
              </w:rPr>
              <w:t>60000</w:t>
            </w:r>
            <w:r w:rsidR="001C4CBD">
              <w:rPr>
                <w:rFonts w:ascii="GHEA Grapalat" w:hAnsi="GHEA Grapalat"/>
                <w:sz w:val="16"/>
                <w:szCs w:val="16"/>
                <w:lang w:val="en-US"/>
              </w:rPr>
              <w:t xml:space="preserve">           1</w:t>
            </w:r>
            <w:r>
              <w:rPr>
                <w:rFonts w:ascii="GHEA Grapalat" w:hAnsi="GHEA Grapalat"/>
                <w:sz w:val="16"/>
                <w:szCs w:val="16"/>
                <w:lang w:val="en-US"/>
              </w:rPr>
              <w:t>00</w:t>
            </w:r>
          </w:p>
        </w:tc>
        <w:tc>
          <w:tcPr>
            <w:tcW w:w="1276" w:type="dxa"/>
          </w:tcPr>
          <w:p w:rsidR="00001EB1" w:rsidRPr="00001EB1" w:rsidRDefault="00001EB1" w:rsidP="00001EB1">
            <w:pPr>
              <w:jc w:val="center"/>
              <w:rPr>
                <w:sz w:val="20"/>
                <w:szCs w:val="20"/>
              </w:rPr>
            </w:pPr>
            <w:r w:rsidRPr="00001EB1">
              <w:rPr>
                <w:sz w:val="20"/>
                <w:szCs w:val="20"/>
              </w:rPr>
              <w:t xml:space="preserve">г. </w:t>
            </w:r>
            <w:proofErr w:type="spellStart"/>
            <w:r w:rsidRPr="00001EB1">
              <w:rPr>
                <w:sz w:val="20"/>
                <w:szCs w:val="20"/>
              </w:rPr>
              <w:t>Гораван</w:t>
            </w:r>
            <w:proofErr w:type="spellEnd"/>
            <w:r w:rsidRPr="00001EB1">
              <w:rPr>
                <w:sz w:val="20"/>
                <w:szCs w:val="20"/>
              </w:rPr>
              <w:t xml:space="preserve"> </w:t>
            </w:r>
            <w:proofErr w:type="spellStart"/>
            <w:r w:rsidRPr="00001EB1">
              <w:rPr>
                <w:sz w:val="20"/>
                <w:szCs w:val="20"/>
              </w:rPr>
              <w:t>Геворг</w:t>
            </w:r>
            <w:proofErr w:type="spellEnd"/>
            <w:r w:rsidRPr="00001EB1">
              <w:rPr>
                <w:sz w:val="20"/>
                <w:szCs w:val="20"/>
              </w:rPr>
              <w:t xml:space="preserve"> </w:t>
            </w:r>
            <w:proofErr w:type="spellStart"/>
            <w:r w:rsidRPr="00001EB1">
              <w:rPr>
                <w:sz w:val="20"/>
                <w:szCs w:val="20"/>
              </w:rPr>
              <w:t>Марзпетуни</w:t>
            </w:r>
            <w:proofErr w:type="spellEnd"/>
            <w:r w:rsidRPr="00001EB1">
              <w:rPr>
                <w:sz w:val="20"/>
                <w:szCs w:val="20"/>
              </w:rPr>
              <w:t xml:space="preserve"> 7</w:t>
            </w:r>
          </w:p>
          <w:p w:rsidR="001C4CBD" w:rsidRDefault="001C4CBD" w:rsidP="000E04F1"/>
        </w:tc>
        <w:tc>
          <w:tcPr>
            <w:tcW w:w="802" w:type="dxa"/>
          </w:tcPr>
          <w:p w:rsidR="001C4CBD" w:rsidRPr="000C1462" w:rsidRDefault="001C4CBD" w:rsidP="00C90876">
            <w:pPr>
              <w:widowControl w:val="0"/>
              <w:jc w:val="center"/>
              <w:rPr>
                <w:rFonts w:ascii="GHEA Grapalat" w:hAnsi="GHEA Grapalat"/>
                <w:sz w:val="16"/>
                <w:szCs w:val="16"/>
                <w:lang w:val="en-US"/>
              </w:rPr>
            </w:pPr>
            <w:r>
              <w:rPr>
                <w:rFonts w:ascii="GHEA Grapalat" w:hAnsi="GHEA Grapalat"/>
                <w:sz w:val="16"/>
                <w:szCs w:val="16"/>
                <w:lang w:val="en-US"/>
              </w:rPr>
              <w:t>1</w:t>
            </w:r>
            <w:r w:rsidR="00C90876">
              <w:rPr>
                <w:rFonts w:ascii="GHEA Grapalat" w:hAnsi="GHEA Grapalat"/>
                <w:sz w:val="16"/>
                <w:szCs w:val="16"/>
                <w:lang w:val="en-US"/>
              </w:rPr>
              <w:t>00</w:t>
            </w:r>
          </w:p>
        </w:tc>
        <w:tc>
          <w:tcPr>
            <w:tcW w:w="953" w:type="dxa"/>
          </w:tcPr>
          <w:p w:rsidR="001C4CBD" w:rsidRPr="00DF14CF" w:rsidRDefault="001C4CBD" w:rsidP="000E04F1">
            <w:pPr>
              <w:widowControl w:val="0"/>
              <w:jc w:val="center"/>
              <w:rPr>
                <w:rFonts w:ascii="GHEA Grapalat" w:hAnsi="GHEA Grapalat"/>
                <w:sz w:val="16"/>
                <w:szCs w:val="16"/>
              </w:rPr>
            </w:pPr>
            <w:r w:rsidRPr="00DF14CF">
              <w:rPr>
                <w:sz w:val="16"/>
                <w:szCs w:val="16"/>
              </w:rPr>
              <w:t>20 календарных дней после вступления договора в силу - 15.12.2022 г. По предварительному заказу покупателя</w:t>
            </w:r>
          </w:p>
        </w:tc>
      </w:tr>
      <w:tr w:rsidR="001C4CBD" w:rsidRPr="00B138F3" w:rsidTr="0095408C">
        <w:trPr>
          <w:trHeight w:val="508"/>
          <w:jc w:val="center"/>
        </w:trPr>
        <w:tc>
          <w:tcPr>
            <w:tcW w:w="652" w:type="dxa"/>
          </w:tcPr>
          <w:p w:rsidR="001C4CBD" w:rsidRPr="000E04F1" w:rsidRDefault="001C4CBD" w:rsidP="000E04F1">
            <w:pPr>
              <w:rPr>
                <w:rFonts w:ascii="Sylfaen" w:hAnsi="Sylfaen"/>
                <w:sz w:val="16"/>
                <w:szCs w:val="16"/>
                <w:lang w:val="en-US"/>
              </w:rPr>
            </w:pPr>
            <w:r>
              <w:rPr>
                <w:rFonts w:ascii="Sylfaen" w:hAnsi="Sylfaen"/>
                <w:sz w:val="16"/>
                <w:szCs w:val="16"/>
                <w:lang w:val="en-US"/>
              </w:rPr>
              <w:lastRenderedPageBreak/>
              <w:t>1</w:t>
            </w:r>
            <w:r w:rsidR="009D7FCD">
              <w:rPr>
                <w:rFonts w:ascii="Sylfaen" w:hAnsi="Sylfaen"/>
                <w:sz w:val="16"/>
                <w:szCs w:val="16"/>
                <w:lang w:val="en-US"/>
              </w:rPr>
              <w:t>3</w:t>
            </w:r>
          </w:p>
        </w:tc>
        <w:tc>
          <w:tcPr>
            <w:tcW w:w="1701" w:type="dxa"/>
          </w:tcPr>
          <w:p w:rsidR="001C4CBD" w:rsidRDefault="001C4CBD" w:rsidP="00C90876">
            <w:pPr>
              <w:rPr>
                <w:rFonts w:ascii="Sylfaen" w:hAnsi="Sylfaen"/>
                <w:b/>
                <w:sz w:val="16"/>
                <w:szCs w:val="16"/>
              </w:rPr>
            </w:pPr>
            <w:r w:rsidRPr="005E7A9D">
              <w:rPr>
                <w:rFonts w:ascii="Sylfaen" w:hAnsi="Sylfaen"/>
                <w:b/>
                <w:sz w:val="16"/>
                <w:szCs w:val="16"/>
              </w:rPr>
              <w:t>15619000</w:t>
            </w:r>
          </w:p>
          <w:p w:rsidR="001C4CBD" w:rsidRPr="00A7312E" w:rsidRDefault="001C4CBD" w:rsidP="00C90876">
            <w:pPr>
              <w:rPr>
                <w:rFonts w:ascii="Sylfaen" w:hAnsi="Sylfaen"/>
                <w:sz w:val="16"/>
                <w:szCs w:val="16"/>
              </w:rPr>
            </w:pPr>
          </w:p>
        </w:tc>
        <w:tc>
          <w:tcPr>
            <w:tcW w:w="1418" w:type="dxa"/>
          </w:tcPr>
          <w:p w:rsidR="001C4CBD" w:rsidRPr="00C561E8" w:rsidRDefault="001C4CBD" w:rsidP="00C90876">
            <w:pPr>
              <w:jc w:val="center"/>
            </w:pPr>
            <w:r w:rsidRPr="008023AD">
              <w:rPr>
                <w:rFonts w:ascii="GHEA Grapalat" w:hAnsi="GHEA Grapalat"/>
              </w:rPr>
              <w:t>Частота</w:t>
            </w:r>
          </w:p>
        </w:tc>
        <w:tc>
          <w:tcPr>
            <w:tcW w:w="1559" w:type="dxa"/>
          </w:tcPr>
          <w:p w:rsidR="001C4CBD" w:rsidRDefault="001C4CBD" w:rsidP="000E04F1">
            <w:r w:rsidRPr="00973CFE">
              <w:t>РА или эквивалент</w:t>
            </w:r>
          </w:p>
        </w:tc>
        <w:tc>
          <w:tcPr>
            <w:tcW w:w="3544" w:type="dxa"/>
          </w:tcPr>
          <w:p w:rsidR="001C4CBD" w:rsidRDefault="001C4CBD" w:rsidP="00C90876"/>
          <w:p w:rsidR="001C4CBD" w:rsidRDefault="001C4CBD" w:rsidP="00C90876">
            <w:r>
              <w:t xml:space="preserve">Из полученных семян бука влажность зерна не более 15%, фасовка не более 50 кг в мешках. Безопасность </w:t>
            </w:r>
            <w:proofErr w:type="spellStart"/>
            <w:r>
              <w:rPr>
                <w:rFonts w:ascii="Sylfaen" w:hAnsi="Sylfaen" w:cs="Sylfaen"/>
              </w:rPr>
              <w:t>և</w:t>
            </w:r>
            <w:proofErr w:type="spellEnd"/>
            <w:r>
              <w:t xml:space="preserve"> маркировка по постановлению Правительства РА </w:t>
            </w:r>
            <w:proofErr w:type="spellStart"/>
            <w:r>
              <w:t>2007г</w:t>
            </w:r>
            <w:proofErr w:type="spellEnd"/>
            <w:r>
              <w:t>. Статья 8 Закона РА «О безопасности пищевых продуктов» «Технический регламент требований к зерну, его производству, хранению, переработке и использованию», утвержденного постановлением № 22-Н от 11 января 2010 года. Доставка раз в месяц</w:t>
            </w:r>
          </w:p>
          <w:p w:rsidR="001C4CBD" w:rsidRPr="00B138F3" w:rsidRDefault="003C021B" w:rsidP="00C90876">
            <w:pPr>
              <w:widowControl w:val="0"/>
              <w:jc w:val="center"/>
              <w:rPr>
                <w:rFonts w:ascii="GHEA Grapalat" w:hAnsi="GHEA Grapalat"/>
                <w:sz w:val="16"/>
                <w:szCs w:val="16"/>
              </w:rPr>
            </w:pPr>
            <w:r>
              <w:rPr>
                <w:rFonts w:ascii="GHEA Grapalat" w:hAnsi="GHEA Grapalat"/>
                <w:noProof/>
                <w:sz w:val="16"/>
                <w:szCs w:val="16"/>
                <w:lang w:bidi="ar-SA"/>
              </w:rPr>
              <w:pict>
                <v:shape id="_x0000_s1145" type="#_x0000_t32" style="position:absolute;left:0;text-align:left;margin-left:355.65pt;margin-top:-109.9pt;width:.05pt;height:437pt;z-index:251779072" o:connectortype="straight"/>
              </w:pict>
            </w:r>
          </w:p>
        </w:tc>
        <w:tc>
          <w:tcPr>
            <w:tcW w:w="1173" w:type="dxa"/>
          </w:tcPr>
          <w:p w:rsidR="001C4CBD" w:rsidRDefault="001C4CBD">
            <w:r w:rsidRPr="00C373DE">
              <w:t>кг</w:t>
            </w:r>
          </w:p>
        </w:tc>
        <w:tc>
          <w:tcPr>
            <w:tcW w:w="1568" w:type="dxa"/>
          </w:tcPr>
          <w:p w:rsidR="001C4CBD" w:rsidRPr="00CD071A" w:rsidRDefault="001C4CBD" w:rsidP="000E04F1">
            <w:pPr>
              <w:widowControl w:val="0"/>
              <w:jc w:val="center"/>
              <w:rPr>
                <w:rFonts w:ascii="GHEA Grapalat" w:hAnsi="GHEA Grapalat"/>
                <w:sz w:val="16"/>
                <w:szCs w:val="16"/>
                <w:lang w:val="en-US"/>
              </w:rPr>
            </w:pPr>
            <w:r>
              <w:rPr>
                <w:rFonts w:ascii="GHEA Grapalat" w:hAnsi="GHEA Grapalat"/>
                <w:sz w:val="16"/>
                <w:szCs w:val="16"/>
                <w:lang w:val="en-US"/>
              </w:rPr>
              <w:t>450</w:t>
            </w:r>
          </w:p>
        </w:tc>
        <w:tc>
          <w:tcPr>
            <w:tcW w:w="1796" w:type="dxa"/>
            <w:gridSpan w:val="7"/>
          </w:tcPr>
          <w:p w:rsidR="001C4CBD" w:rsidRPr="00CD071A" w:rsidRDefault="00C90876" w:rsidP="00C90876">
            <w:pPr>
              <w:widowControl w:val="0"/>
              <w:rPr>
                <w:rFonts w:ascii="GHEA Grapalat" w:hAnsi="GHEA Grapalat"/>
                <w:sz w:val="16"/>
                <w:szCs w:val="16"/>
                <w:lang w:val="en-US"/>
              </w:rPr>
            </w:pPr>
            <w:r>
              <w:rPr>
                <w:rFonts w:ascii="GHEA Grapalat" w:hAnsi="GHEA Grapalat"/>
                <w:sz w:val="16"/>
                <w:szCs w:val="16"/>
                <w:lang w:val="en-US"/>
              </w:rPr>
              <w:t>15750</w:t>
            </w:r>
            <w:r w:rsidR="001C4CBD">
              <w:rPr>
                <w:rFonts w:ascii="GHEA Grapalat" w:hAnsi="GHEA Grapalat"/>
                <w:sz w:val="16"/>
                <w:szCs w:val="16"/>
                <w:lang w:val="en-US"/>
              </w:rPr>
              <w:t xml:space="preserve">            </w:t>
            </w:r>
            <w:r>
              <w:rPr>
                <w:rFonts w:ascii="GHEA Grapalat" w:hAnsi="GHEA Grapalat"/>
                <w:sz w:val="16"/>
                <w:szCs w:val="16"/>
                <w:lang w:val="en-US"/>
              </w:rPr>
              <w:t>35</w:t>
            </w:r>
          </w:p>
        </w:tc>
        <w:tc>
          <w:tcPr>
            <w:tcW w:w="1276" w:type="dxa"/>
          </w:tcPr>
          <w:p w:rsidR="00001EB1" w:rsidRPr="00001EB1" w:rsidRDefault="00001EB1" w:rsidP="00001EB1">
            <w:pPr>
              <w:jc w:val="center"/>
              <w:rPr>
                <w:sz w:val="20"/>
                <w:szCs w:val="20"/>
              </w:rPr>
            </w:pPr>
            <w:r w:rsidRPr="00001EB1">
              <w:rPr>
                <w:sz w:val="20"/>
                <w:szCs w:val="20"/>
              </w:rPr>
              <w:t xml:space="preserve">г. </w:t>
            </w:r>
            <w:proofErr w:type="spellStart"/>
            <w:r w:rsidRPr="00001EB1">
              <w:rPr>
                <w:sz w:val="20"/>
                <w:szCs w:val="20"/>
              </w:rPr>
              <w:t>Гораван</w:t>
            </w:r>
            <w:proofErr w:type="spellEnd"/>
            <w:r w:rsidRPr="00001EB1">
              <w:rPr>
                <w:sz w:val="20"/>
                <w:szCs w:val="20"/>
              </w:rPr>
              <w:t xml:space="preserve"> </w:t>
            </w:r>
            <w:proofErr w:type="spellStart"/>
            <w:r w:rsidRPr="00001EB1">
              <w:rPr>
                <w:sz w:val="20"/>
                <w:szCs w:val="20"/>
              </w:rPr>
              <w:t>Геворг</w:t>
            </w:r>
            <w:proofErr w:type="spellEnd"/>
            <w:r w:rsidRPr="00001EB1">
              <w:rPr>
                <w:sz w:val="20"/>
                <w:szCs w:val="20"/>
              </w:rPr>
              <w:t xml:space="preserve"> </w:t>
            </w:r>
            <w:proofErr w:type="spellStart"/>
            <w:r w:rsidRPr="00001EB1">
              <w:rPr>
                <w:sz w:val="20"/>
                <w:szCs w:val="20"/>
              </w:rPr>
              <w:t>Марзпетуни</w:t>
            </w:r>
            <w:proofErr w:type="spellEnd"/>
            <w:r w:rsidRPr="00001EB1">
              <w:rPr>
                <w:sz w:val="20"/>
                <w:szCs w:val="20"/>
              </w:rPr>
              <w:t xml:space="preserve"> 7</w:t>
            </w:r>
          </w:p>
          <w:p w:rsidR="001C4CBD" w:rsidRDefault="001C4CBD" w:rsidP="000E04F1"/>
        </w:tc>
        <w:tc>
          <w:tcPr>
            <w:tcW w:w="802" w:type="dxa"/>
          </w:tcPr>
          <w:p w:rsidR="001C4CBD" w:rsidRPr="000C1462" w:rsidRDefault="00C90876" w:rsidP="000E04F1">
            <w:pPr>
              <w:widowControl w:val="0"/>
              <w:jc w:val="center"/>
              <w:rPr>
                <w:rFonts w:ascii="GHEA Grapalat" w:hAnsi="GHEA Grapalat"/>
                <w:sz w:val="16"/>
                <w:szCs w:val="16"/>
                <w:lang w:val="en-US"/>
              </w:rPr>
            </w:pPr>
            <w:r>
              <w:rPr>
                <w:rFonts w:ascii="GHEA Grapalat" w:hAnsi="GHEA Grapalat"/>
                <w:sz w:val="16"/>
                <w:szCs w:val="16"/>
                <w:lang w:val="en-US"/>
              </w:rPr>
              <w:t>35</w:t>
            </w:r>
          </w:p>
        </w:tc>
        <w:tc>
          <w:tcPr>
            <w:tcW w:w="953" w:type="dxa"/>
          </w:tcPr>
          <w:p w:rsidR="001C4CBD" w:rsidRPr="00DF14CF" w:rsidRDefault="001C4CBD" w:rsidP="000E04F1">
            <w:pPr>
              <w:widowControl w:val="0"/>
              <w:jc w:val="center"/>
              <w:rPr>
                <w:rFonts w:ascii="GHEA Grapalat" w:hAnsi="GHEA Grapalat"/>
                <w:sz w:val="16"/>
                <w:szCs w:val="16"/>
              </w:rPr>
            </w:pPr>
            <w:r w:rsidRPr="00DF14CF">
              <w:rPr>
                <w:sz w:val="16"/>
                <w:szCs w:val="16"/>
              </w:rPr>
              <w:t>20 календарных дней после вступления договора в силу - 15.12.2022 г. По предварительному заказу покупателя</w:t>
            </w:r>
          </w:p>
        </w:tc>
      </w:tr>
      <w:tr w:rsidR="001C4CBD" w:rsidRPr="00B138F3" w:rsidTr="0095408C">
        <w:trPr>
          <w:trHeight w:val="508"/>
          <w:jc w:val="center"/>
        </w:trPr>
        <w:tc>
          <w:tcPr>
            <w:tcW w:w="652" w:type="dxa"/>
          </w:tcPr>
          <w:p w:rsidR="001C4CBD" w:rsidRPr="00A241F2" w:rsidRDefault="001C4CBD" w:rsidP="000E04F1">
            <w:pPr>
              <w:rPr>
                <w:rFonts w:ascii="Sylfaen" w:hAnsi="Sylfaen"/>
                <w:sz w:val="16"/>
                <w:szCs w:val="16"/>
                <w:lang w:val="en-US"/>
              </w:rPr>
            </w:pPr>
            <w:r>
              <w:rPr>
                <w:rFonts w:ascii="Sylfaen" w:hAnsi="Sylfaen"/>
                <w:sz w:val="16"/>
                <w:szCs w:val="16"/>
                <w:lang w:val="en-US"/>
              </w:rPr>
              <w:t>1</w:t>
            </w:r>
            <w:r w:rsidR="009D7FCD">
              <w:rPr>
                <w:rFonts w:ascii="Sylfaen" w:hAnsi="Sylfaen"/>
                <w:sz w:val="16"/>
                <w:szCs w:val="16"/>
                <w:lang w:val="en-US"/>
              </w:rPr>
              <w:t>4</w:t>
            </w:r>
          </w:p>
        </w:tc>
        <w:tc>
          <w:tcPr>
            <w:tcW w:w="1701" w:type="dxa"/>
          </w:tcPr>
          <w:p w:rsidR="001C4CBD" w:rsidRPr="00EA06B5" w:rsidRDefault="001C4CBD" w:rsidP="00C90876">
            <w:pPr>
              <w:rPr>
                <w:rFonts w:ascii="Sylfaen" w:hAnsi="Sylfaen"/>
                <w:b/>
                <w:sz w:val="16"/>
                <w:szCs w:val="16"/>
              </w:rPr>
            </w:pPr>
            <w:r w:rsidRPr="004C7FC2">
              <w:rPr>
                <w:rFonts w:ascii="Sylfaen" w:hAnsi="Sylfaen"/>
                <w:b/>
                <w:sz w:val="16"/>
                <w:szCs w:val="16"/>
              </w:rPr>
              <w:br/>
            </w:r>
            <w:r w:rsidRPr="004C7FC2">
              <w:rPr>
                <w:rFonts w:ascii="Sylfaen" w:hAnsi="Sylfaen"/>
                <w:b/>
                <w:sz w:val="16"/>
                <w:szCs w:val="16"/>
              </w:rPr>
              <w:br/>
            </w:r>
            <w:r w:rsidRPr="00EA06B5">
              <w:rPr>
                <w:rFonts w:ascii="Sylfaen" w:hAnsi="Sylfaen"/>
                <w:b/>
                <w:sz w:val="16"/>
                <w:szCs w:val="16"/>
              </w:rPr>
              <w:t>15530000</w:t>
            </w:r>
          </w:p>
        </w:tc>
        <w:tc>
          <w:tcPr>
            <w:tcW w:w="1418" w:type="dxa"/>
          </w:tcPr>
          <w:p w:rsidR="001C4CBD" w:rsidRPr="00C561E8" w:rsidRDefault="001C4CBD" w:rsidP="00C90876">
            <w:pPr>
              <w:jc w:val="center"/>
            </w:pPr>
            <w:r w:rsidRPr="00C561E8">
              <w:t>Масло</w:t>
            </w:r>
          </w:p>
        </w:tc>
        <w:tc>
          <w:tcPr>
            <w:tcW w:w="1559" w:type="dxa"/>
          </w:tcPr>
          <w:p w:rsidR="001C4CBD" w:rsidRDefault="001C4CBD" w:rsidP="000E04F1">
            <w:r w:rsidRPr="001A4717">
              <w:t>РА или эквивалент</w:t>
            </w:r>
          </w:p>
        </w:tc>
        <w:tc>
          <w:tcPr>
            <w:tcW w:w="3544" w:type="dxa"/>
          </w:tcPr>
          <w:p w:rsidR="001C4CBD" w:rsidRPr="00B138F3" w:rsidRDefault="001C4CBD" w:rsidP="00C90876">
            <w:pPr>
              <w:widowControl w:val="0"/>
              <w:jc w:val="center"/>
              <w:rPr>
                <w:rFonts w:ascii="GHEA Grapalat" w:hAnsi="GHEA Grapalat"/>
                <w:sz w:val="16"/>
                <w:szCs w:val="16"/>
              </w:rPr>
            </w:pPr>
            <w:r>
              <w:t>Сливки, жирность: 82,9%  и</w:t>
            </w:r>
            <w:r w:rsidRPr="003B38E6">
              <w:t xml:space="preserve"> </w:t>
            </w:r>
            <w:r>
              <w:t xml:space="preserve">высокие, свежие, содержание белка 0,7 г, углеводов 0,7 г, 740 ккал в заводской упаковке 200-250 г или 20-25 кг, ГОСТ 37-91 или аналог. Безопасность </w:t>
            </w:r>
            <w:proofErr w:type="spellStart"/>
            <w:r>
              <w:rPr>
                <w:rFonts w:ascii="Sylfaen" w:hAnsi="Sylfaen" w:cs="Sylfaen"/>
              </w:rPr>
              <w:t>և</w:t>
            </w:r>
            <w:proofErr w:type="spellEnd"/>
            <w:r>
              <w:t xml:space="preserve"> маркировка по постановлению Правительства РА </w:t>
            </w:r>
            <w:proofErr w:type="spellStart"/>
            <w:r>
              <w:t>2006г</w:t>
            </w:r>
            <w:proofErr w:type="spellEnd"/>
            <w:r>
              <w:t xml:space="preserve">. Статья 8 Закона РА «О безопасности пищевых продуктов» «Технический регламент требований к молоку, молочной продукции и их </w:t>
            </w:r>
            <w:r>
              <w:lastRenderedPageBreak/>
              <w:t>продукции», утвержденный постановлением № 1925-Н от 21 декабря 2012 года. Доставка один раз в неделю.</w:t>
            </w:r>
          </w:p>
        </w:tc>
        <w:tc>
          <w:tcPr>
            <w:tcW w:w="1173" w:type="dxa"/>
          </w:tcPr>
          <w:p w:rsidR="001C4CBD" w:rsidRDefault="001C4CBD">
            <w:r w:rsidRPr="00C373DE">
              <w:lastRenderedPageBreak/>
              <w:t>кг</w:t>
            </w:r>
          </w:p>
        </w:tc>
        <w:tc>
          <w:tcPr>
            <w:tcW w:w="1568" w:type="dxa"/>
          </w:tcPr>
          <w:p w:rsidR="001C4CBD" w:rsidRPr="00CD071A" w:rsidRDefault="001C4CBD" w:rsidP="000E04F1">
            <w:pPr>
              <w:widowControl w:val="0"/>
              <w:jc w:val="center"/>
              <w:rPr>
                <w:rFonts w:ascii="GHEA Grapalat" w:hAnsi="GHEA Grapalat"/>
                <w:sz w:val="16"/>
                <w:szCs w:val="16"/>
                <w:lang w:val="en-US"/>
              </w:rPr>
            </w:pPr>
            <w:r>
              <w:rPr>
                <w:rFonts w:ascii="GHEA Grapalat" w:hAnsi="GHEA Grapalat"/>
                <w:sz w:val="16"/>
                <w:szCs w:val="16"/>
                <w:lang w:val="en-US"/>
              </w:rPr>
              <w:t>3800</w:t>
            </w:r>
          </w:p>
        </w:tc>
        <w:tc>
          <w:tcPr>
            <w:tcW w:w="1796" w:type="dxa"/>
            <w:gridSpan w:val="7"/>
          </w:tcPr>
          <w:p w:rsidR="001C4CBD" w:rsidRPr="00CD071A" w:rsidRDefault="00C90876" w:rsidP="00C90876">
            <w:pPr>
              <w:widowControl w:val="0"/>
              <w:rPr>
                <w:rFonts w:ascii="GHEA Grapalat" w:hAnsi="GHEA Grapalat"/>
                <w:sz w:val="16"/>
                <w:szCs w:val="16"/>
                <w:lang w:val="en-US"/>
              </w:rPr>
            </w:pPr>
            <w:r>
              <w:rPr>
                <w:rFonts w:ascii="GHEA Grapalat" w:hAnsi="GHEA Grapalat"/>
                <w:sz w:val="16"/>
                <w:szCs w:val="16"/>
                <w:lang w:val="en-US"/>
              </w:rPr>
              <w:t>342000</w:t>
            </w:r>
            <w:r w:rsidR="001C4CBD">
              <w:rPr>
                <w:rFonts w:ascii="GHEA Grapalat" w:hAnsi="GHEA Grapalat"/>
                <w:sz w:val="16"/>
                <w:szCs w:val="16"/>
                <w:lang w:val="en-US"/>
              </w:rPr>
              <w:t xml:space="preserve">          </w:t>
            </w:r>
            <w:r>
              <w:rPr>
                <w:rFonts w:ascii="GHEA Grapalat" w:hAnsi="GHEA Grapalat"/>
                <w:sz w:val="16"/>
                <w:szCs w:val="16"/>
                <w:lang w:val="en-US"/>
              </w:rPr>
              <w:t>90</w:t>
            </w:r>
          </w:p>
        </w:tc>
        <w:tc>
          <w:tcPr>
            <w:tcW w:w="1276" w:type="dxa"/>
          </w:tcPr>
          <w:p w:rsidR="00001EB1" w:rsidRPr="00001EB1" w:rsidRDefault="00001EB1" w:rsidP="00001EB1">
            <w:pPr>
              <w:jc w:val="center"/>
              <w:rPr>
                <w:sz w:val="20"/>
                <w:szCs w:val="20"/>
              </w:rPr>
            </w:pPr>
            <w:r w:rsidRPr="00001EB1">
              <w:rPr>
                <w:sz w:val="20"/>
                <w:szCs w:val="20"/>
              </w:rPr>
              <w:t xml:space="preserve">г. </w:t>
            </w:r>
            <w:proofErr w:type="spellStart"/>
            <w:r w:rsidRPr="00001EB1">
              <w:rPr>
                <w:sz w:val="20"/>
                <w:szCs w:val="20"/>
              </w:rPr>
              <w:t>Гораван</w:t>
            </w:r>
            <w:proofErr w:type="spellEnd"/>
            <w:r w:rsidRPr="00001EB1">
              <w:rPr>
                <w:sz w:val="20"/>
                <w:szCs w:val="20"/>
              </w:rPr>
              <w:t xml:space="preserve"> </w:t>
            </w:r>
            <w:proofErr w:type="spellStart"/>
            <w:r w:rsidRPr="00001EB1">
              <w:rPr>
                <w:sz w:val="20"/>
                <w:szCs w:val="20"/>
              </w:rPr>
              <w:t>Геворг</w:t>
            </w:r>
            <w:proofErr w:type="spellEnd"/>
            <w:r w:rsidRPr="00001EB1">
              <w:rPr>
                <w:sz w:val="20"/>
                <w:szCs w:val="20"/>
              </w:rPr>
              <w:t xml:space="preserve"> </w:t>
            </w:r>
            <w:proofErr w:type="spellStart"/>
            <w:r w:rsidRPr="00001EB1">
              <w:rPr>
                <w:sz w:val="20"/>
                <w:szCs w:val="20"/>
              </w:rPr>
              <w:t>Марзпетуни</w:t>
            </w:r>
            <w:proofErr w:type="spellEnd"/>
            <w:r w:rsidRPr="00001EB1">
              <w:rPr>
                <w:sz w:val="20"/>
                <w:szCs w:val="20"/>
              </w:rPr>
              <w:t xml:space="preserve"> 7</w:t>
            </w:r>
          </w:p>
          <w:p w:rsidR="001C4CBD" w:rsidRDefault="001C4CBD" w:rsidP="000E04F1"/>
        </w:tc>
        <w:tc>
          <w:tcPr>
            <w:tcW w:w="802" w:type="dxa"/>
          </w:tcPr>
          <w:p w:rsidR="001C4CBD" w:rsidRPr="000C1462" w:rsidRDefault="00C90876" w:rsidP="000E04F1">
            <w:pPr>
              <w:widowControl w:val="0"/>
              <w:jc w:val="center"/>
              <w:rPr>
                <w:rFonts w:ascii="GHEA Grapalat" w:hAnsi="GHEA Grapalat"/>
                <w:sz w:val="16"/>
                <w:szCs w:val="16"/>
                <w:lang w:val="en-US"/>
              </w:rPr>
            </w:pPr>
            <w:r>
              <w:rPr>
                <w:rFonts w:ascii="GHEA Grapalat" w:hAnsi="GHEA Grapalat"/>
                <w:sz w:val="16"/>
                <w:szCs w:val="16"/>
                <w:lang w:val="en-US"/>
              </w:rPr>
              <w:t>90</w:t>
            </w:r>
          </w:p>
        </w:tc>
        <w:tc>
          <w:tcPr>
            <w:tcW w:w="953" w:type="dxa"/>
          </w:tcPr>
          <w:p w:rsidR="001C4CBD" w:rsidRPr="00DF14CF" w:rsidRDefault="001C4CBD" w:rsidP="000E04F1">
            <w:pPr>
              <w:widowControl w:val="0"/>
              <w:jc w:val="center"/>
              <w:rPr>
                <w:rFonts w:ascii="GHEA Grapalat" w:hAnsi="GHEA Grapalat"/>
                <w:sz w:val="16"/>
                <w:szCs w:val="16"/>
              </w:rPr>
            </w:pPr>
            <w:r w:rsidRPr="00DF14CF">
              <w:rPr>
                <w:sz w:val="16"/>
                <w:szCs w:val="16"/>
              </w:rPr>
              <w:t>20 календарных дней после вступления договора в силу - 15.12.2022 г. По предварительному заказу покупателя</w:t>
            </w:r>
          </w:p>
        </w:tc>
      </w:tr>
      <w:tr w:rsidR="002C4819" w:rsidRPr="00B138F3" w:rsidTr="0095408C">
        <w:trPr>
          <w:trHeight w:val="508"/>
          <w:jc w:val="center"/>
        </w:trPr>
        <w:tc>
          <w:tcPr>
            <w:tcW w:w="652" w:type="dxa"/>
          </w:tcPr>
          <w:p w:rsidR="002C4819" w:rsidRPr="00A241F2" w:rsidRDefault="002C4819" w:rsidP="000E04F1">
            <w:pPr>
              <w:rPr>
                <w:rFonts w:ascii="Sylfaen" w:hAnsi="Sylfaen"/>
                <w:sz w:val="16"/>
                <w:szCs w:val="16"/>
                <w:lang w:val="en-US"/>
              </w:rPr>
            </w:pPr>
            <w:r>
              <w:rPr>
                <w:rFonts w:ascii="Sylfaen" w:hAnsi="Sylfaen"/>
                <w:sz w:val="16"/>
                <w:szCs w:val="16"/>
                <w:lang w:val="en-US"/>
              </w:rPr>
              <w:lastRenderedPageBreak/>
              <w:t>1</w:t>
            </w:r>
            <w:r w:rsidR="009D7FCD">
              <w:rPr>
                <w:rFonts w:ascii="Sylfaen" w:hAnsi="Sylfaen"/>
                <w:sz w:val="16"/>
                <w:szCs w:val="16"/>
                <w:lang w:val="en-US"/>
              </w:rPr>
              <w:t>5</w:t>
            </w:r>
          </w:p>
        </w:tc>
        <w:tc>
          <w:tcPr>
            <w:tcW w:w="1701" w:type="dxa"/>
          </w:tcPr>
          <w:p w:rsidR="002C4819" w:rsidRPr="005E7A9D" w:rsidRDefault="002C4819" w:rsidP="00C90876">
            <w:pPr>
              <w:rPr>
                <w:rFonts w:ascii="Sylfaen" w:hAnsi="Sylfaen"/>
                <w:b/>
                <w:sz w:val="16"/>
                <w:szCs w:val="16"/>
              </w:rPr>
            </w:pPr>
            <w:r w:rsidRPr="005E7A9D">
              <w:rPr>
                <w:rFonts w:ascii="Sylfaen" w:hAnsi="Sylfaen"/>
                <w:b/>
                <w:sz w:val="16"/>
                <w:szCs w:val="16"/>
              </w:rPr>
              <w:t>15512000</w:t>
            </w:r>
          </w:p>
        </w:tc>
        <w:tc>
          <w:tcPr>
            <w:tcW w:w="1418" w:type="dxa"/>
          </w:tcPr>
          <w:p w:rsidR="002C4819" w:rsidRPr="00C561E8" w:rsidRDefault="002C4819" w:rsidP="00C90876">
            <w:pPr>
              <w:jc w:val="center"/>
            </w:pPr>
            <w:r w:rsidRPr="008023AD">
              <w:rPr>
                <w:rFonts w:ascii="GHEA Grapalat" w:hAnsi="GHEA Grapalat"/>
              </w:rPr>
              <w:t>Сметана</w:t>
            </w:r>
          </w:p>
        </w:tc>
        <w:tc>
          <w:tcPr>
            <w:tcW w:w="1559" w:type="dxa"/>
          </w:tcPr>
          <w:p w:rsidR="002C4819" w:rsidRDefault="002C4819" w:rsidP="000E04F1">
            <w:r w:rsidRPr="001A4717">
              <w:t>РА или эквивалент</w:t>
            </w:r>
          </w:p>
        </w:tc>
        <w:tc>
          <w:tcPr>
            <w:tcW w:w="3544" w:type="dxa"/>
          </w:tcPr>
          <w:p w:rsidR="002C4819" w:rsidRPr="00B138F3" w:rsidRDefault="002C4819" w:rsidP="00C90876">
            <w:pPr>
              <w:widowControl w:val="0"/>
              <w:jc w:val="center"/>
              <w:rPr>
                <w:rFonts w:ascii="GHEA Grapalat" w:hAnsi="GHEA Grapalat"/>
                <w:sz w:val="16"/>
                <w:szCs w:val="16"/>
              </w:rPr>
            </w:pPr>
            <w:r>
              <w:t xml:space="preserve">Молоко коровье парное, жирность не менее 20%, кислотность в 200 граммовой таре: 65-100 </w:t>
            </w:r>
            <w:proofErr w:type="spellStart"/>
            <w:r>
              <w:t>0Т</w:t>
            </w:r>
            <w:proofErr w:type="spellEnd"/>
            <w:r>
              <w:t xml:space="preserve">, безопасность и маркировка в соответствии с Правительством РА </w:t>
            </w:r>
            <w:proofErr w:type="spellStart"/>
            <w:r>
              <w:t>2006г</w:t>
            </w:r>
            <w:proofErr w:type="spellEnd"/>
            <w:r>
              <w:t xml:space="preserve">. </w:t>
            </w:r>
            <w:r w:rsidR="003C021B">
              <w:rPr>
                <w:rFonts w:ascii="GHEA Grapalat" w:hAnsi="GHEA Grapalat"/>
                <w:noProof/>
                <w:sz w:val="16"/>
                <w:szCs w:val="16"/>
                <w:lang w:bidi="ar-SA"/>
              </w:rPr>
              <w:pict>
                <v:shape id="_x0000_s1135" type="#_x0000_t32" style="position:absolute;left:0;text-align:left;margin-left:357.15pt;margin-top:2.45pt;width:0;height:447.75pt;z-index:251763712;mso-position-horizontal-relative:text;mso-position-vertical-relative:text" o:connectortype="straight"/>
              </w:pict>
            </w:r>
            <w:r>
              <w:t xml:space="preserve">Статья 8 Закона Республики Армения «О безопасности пищевых продуктов», утвержденного постановлением </w:t>
            </w:r>
            <w:proofErr w:type="spellStart"/>
            <w:r>
              <w:t>N</w:t>
            </w:r>
            <w:proofErr w:type="spellEnd"/>
            <w:r>
              <w:t xml:space="preserve"> 1925-Н от 21 декабря 1925-Н. Срок годности не менее 90%. Доставка два раза в неделю.</w:t>
            </w:r>
          </w:p>
        </w:tc>
        <w:tc>
          <w:tcPr>
            <w:tcW w:w="1173" w:type="dxa"/>
          </w:tcPr>
          <w:p w:rsidR="002C4819" w:rsidRPr="00B138F3" w:rsidRDefault="001C4CBD" w:rsidP="000E04F1">
            <w:pPr>
              <w:widowControl w:val="0"/>
              <w:jc w:val="center"/>
              <w:rPr>
                <w:rFonts w:ascii="GHEA Grapalat" w:hAnsi="GHEA Grapalat"/>
                <w:sz w:val="16"/>
                <w:szCs w:val="16"/>
              </w:rPr>
            </w:pPr>
            <w:r>
              <w:t>вещь</w:t>
            </w:r>
          </w:p>
        </w:tc>
        <w:tc>
          <w:tcPr>
            <w:tcW w:w="1568" w:type="dxa"/>
          </w:tcPr>
          <w:p w:rsidR="002C4819" w:rsidRPr="00CD071A" w:rsidRDefault="001C4CBD" w:rsidP="000E04F1">
            <w:pPr>
              <w:widowControl w:val="0"/>
              <w:jc w:val="center"/>
              <w:rPr>
                <w:rFonts w:ascii="GHEA Grapalat" w:hAnsi="GHEA Grapalat"/>
                <w:sz w:val="16"/>
                <w:szCs w:val="16"/>
                <w:lang w:val="en-US"/>
              </w:rPr>
            </w:pPr>
            <w:r>
              <w:rPr>
                <w:rFonts w:ascii="GHEA Grapalat" w:hAnsi="GHEA Grapalat"/>
                <w:sz w:val="16"/>
                <w:szCs w:val="16"/>
                <w:lang w:val="en-US"/>
              </w:rPr>
              <w:t>670</w:t>
            </w:r>
          </w:p>
        </w:tc>
        <w:tc>
          <w:tcPr>
            <w:tcW w:w="1796" w:type="dxa"/>
            <w:gridSpan w:val="7"/>
          </w:tcPr>
          <w:p w:rsidR="002C4819" w:rsidRPr="00321066" w:rsidRDefault="00C90876" w:rsidP="000E04F1">
            <w:pPr>
              <w:widowControl w:val="0"/>
              <w:rPr>
                <w:rFonts w:ascii="GHEA Grapalat" w:hAnsi="GHEA Grapalat"/>
                <w:sz w:val="16"/>
                <w:szCs w:val="16"/>
                <w:lang w:val="en-US"/>
              </w:rPr>
            </w:pPr>
            <w:r>
              <w:rPr>
                <w:rFonts w:ascii="GHEA Grapalat" w:hAnsi="GHEA Grapalat"/>
                <w:sz w:val="16"/>
                <w:szCs w:val="16"/>
                <w:lang w:val="en-US"/>
              </w:rPr>
              <w:t>62310</w:t>
            </w:r>
            <w:r w:rsidR="002C4819">
              <w:rPr>
                <w:rFonts w:ascii="GHEA Grapalat" w:hAnsi="GHEA Grapalat"/>
                <w:sz w:val="16"/>
                <w:szCs w:val="16"/>
                <w:lang w:val="en-US"/>
              </w:rPr>
              <w:t xml:space="preserve">              9</w:t>
            </w:r>
            <w:r>
              <w:rPr>
                <w:rFonts w:ascii="GHEA Grapalat" w:hAnsi="GHEA Grapalat"/>
                <w:sz w:val="16"/>
                <w:szCs w:val="16"/>
                <w:lang w:val="en-US"/>
              </w:rPr>
              <w:t>3</w:t>
            </w:r>
          </w:p>
        </w:tc>
        <w:tc>
          <w:tcPr>
            <w:tcW w:w="1276" w:type="dxa"/>
          </w:tcPr>
          <w:p w:rsidR="00001EB1" w:rsidRPr="00001EB1" w:rsidRDefault="00001EB1" w:rsidP="00001EB1">
            <w:pPr>
              <w:jc w:val="center"/>
              <w:rPr>
                <w:sz w:val="20"/>
                <w:szCs w:val="20"/>
              </w:rPr>
            </w:pPr>
            <w:r w:rsidRPr="00001EB1">
              <w:rPr>
                <w:sz w:val="20"/>
                <w:szCs w:val="20"/>
              </w:rPr>
              <w:t xml:space="preserve">г. </w:t>
            </w:r>
            <w:proofErr w:type="spellStart"/>
            <w:r w:rsidRPr="00001EB1">
              <w:rPr>
                <w:sz w:val="20"/>
                <w:szCs w:val="20"/>
              </w:rPr>
              <w:t>Гораван</w:t>
            </w:r>
            <w:proofErr w:type="spellEnd"/>
            <w:r w:rsidRPr="00001EB1">
              <w:rPr>
                <w:sz w:val="20"/>
                <w:szCs w:val="20"/>
              </w:rPr>
              <w:t xml:space="preserve"> </w:t>
            </w:r>
            <w:proofErr w:type="spellStart"/>
            <w:r w:rsidRPr="00001EB1">
              <w:rPr>
                <w:sz w:val="20"/>
                <w:szCs w:val="20"/>
              </w:rPr>
              <w:t>Геворг</w:t>
            </w:r>
            <w:proofErr w:type="spellEnd"/>
            <w:r w:rsidRPr="00001EB1">
              <w:rPr>
                <w:sz w:val="20"/>
                <w:szCs w:val="20"/>
              </w:rPr>
              <w:t xml:space="preserve"> </w:t>
            </w:r>
            <w:proofErr w:type="spellStart"/>
            <w:r w:rsidRPr="00001EB1">
              <w:rPr>
                <w:sz w:val="20"/>
                <w:szCs w:val="20"/>
              </w:rPr>
              <w:t>Марзпетуни</w:t>
            </w:r>
            <w:proofErr w:type="spellEnd"/>
            <w:r w:rsidRPr="00001EB1">
              <w:rPr>
                <w:sz w:val="20"/>
                <w:szCs w:val="20"/>
              </w:rPr>
              <w:t xml:space="preserve"> 7</w:t>
            </w:r>
          </w:p>
          <w:p w:rsidR="002C4819" w:rsidRPr="00B138F3" w:rsidRDefault="002C4819" w:rsidP="000E04F1">
            <w:pPr>
              <w:widowControl w:val="0"/>
              <w:jc w:val="center"/>
              <w:rPr>
                <w:rFonts w:ascii="GHEA Grapalat" w:hAnsi="GHEA Grapalat"/>
                <w:sz w:val="16"/>
                <w:szCs w:val="16"/>
              </w:rPr>
            </w:pPr>
          </w:p>
        </w:tc>
        <w:tc>
          <w:tcPr>
            <w:tcW w:w="802" w:type="dxa"/>
          </w:tcPr>
          <w:p w:rsidR="002C4819" w:rsidRPr="000C1462" w:rsidRDefault="002C4819" w:rsidP="000E04F1">
            <w:pPr>
              <w:widowControl w:val="0"/>
              <w:jc w:val="center"/>
              <w:rPr>
                <w:rFonts w:ascii="GHEA Grapalat" w:hAnsi="GHEA Grapalat"/>
                <w:sz w:val="16"/>
                <w:szCs w:val="16"/>
                <w:lang w:val="en-US"/>
              </w:rPr>
            </w:pPr>
            <w:r>
              <w:rPr>
                <w:rFonts w:ascii="GHEA Grapalat" w:hAnsi="GHEA Grapalat"/>
                <w:sz w:val="16"/>
                <w:szCs w:val="16"/>
                <w:lang w:val="en-US"/>
              </w:rPr>
              <w:t>9</w:t>
            </w:r>
            <w:r w:rsidR="00C90876">
              <w:rPr>
                <w:rFonts w:ascii="GHEA Grapalat" w:hAnsi="GHEA Grapalat"/>
                <w:sz w:val="16"/>
                <w:szCs w:val="16"/>
                <w:lang w:val="en-US"/>
              </w:rPr>
              <w:t>3</w:t>
            </w:r>
          </w:p>
        </w:tc>
        <w:tc>
          <w:tcPr>
            <w:tcW w:w="953" w:type="dxa"/>
          </w:tcPr>
          <w:p w:rsidR="002C4819" w:rsidRPr="00DF14CF" w:rsidRDefault="002C4819" w:rsidP="000E04F1">
            <w:pPr>
              <w:widowControl w:val="0"/>
              <w:jc w:val="center"/>
              <w:rPr>
                <w:rFonts w:ascii="GHEA Grapalat" w:hAnsi="GHEA Grapalat"/>
                <w:sz w:val="16"/>
                <w:szCs w:val="16"/>
              </w:rPr>
            </w:pPr>
            <w:r w:rsidRPr="00DF14CF">
              <w:rPr>
                <w:sz w:val="16"/>
                <w:szCs w:val="16"/>
              </w:rPr>
              <w:t>20 календарных дней после вступления договора в силу - 15.12.2022 г. По предварительному заказу покупателя</w:t>
            </w:r>
          </w:p>
        </w:tc>
      </w:tr>
      <w:tr w:rsidR="001C4CBD" w:rsidRPr="00B138F3" w:rsidTr="0095408C">
        <w:trPr>
          <w:trHeight w:val="508"/>
          <w:jc w:val="center"/>
        </w:trPr>
        <w:tc>
          <w:tcPr>
            <w:tcW w:w="652" w:type="dxa"/>
          </w:tcPr>
          <w:p w:rsidR="001C4CBD" w:rsidRPr="00A241F2" w:rsidRDefault="009D7FCD" w:rsidP="000E04F1">
            <w:pPr>
              <w:rPr>
                <w:rFonts w:ascii="Sylfaen" w:hAnsi="Sylfaen"/>
                <w:sz w:val="16"/>
                <w:szCs w:val="16"/>
                <w:lang w:val="en-US"/>
              </w:rPr>
            </w:pPr>
            <w:r>
              <w:rPr>
                <w:rFonts w:ascii="Sylfaen" w:hAnsi="Sylfaen"/>
                <w:sz w:val="16"/>
                <w:szCs w:val="16"/>
                <w:lang w:val="en-US"/>
              </w:rPr>
              <w:t>16</w:t>
            </w:r>
          </w:p>
        </w:tc>
        <w:tc>
          <w:tcPr>
            <w:tcW w:w="1701" w:type="dxa"/>
          </w:tcPr>
          <w:p w:rsidR="001C4CBD" w:rsidRPr="005E7A9D" w:rsidRDefault="001C4CBD" w:rsidP="00C90876">
            <w:pPr>
              <w:rPr>
                <w:rFonts w:ascii="Sylfaen" w:hAnsi="Sylfaen"/>
                <w:b/>
                <w:sz w:val="16"/>
                <w:szCs w:val="16"/>
              </w:rPr>
            </w:pPr>
          </w:p>
          <w:p w:rsidR="001C4CBD" w:rsidRPr="005E7A9D" w:rsidRDefault="001C4CBD" w:rsidP="00C90876">
            <w:pPr>
              <w:rPr>
                <w:rFonts w:ascii="Sylfaen" w:hAnsi="Sylfaen"/>
                <w:b/>
                <w:sz w:val="16"/>
                <w:szCs w:val="16"/>
              </w:rPr>
            </w:pPr>
          </w:p>
          <w:p w:rsidR="001C4CBD" w:rsidRPr="005E7A9D" w:rsidRDefault="001C4CBD" w:rsidP="00C90876">
            <w:pPr>
              <w:rPr>
                <w:rFonts w:ascii="Sylfaen" w:hAnsi="Sylfaen"/>
                <w:b/>
                <w:sz w:val="16"/>
                <w:szCs w:val="16"/>
              </w:rPr>
            </w:pPr>
            <w:r w:rsidRPr="005E7A9D">
              <w:rPr>
                <w:rFonts w:ascii="Sylfaen" w:hAnsi="Sylfaen"/>
                <w:b/>
                <w:sz w:val="16"/>
                <w:szCs w:val="16"/>
              </w:rPr>
              <w:t>15541200</w:t>
            </w:r>
          </w:p>
        </w:tc>
        <w:tc>
          <w:tcPr>
            <w:tcW w:w="1418" w:type="dxa"/>
          </w:tcPr>
          <w:p w:rsidR="001C4CBD" w:rsidRPr="00C561E8" w:rsidRDefault="001C4CBD" w:rsidP="00C90876">
            <w:pPr>
              <w:jc w:val="center"/>
            </w:pPr>
            <w:r w:rsidRPr="00C561E8">
              <w:t xml:space="preserve">Сыр </w:t>
            </w:r>
            <w:proofErr w:type="gramStart"/>
            <w:r w:rsidRPr="00C561E8">
              <w:t>Чанах</w:t>
            </w:r>
            <w:proofErr w:type="gramEnd"/>
          </w:p>
        </w:tc>
        <w:tc>
          <w:tcPr>
            <w:tcW w:w="1559" w:type="dxa"/>
          </w:tcPr>
          <w:p w:rsidR="001C4CBD" w:rsidRDefault="001C4CBD" w:rsidP="000E04F1">
            <w:r w:rsidRPr="001A4717">
              <w:t>РА или эквивалент</w:t>
            </w:r>
          </w:p>
        </w:tc>
        <w:tc>
          <w:tcPr>
            <w:tcW w:w="3544" w:type="dxa"/>
          </w:tcPr>
          <w:p w:rsidR="001C4CBD" w:rsidRPr="00B138F3" w:rsidRDefault="001C4CBD" w:rsidP="00C90876">
            <w:pPr>
              <w:widowControl w:val="0"/>
              <w:jc w:val="center"/>
              <w:rPr>
                <w:rFonts w:ascii="GHEA Grapalat" w:hAnsi="GHEA Grapalat"/>
                <w:sz w:val="16"/>
                <w:szCs w:val="16"/>
              </w:rPr>
            </w:pPr>
            <w:r>
              <w:t xml:space="preserve">Сыр белый соленый из коровьего молока 36-40% жирности ГОСТ 7616-85 или аналог. Безопасность </w:t>
            </w:r>
            <w:proofErr w:type="spellStart"/>
            <w:r>
              <w:rPr>
                <w:rFonts w:ascii="Sylfaen" w:hAnsi="Sylfaen" w:cs="Sylfaen"/>
              </w:rPr>
              <w:t>և</w:t>
            </w:r>
            <w:proofErr w:type="spellEnd"/>
            <w:r>
              <w:t xml:space="preserve"> маркировка по постановлению Правительства РА </w:t>
            </w:r>
            <w:proofErr w:type="spellStart"/>
            <w:r>
              <w:t>2006г</w:t>
            </w:r>
            <w:proofErr w:type="spellEnd"/>
            <w:r>
              <w:t xml:space="preserve">. Статья 8 Закона РА «О безопасности пищевых продуктов» «Технический регламент требований к молоку, молочной продукции и их продукции», утвержденный </w:t>
            </w:r>
            <w:r w:rsidR="003C021B" w:rsidRPr="003C021B">
              <w:rPr>
                <w:noProof/>
                <w:lang w:bidi="ar-SA"/>
              </w:rPr>
              <w:pict>
                <v:shape id="_x0000_s1155" type="#_x0000_t32" style="position:absolute;left:0;text-align:left;margin-left:355.65pt;margin-top:.85pt;width:0;height:438.75pt;z-index:251791360;mso-position-horizontal-relative:text;mso-position-vertical-relative:text" o:connectortype="straight"/>
              </w:pict>
            </w:r>
            <w:r>
              <w:t>постановлением № 1925-Н от 21 декабря 2012 года. Доставка два раза в неделю.</w:t>
            </w:r>
          </w:p>
        </w:tc>
        <w:tc>
          <w:tcPr>
            <w:tcW w:w="1173" w:type="dxa"/>
          </w:tcPr>
          <w:p w:rsidR="001C4CBD" w:rsidRDefault="001C4CBD" w:rsidP="00C90876">
            <w:r w:rsidRPr="00C373DE">
              <w:t>кг</w:t>
            </w:r>
          </w:p>
        </w:tc>
        <w:tc>
          <w:tcPr>
            <w:tcW w:w="1568" w:type="dxa"/>
          </w:tcPr>
          <w:p w:rsidR="001C4CBD" w:rsidRPr="00CD071A" w:rsidRDefault="001C4CBD" w:rsidP="000E04F1">
            <w:pPr>
              <w:widowControl w:val="0"/>
              <w:jc w:val="center"/>
              <w:rPr>
                <w:rFonts w:ascii="GHEA Grapalat" w:hAnsi="GHEA Grapalat"/>
                <w:sz w:val="16"/>
                <w:szCs w:val="16"/>
                <w:lang w:val="en-US"/>
              </w:rPr>
            </w:pPr>
            <w:r>
              <w:rPr>
                <w:rFonts w:ascii="GHEA Grapalat" w:hAnsi="GHEA Grapalat"/>
                <w:sz w:val="16"/>
                <w:szCs w:val="16"/>
                <w:lang w:val="en-US"/>
              </w:rPr>
              <w:t>2450</w:t>
            </w:r>
          </w:p>
        </w:tc>
        <w:tc>
          <w:tcPr>
            <w:tcW w:w="1796" w:type="dxa"/>
            <w:gridSpan w:val="7"/>
          </w:tcPr>
          <w:p w:rsidR="001C4CBD" w:rsidRPr="00321066" w:rsidRDefault="00C90876" w:rsidP="00C90876">
            <w:pPr>
              <w:widowControl w:val="0"/>
              <w:rPr>
                <w:rFonts w:ascii="GHEA Grapalat" w:hAnsi="GHEA Grapalat"/>
                <w:sz w:val="16"/>
                <w:szCs w:val="16"/>
                <w:lang w:val="en-US"/>
              </w:rPr>
            </w:pPr>
            <w:r>
              <w:rPr>
                <w:rFonts w:ascii="GHEA Grapalat" w:hAnsi="GHEA Grapalat"/>
                <w:sz w:val="16"/>
                <w:szCs w:val="16"/>
                <w:lang w:val="en-US"/>
              </w:rPr>
              <w:t>80850</w:t>
            </w:r>
            <w:r w:rsidR="001C4CBD">
              <w:rPr>
                <w:rFonts w:ascii="GHEA Grapalat" w:hAnsi="GHEA Grapalat"/>
                <w:sz w:val="16"/>
                <w:szCs w:val="16"/>
                <w:lang w:val="en-US"/>
              </w:rPr>
              <w:t xml:space="preserve">          </w:t>
            </w:r>
            <w:r>
              <w:rPr>
                <w:rFonts w:ascii="GHEA Grapalat" w:hAnsi="GHEA Grapalat"/>
                <w:sz w:val="16"/>
                <w:szCs w:val="16"/>
                <w:lang w:val="en-US"/>
              </w:rPr>
              <w:t>33</w:t>
            </w:r>
          </w:p>
        </w:tc>
        <w:tc>
          <w:tcPr>
            <w:tcW w:w="1276" w:type="dxa"/>
          </w:tcPr>
          <w:p w:rsidR="00001EB1" w:rsidRPr="00001EB1" w:rsidRDefault="00001EB1" w:rsidP="00001EB1">
            <w:pPr>
              <w:jc w:val="center"/>
              <w:rPr>
                <w:sz w:val="20"/>
                <w:szCs w:val="20"/>
              </w:rPr>
            </w:pPr>
            <w:r w:rsidRPr="00001EB1">
              <w:rPr>
                <w:sz w:val="20"/>
                <w:szCs w:val="20"/>
              </w:rPr>
              <w:t xml:space="preserve">г. </w:t>
            </w:r>
            <w:proofErr w:type="spellStart"/>
            <w:r w:rsidRPr="00001EB1">
              <w:rPr>
                <w:sz w:val="20"/>
                <w:szCs w:val="20"/>
              </w:rPr>
              <w:t>Гораван</w:t>
            </w:r>
            <w:proofErr w:type="spellEnd"/>
            <w:r w:rsidRPr="00001EB1">
              <w:rPr>
                <w:sz w:val="20"/>
                <w:szCs w:val="20"/>
              </w:rPr>
              <w:t xml:space="preserve"> </w:t>
            </w:r>
            <w:proofErr w:type="spellStart"/>
            <w:r w:rsidRPr="00001EB1">
              <w:rPr>
                <w:sz w:val="20"/>
                <w:szCs w:val="20"/>
              </w:rPr>
              <w:t>Геворг</w:t>
            </w:r>
            <w:proofErr w:type="spellEnd"/>
            <w:r w:rsidRPr="00001EB1">
              <w:rPr>
                <w:sz w:val="20"/>
                <w:szCs w:val="20"/>
              </w:rPr>
              <w:t xml:space="preserve"> </w:t>
            </w:r>
            <w:proofErr w:type="spellStart"/>
            <w:r w:rsidRPr="00001EB1">
              <w:rPr>
                <w:sz w:val="20"/>
                <w:szCs w:val="20"/>
              </w:rPr>
              <w:t>Марзпетуни</w:t>
            </w:r>
            <w:proofErr w:type="spellEnd"/>
            <w:r w:rsidRPr="00001EB1">
              <w:rPr>
                <w:sz w:val="20"/>
                <w:szCs w:val="20"/>
              </w:rPr>
              <w:t xml:space="preserve"> 7</w:t>
            </w:r>
          </w:p>
          <w:p w:rsidR="001C4CBD" w:rsidRDefault="001C4CBD" w:rsidP="000E04F1"/>
        </w:tc>
        <w:tc>
          <w:tcPr>
            <w:tcW w:w="802" w:type="dxa"/>
          </w:tcPr>
          <w:p w:rsidR="001C4CBD" w:rsidRPr="000C1462" w:rsidRDefault="00C90876" w:rsidP="000E04F1">
            <w:pPr>
              <w:widowControl w:val="0"/>
              <w:jc w:val="center"/>
              <w:rPr>
                <w:rFonts w:ascii="GHEA Grapalat" w:hAnsi="GHEA Grapalat"/>
                <w:sz w:val="16"/>
                <w:szCs w:val="16"/>
                <w:lang w:val="en-US"/>
              </w:rPr>
            </w:pPr>
            <w:r>
              <w:rPr>
                <w:rFonts w:ascii="GHEA Grapalat" w:hAnsi="GHEA Grapalat"/>
                <w:sz w:val="16"/>
                <w:szCs w:val="16"/>
                <w:lang w:val="en-US"/>
              </w:rPr>
              <w:t>33</w:t>
            </w:r>
          </w:p>
        </w:tc>
        <w:tc>
          <w:tcPr>
            <w:tcW w:w="953" w:type="dxa"/>
          </w:tcPr>
          <w:p w:rsidR="001C4CBD" w:rsidRPr="00DF14CF" w:rsidRDefault="001C4CBD" w:rsidP="000E04F1">
            <w:pPr>
              <w:widowControl w:val="0"/>
              <w:jc w:val="center"/>
              <w:rPr>
                <w:rFonts w:ascii="GHEA Grapalat" w:hAnsi="GHEA Grapalat"/>
                <w:sz w:val="16"/>
                <w:szCs w:val="16"/>
              </w:rPr>
            </w:pPr>
            <w:r w:rsidRPr="00DF14CF">
              <w:rPr>
                <w:sz w:val="16"/>
                <w:szCs w:val="16"/>
              </w:rPr>
              <w:t>20 календарных дней после вступления договора в силу - 15.12.2022 г. По предварительному заказу покупателя</w:t>
            </w:r>
          </w:p>
        </w:tc>
      </w:tr>
      <w:tr w:rsidR="001C4CBD" w:rsidRPr="00B138F3" w:rsidTr="009D7FCD">
        <w:trPr>
          <w:trHeight w:val="2678"/>
          <w:jc w:val="center"/>
        </w:trPr>
        <w:tc>
          <w:tcPr>
            <w:tcW w:w="652" w:type="dxa"/>
          </w:tcPr>
          <w:p w:rsidR="001C4CBD" w:rsidRPr="00A241F2" w:rsidRDefault="009D7FCD" w:rsidP="000E04F1">
            <w:pPr>
              <w:rPr>
                <w:rFonts w:ascii="Sylfaen" w:hAnsi="Sylfaen"/>
                <w:sz w:val="16"/>
                <w:szCs w:val="16"/>
                <w:lang w:val="en-US"/>
              </w:rPr>
            </w:pPr>
            <w:r>
              <w:rPr>
                <w:rFonts w:ascii="Sylfaen" w:hAnsi="Sylfaen"/>
                <w:sz w:val="16"/>
                <w:szCs w:val="16"/>
                <w:lang w:val="en-US"/>
              </w:rPr>
              <w:lastRenderedPageBreak/>
              <w:t>17</w:t>
            </w:r>
          </w:p>
        </w:tc>
        <w:tc>
          <w:tcPr>
            <w:tcW w:w="1701" w:type="dxa"/>
          </w:tcPr>
          <w:p w:rsidR="001C4CBD" w:rsidRPr="00C042DD" w:rsidRDefault="001C4CBD" w:rsidP="00C90876">
            <w:pPr>
              <w:rPr>
                <w:rFonts w:ascii="Sylfaen" w:hAnsi="Sylfaen"/>
                <w:b/>
                <w:color w:val="000000" w:themeColor="text1"/>
                <w:sz w:val="18"/>
                <w:szCs w:val="18"/>
              </w:rPr>
            </w:pPr>
          </w:p>
          <w:p w:rsidR="001C4CBD" w:rsidRPr="00C042DD" w:rsidRDefault="001C4CBD" w:rsidP="00C90876">
            <w:pPr>
              <w:rPr>
                <w:rFonts w:ascii="Sylfaen" w:hAnsi="Sylfaen"/>
                <w:b/>
                <w:color w:val="000000" w:themeColor="text1"/>
                <w:sz w:val="18"/>
                <w:szCs w:val="18"/>
              </w:rPr>
            </w:pPr>
          </w:p>
          <w:p w:rsidR="001C4CBD" w:rsidRPr="00C042DD" w:rsidRDefault="001C4CBD" w:rsidP="00C90876">
            <w:pPr>
              <w:rPr>
                <w:rFonts w:ascii="Sylfaen" w:hAnsi="Sylfaen"/>
                <w:b/>
                <w:color w:val="000000" w:themeColor="text1"/>
                <w:sz w:val="18"/>
                <w:szCs w:val="18"/>
              </w:rPr>
            </w:pPr>
          </w:p>
          <w:p w:rsidR="001C4CBD" w:rsidRPr="00C042DD" w:rsidRDefault="001C4CBD" w:rsidP="00C90876">
            <w:pPr>
              <w:rPr>
                <w:rFonts w:ascii="Sylfaen" w:hAnsi="Sylfaen"/>
                <w:b/>
                <w:color w:val="000000" w:themeColor="text1"/>
                <w:sz w:val="18"/>
                <w:szCs w:val="18"/>
              </w:rPr>
            </w:pPr>
            <w:r w:rsidRPr="00C042DD">
              <w:rPr>
                <w:rFonts w:ascii="GHEA Grapalat" w:hAnsi="GHEA Grapalat" w:cs="Arial"/>
                <w:b/>
                <w:bCs/>
                <w:color w:val="000000" w:themeColor="text1"/>
                <w:sz w:val="18"/>
                <w:szCs w:val="18"/>
              </w:rPr>
              <w:t>15541200</w:t>
            </w:r>
          </w:p>
        </w:tc>
        <w:tc>
          <w:tcPr>
            <w:tcW w:w="1418" w:type="dxa"/>
          </w:tcPr>
          <w:p w:rsidR="001C4CBD" w:rsidRPr="00C561E8" w:rsidRDefault="001C4CBD" w:rsidP="00C90876">
            <w:pPr>
              <w:jc w:val="center"/>
            </w:pPr>
            <w:r w:rsidRPr="00C561E8">
              <w:t>Молоко</w:t>
            </w:r>
          </w:p>
        </w:tc>
        <w:tc>
          <w:tcPr>
            <w:tcW w:w="1559" w:type="dxa"/>
          </w:tcPr>
          <w:p w:rsidR="001C4CBD" w:rsidRDefault="001C4CBD" w:rsidP="000E04F1">
            <w:r w:rsidRPr="001A4717">
              <w:t>РА или эквивалент</w:t>
            </w:r>
          </w:p>
        </w:tc>
        <w:tc>
          <w:tcPr>
            <w:tcW w:w="3544" w:type="dxa"/>
          </w:tcPr>
          <w:p w:rsidR="001C4CBD" w:rsidRPr="00B138F3" w:rsidRDefault="001C4CBD" w:rsidP="00C90876">
            <w:pPr>
              <w:widowControl w:val="0"/>
              <w:jc w:val="center"/>
              <w:rPr>
                <w:rFonts w:ascii="GHEA Grapalat" w:hAnsi="GHEA Grapalat"/>
                <w:sz w:val="16"/>
                <w:szCs w:val="16"/>
              </w:rPr>
            </w:pPr>
            <w:r>
              <w:t xml:space="preserve">коровье молоко жирностью 3,2%, Правительство РА </w:t>
            </w:r>
            <w:proofErr w:type="spellStart"/>
            <w:r>
              <w:t>2006г</w:t>
            </w:r>
            <w:proofErr w:type="spellEnd"/>
            <w:r>
              <w:t xml:space="preserve">. Статья 8 Закона Республики Армения «О безопасности пищевых продуктов», утвержденного постановлением </w:t>
            </w:r>
            <w:proofErr w:type="spellStart"/>
            <w:r>
              <w:t>N</w:t>
            </w:r>
            <w:proofErr w:type="spellEnd"/>
            <w:r>
              <w:t xml:space="preserve"> 1925-Н от 21 декабря 1925-Н. Доставка 3 раза в неделю</w:t>
            </w:r>
          </w:p>
        </w:tc>
        <w:tc>
          <w:tcPr>
            <w:tcW w:w="1173" w:type="dxa"/>
          </w:tcPr>
          <w:p w:rsidR="001C4CBD" w:rsidRPr="00B138F3" w:rsidRDefault="001C4CBD" w:rsidP="000E04F1">
            <w:pPr>
              <w:widowControl w:val="0"/>
              <w:jc w:val="center"/>
              <w:rPr>
                <w:rFonts w:ascii="GHEA Grapalat" w:hAnsi="GHEA Grapalat"/>
                <w:sz w:val="16"/>
                <w:szCs w:val="16"/>
              </w:rPr>
            </w:pPr>
            <w:r>
              <w:t>литр</w:t>
            </w:r>
          </w:p>
        </w:tc>
        <w:tc>
          <w:tcPr>
            <w:tcW w:w="1568" w:type="dxa"/>
          </w:tcPr>
          <w:p w:rsidR="001C4CBD" w:rsidRPr="00CD071A" w:rsidRDefault="001C4CBD" w:rsidP="000E04F1">
            <w:pPr>
              <w:widowControl w:val="0"/>
              <w:jc w:val="center"/>
              <w:rPr>
                <w:rFonts w:ascii="GHEA Grapalat" w:hAnsi="GHEA Grapalat"/>
                <w:sz w:val="16"/>
                <w:szCs w:val="16"/>
                <w:lang w:val="en-US"/>
              </w:rPr>
            </w:pPr>
            <w:r>
              <w:rPr>
                <w:rFonts w:ascii="GHEA Grapalat" w:hAnsi="GHEA Grapalat"/>
                <w:sz w:val="16"/>
                <w:szCs w:val="16"/>
                <w:lang w:val="en-US"/>
              </w:rPr>
              <w:t>300</w:t>
            </w:r>
          </w:p>
        </w:tc>
        <w:tc>
          <w:tcPr>
            <w:tcW w:w="1796" w:type="dxa"/>
            <w:gridSpan w:val="7"/>
          </w:tcPr>
          <w:p w:rsidR="001C4CBD" w:rsidRPr="00321066" w:rsidRDefault="00C90876" w:rsidP="00C90876">
            <w:pPr>
              <w:widowControl w:val="0"/>
              <w:rPr>
                <w:rFonts w:ascii="GHEA Grapalat" w:hAnsi="GHEA Grapalat"/>
                <w:sz w:val="16"/>
                <w:szCs w:val="16"/>
                <w:lang w:val="en-US"/>
              </w:rPr>
            </w:pPr>
            <w:r>
              <w:rPr>
                <w:rFonts w:ascii="GHEA Grapalat" w:hAnsi="GHEA Grapalat"/>
                <w:sz w:val="16"/>
                <w:szCs w:val="16"/>
                <w:lang w:val="en-US"/>
              </w:rPr>
              <w:t>36000</w:t>
            </w:r>
            <w:r w:rsidR="001C4CBD">
              <w:rPr>
                <w:rFonts w:ascii="GHEA Grapalat" w:hAnsi="GHEA Grapalat"/>
                <w:sz w:val="16"/>
                <w:szCs w:val="16"/>
                <w:lang w:val="en-US"/>
              </w:rPr>
              <w:t xml:space="preserve">              1</w:t>
            </w:r>
            <w:r>
              <w:rPr>
                <w:rFonts w:ascii="GHEA Grapalat" w:hAnsi="GHEA Grapalat"/>
                <w:sz w:val="16"/>
                <w:szCs w:val="16"/>
                <w:lang w:val="en-US"/>
              </w:rPr>
              <w:t>20</w:t>
            </w:r>
          </w:p>
        </w:tc>
        <w:tc>
          <w:tcPr>
            <w:tcW w:w="1276" w:type="dxa"/>
          </w:tcPr>
          <w:p w:rsidR="00001EB1" w:rsidRPr="00001EB1" w:rsidRDefault="00001EB1" w:rsidP="00001EB1">
            <w:pPr>
              <w:jc w:val="center"/>
              <w:rPr>
                <w:sz w:val="20"/>
                <w:szCs w:val="20"/>
              </w:rPr>
            </w:pPr>
            <w:r w:rsidRPr="00001EB1">
              <w:rPr>
                <w:sz w:val="20"/>
                <w:szCs w:val="20"/>
              </w:rPr>
              <w:t xml:space="preserve">г. </w:t>
            </w:r>
            <w:proofErr w:type="spellStart"/>
            <w:r w:rsidRPr="00001EB1">
              <w:rPr>
                <w:sz w:val="20"/>
                <w:szCs w:val="20"/>
              </w:rPr>
              <w:t>Гораван</w:t>
            </w:r>
            <w:proofErr w:type="spellEnd"/>
            <w:r w:rsidRPr="00001EB1">
              <w:rPr>
                <w:sz w:val="20"/>
                <w:szCs w:val="20"/>
              </w:rPr>
              <w:t xml:space="preserve"> </w:t>
            </w:r>
            <w:proofErr w:type="spellStart"/>
            <w:r w:rsidRPr="00001EB1">
              <w:rPr>
                <w:sz w:val="20"/>
                <w:szCs w:val="20"/>
              </w:rPr>
              <w:t>Геворг</w:t>
            </w:r>
            <w:proofErr w:type="spellEnd"/>
            <w:r w:rsidRPr="00001EB1">
              <w:rPr>
                <w:sz w:val="20"/>
                <w:szCs w:val="20"/>
              </w:rPr>
              <w:t xml:space="preserve"> </w:t>
            </w:r>
            <w:proofErr w:type="spellStart"/>
            <w:r w:rsidRPr="00001EB1">
              <w:rPr>
                <w:sz w:val="20"/>
                <w:szCs w:val="20"/>
              </w:rPr>
              <w:t>Марзпетуни</w:t>
            </w:r>
            <w:proofErr w:type="spellEnd"/>
            <w:r w:rsidRPr="00001EB1">
              <w:rPr>
                <w:sz w:val="20"/>
                <w:szCs w:val="20"/>
              </w:rPr>
              <w:t xml:space="preserve"> 7</w:t>
            </w:r>
          </w:p>
          <w:p w:rsidR="001C4CBD" w:rsidRDefault="001C4CBD" w:rsidP="000E04F1"/>
        </w:tc>
        <w:tc>
          <w:tcPr>
            <w:tcW w:w="802" w:type="dxa"/>
          </w:tcPr>
          <w:p w:rsidR="001C4CBD" w:rsidRPr="000C1462" w:rsidRDefault="00C90876" w:rsidP="000E04F1">
            <w:pPr>
              <w:widowControl w:val="0"/>
              <w:jc w:val="center"/>
              <w:rPr>
                <w:rFonts w:ascii="GHEA Grapalat" w:hAnsi="GHEA Grapalat"/>
                <w:sz w:val="16"/>
                <w:szCs w:val="16"/>
                <w:lang w:val="en-US"/>
              </w:rPr>
            </w:pPr>
            <w:r>
              <w:rPr>
                <w:rFonts w:ascii="GHEA Grapalat" w:hAnsi="GHEA Grapalat"/>
                <w:sz w:val="16"/>
                <w:szCs w:val="16"/>
                <w:lang w:val="en-US"/>
              </w:rPr>
              <w:t>120</w:t>
            </w:r>
          </w:p>
        </w:tc>
        <w:tc>
          <w:tcPr>
            <w:tcW w:w="953" w:type="dxa"/>
          </w:tcPr>
          <w:p w:rsidR="001C4CBD" w:rsidRPr="00DF14CF" w:rsidRDefault="001C4CBD" w:rsidP="000E04F1">
            <w:pPr>
              <w:widowControl w:val="0"/>
              <w:jc w:val="center"/>
              <w:rPr>
                <w:rFonts w:ascii="GHEA Grapalat" w:hAnsi="GHEA Grapalat"/>
                <w:sz w:val="16"/>
                <w:szCs w:val="16"/>
              </w:rPr>
            </w:pPr>
            <w:r w:rsidRPr="00DF14CF">
              <w:rPr>
                <w:sz w:val="16"/>
                <w:szCs w:val="16"/>
              </w:rPr>
              <w:t>20 календарных дней после вступления договора в силу - 15.12.2022 г. По предварительному заказу покупателя</w:t>
            </w:r>
          </w:p>
        </w:tc>
      </w:tr>
      <w:tr w:rsidR="001C4CBD" w:rsidRPr="00B138F3" w:rsidTr="0095408C">
        <w:trPr>
          <w:trHeight w:val="508"/>
          <w:jc w:val="center"/>
        </w:trPr>
        <w:tc>
          <w:tcPr>
            <w:tcW w:w="652" w:type="dxa"/>
          </w:tcPr>
          <w:p w:rsidR="001C4CBD" w:rsidRPr="00A241F2" w:rsidRDefault="009D7FCD" w:rsidP="000E04F1">
            <w:pPr>
              <w:rPr>
                <w:rFonts w:ascii="Sylfaen" w:hAnsi="Sylfaen"/>
                <w:sz w:val="16"/>
                <w:szCs w:val="16"/>
                <w:lang w:val="en-US"/>
              </w:rPr>
            </w:pPr>
            <w:r>
              <w:rPr>
                <w:rFonts w:ascii="Sylfaen" w:hAnsi="Sylfaen"/>
                <w:sz w:val="16"/>
                <w:szCs w:val="16"/>
                <w:lang w:val="en-US"/>
              </w:rPr>
              <w:t>18</w:t>
            </w:r>
          </w:p>
        </w:tc>
        <w:tc>
          <w:tcPr>
            <w:tcW w:w="1701" w:type="dxa"/>
          </w:tcPr>
          <w:p w:rsidR="001C4CBD" w:rsidRPr="005E7A9D" w:rsidRDefault="001C4CBD" w:rsidP="00C90876">
            <w:pPr>
              <w:rPr>
                <w:rFonts w:ascii="Sylfaen" w:hAnsi="Sylfaen"/>
                <w:b/>
                <w:sz w:val="16"/>
                <w:szCs w:val="16"/>
              </w:rPr>
            </w:pPr>
            <w:r w:rsidRPr="005E7A9D">
              <w:rPr>
                <w:rFonts w:ascii="Sylfaen" w:hAnsi="Sylfaen"/>
                <w:b/>
                <w:sz w:val="16"/>
                <w:szCs w:val="16"/>
              </w:rPr>
              <w:t>15511600</w:t>
            </w:r>
          </w:p>
        </w:tc>
        <w:tc>
          <w:tcPr>
            <w:tcW w:w="1418" w:type="dxa"/>
          </w:tcPr>
          <w:p w:rsidR="001C4CBD" w:rsidRPr="00C561E8" w:rsidRDefault="001C4CBD" w:rsidP="00C90876">
            <w:pPr>
              <w:jc w:val="center"/>
            </w:pPr>
            <w:r w:rsidRPr="00C561E8">
              <w:t>Сгущенное молоко</w:t>
            </w:r>
          </w:p>
        </w:tc>
        <w:tc>
          <w:tcPr>
            <w:tcW w:w="1559" w:type="dxa"/>
          </w:tcPr>
          <w:p w:rsidR="001C4CBD" w:rsidRDefault="001C4CBD" w:rsidP="000E04F1">
            <w:r w:rsidRPr="001A4717">
              <w:t>РА или эквивалент</w:t>
            </w:r>
          </w:p>
        </w:tc>
        <w:tc>
          <w:tcPr>
            <w:tcW w:w="3544" w:type="dxa"/>
          </w:tcPr>
          <w:p w:rsidR="001C4CBD" w:rsidRPr="00B138F3" w:rsidRDefault="001C4CBD" w:rsidP="00C90876">
            <w:pPr>
              <w:widowControl w:val="0"/>
              <w:jc w:val="center"/>
              <w:rPr>
                <w:rFonts w:ascii="GHEA Grapalat" w:hAnsi="GHEA Grapalat"/>
                <w:sz w:val="16"/>
                <w:szCs w:val="16"/>
              </w:rPr>
            </w:pPr>
            <w:proofErr w:type="gramStart"/>
            <w:r>
              <w:t>Молоко</w:t>
            </w:r>
            <w:proofErr w:type="gramEnd"/>
            <w:r>
              <w:t xml:space="preserve"> сгущенное с сахаром, влажностью не более 26,5 %, сахарозой не менее 43,5 %, массовой долей сухих веществ молока не менее 28,5 %, кислотностью не более 48 </w:t>
            </w:r>
            <w:proofErr w:type="spellStart"/>
            <w:r>
              <w:t>0Т</w:t>
            </w:r>
            <w:proofErr w:type="spellEnd"/>
            <w:r>
              <w:t xml:space="preserve">, сроком годности Остаточный срок годности не менее 70 % с момента Доставка. Безопасность и маркировка по постановлению Правительства РА </w:t>
            </w:r>
            <w:proofErr w:type="spellStart"/>
            <w:r>
              <w:t>2006г</w:t>
            </w:r>
            <w:proofErr w:type="spellEnd"/>
            <w:r>
              <w:t>. Статья 8 Закона РА «О безопасности пищевых продуктов» «Технический регламент требований к молоку, молочной продукции и их продукции», утвержденный постановлением № 1925-Н от 21 декабря 2006 года. В таре до 380 г. Доставка раз в месяц</w:t>
            </w:r>
          </w:p>
        </w:tc>
        <w:tc>
          <w:tcPr>
            <w:tcW w:w="1173" w:type="dxa"/>
          </w:tcPr>
          <w:p w:rsidR="001C4CBD" w:rsidRPr="00B138F3" w:rsidRDefault="001C4CBD" w:rsidP="000E04F1">
            <w:pPr>
              <w:widowControl w:val="0"/>
              <w:jc w:val="center"/>
              <w:rPr>
                <w:rFonts w:ascii="GHEA Grapalat" w:hAnsi="GHEA Grapalat"/>
                <w:sz w:val="16"/>
                <w:szCs w:val="16"/>
              </w:rPr>
            </w:pPr>
            <w:r>
              <w:t>коробка</w:t>
            </w:r>
          </w:p>
        </w:tc>
        <w:tc>
          <w:tcPr>
            <w:tcW w:w="1568" w:type="dxa"/>
          </w:tcPr>
          <w:p w:rsidR="001C4CBD" w:rsidRPr="00CD071A" w:rsidRDefault="001C4CBD" w:rsidP="001C4CBD">
            <w:pPr>
              <w:widowControl w:val="0"/>
              <w:rPr>
                <w:rFonts w:ascii="GHEA Grapalat" w:hAnsi="GHEA Grapalat"/>
                <w:sz w:val="16"/>
                <w:szCs w:val="16"/>
                <w:lang w:val="en-US"/>
              </w:rPr>
            </w:pPr>
            <w:r>
              <w:rPr>
                <w:rFonts w:ascii="GHEA Grapalat" w:hAnsi="GHEA Grapalat"/>
                <w:sz w:val="16"/>
                <w:szCs w:val="16"/>
                <w:lang w:val="en-US"/>
              </w:rPr>
              <w:t>750</w:t>
            </w:r>
          </w:p>
        </w:tc>
        <w:tc>
          <w:tcPr>
            <w:tcW w:w="1796" w:type="dxa"/>
            <w:gridSpan w:val="7"/>
          </w:tcPr>
          <w:p w:rsidR="001C4CBD" w:rsidRPr="00321066" w:rsidRDefault="00C90876" w:rsidP="00C90876">
            <w:pPr>
              <w:widowControl w:val="0"/>
              <w:rPr>
                <w:rFonts w:ascii="GHEA Grapalat" w:hAnsi="GHEA Grapalat"/>
                <w:sz w:val="16"/>
                <w:szCs w:val="16"/>
                <w:lang w:val="en-US"/>
              </w:rPr>
            </w:pPr>
            <w:r>
              <w:rPr>
                <w:rFonts w:ascii="GHEA Grapalat" w:hAnsi="GHEA Grapalat"/>
                <w:sz w:val="16"/>
                <w:szCs w:val="16"/>
                <w:lang w:val="en-US"/>
              </w:rPr>
              <w:t>33750</w:t>
            </w:r>
            <w:r w:rsidR="001C4CBD">
              <w:rPr>
                <w:rFonts w:ascii="GHEA Grapalat" w:hAnsi="GHEA Grapalat"/>
                <w:sz w:val="16"/>
                <w:szCs w:val="16"/>
                <w:lang w:val="en-US"/>
              </w:rPr>
              <w:t xml:space="preserve">             </w:t>
            </w:r>
            <w:r>
              <w:rPr>
                <w:rFonts w:ascii="GHEA Grapalat" w:hAnsi="GHEA Grapalat"/>
                <w:sz w:val="16"/>
                <w:szCs w:val="16"/>
                <w:lang w:val="en-US"/>
              </w:rPr>
              <w:t>45</w:t>
            </w:r>
          </w:p>
        </w:tc>
        <w:tc>
          <w:tcPr>
            <w:tcW w:w="1276" w:type="dxa"/>
          </w:tcPr>
          <w:p w:rsidR="00001EB1" w:rsidRPr="00001EB1" w:rsidRDefault="00001EB1" w:rsidP="00001EB1">
            <w:pPr>
              <w:jc w:val="center"/>
              <w:rPr>
                <w:sz w:val="20"/>
                <w:szCs w:val="20"/>
              </w:rPr>
            </w:pPr>
            <w:r w:rsidRPr="00001EB1">
              <w:rPr>
                <w:sz w:val="20"/>
                <w:szCs w:val="20"/>
              </w:rPr>
              <w:t xml:space="preserve">г. </w:t>
            </w:r>
            <w:proofErr w:type="spellStart"/>
            <w:r w:rsidRPr="00001EB1">
              <w:rPr>
                <w:sz w:val="20"/>
                <w:szCs w:val="20"/>
              </w:rPr>
              <w:t>Гораван</w:t>
            </w:r>
            <w:proofErr w:type="spellEnd"/>
            <w:r w:rsidRPr="00001EB1">
              <w:rPr>
                <w:sz w:val="20"/>
                <w:szCs w:val="20"/>
              </w:rPr>
              <w:t xml:space="preserve"> </w:t>
            </w:r>
            <w:proofErr w:type="spellStart"/>
            <w:r w:rsidRPr="00001EB1">
              <w:rPr>
                <w:sz w:val="20"/>
                <w:szCs w:val="20"/>
              </w:rPr>
              <w:t>Геворг</w:t>
            </w:r>
            <w:proofErr w:type="spellEnd"/>
            <w:r w:rsidRPr="00001EB1">
              <w:rPr>
                <w:sz w:val="20"/>
                <w:szCs w:val="20"/>
              </w:rPr>
              <w:t xml:space="preserve"> </w:t>
            </w:r>
            <w:proofErr w:type="spellStart"/>
            <w:r w:rsidRPr="00001EB1">
              <w:rPr>
                <w:sz w:val="20"/>
                <w:szCs w:val="20"/>
              </w:rPr>
              <w:t>Марзпетуни</w:t>
            </w:r>
            <w:proofErr w:type="spellEnd"/>
            <w:r w:rsidRPr="00001EB1">
              <w:rPr>
                <w:sz w:val="20"/>
                <w:szCs w:val="20"/>
              </w:rPr>
              <w:t xml:space="preserve"> 7</w:t>
            </w:r>
          </w:p>
          <w:p w:rsidR="001C4CBD" w:rsidRDefault="001C4CBD" w:rsidP="000E04F1"/>
        </w:tc>
        <w:tc>
          <w:tcPr>
            <w:tcW w:w="802" w:type="dxa"/>
          </w:tcPr>
          <w:p w:rsidR="001C4CBD" w:rsidRPr="000C1462" w:rsidRDefault="00C90876" w:rsidP="000E04F1">
            <w:pPr>
              <w:widowControl w:val="0"/>
              <w:jc w:val="center"/>
              <w:rPr>
                <w:rFonts w:ascii="GHEA Grapalat" w:hAnsi="GHEA Grapalat"/>
                <w:sz w:val="16"/>
                <w:szCs w:val="16"/>
                <w:lang w:val="en-US"/>
              </w:rPr>
            </w:pPr>
            <w:r>
              <w:rPr>
                <w:rFonts w:ascii="GHEA Grapalat" w:hAnsi="GHEA Grapalat"/>
                <w:sz w:val="16"/>
                <w:szCs w:val="16"/>
                <w:lang w:val="en-US"/>
              </w:rPr>
              <w:t>45</w:t>
            </w:r>
          </w:p>
        </w:tc>
        <w:tc>
          <w:tcPr>
            <w:tcW w:w="953" w:type="dxa"/>
          </w:tcPr>
          <w:p w:rsidR="001C4CBD" w:rsidRPr="00DF14CF" w:rsidRDefault="001C4CBD" w:rsidP="000E04F1">
            <w:pPr>
              <w:widowControl w:val="0"/>
              <w:jc w:val="center"/>
              <w:rPr>
                <w:rFonts w:ascii="GHEA Grapalat" w:hAnsi="GHEA Grapalat"/>
                <w:sz w:val="16"/>
                <w:szCs w:val="16"/>
              </w:rPr>
            </w:pPr>
            <w:r w:rsidRPr="00DF14CF">
              <w:rPr>
                <w:sz w:val="16"/>
                <w:szCs w:val="16"/>
              </w:rPr>
              <w:t>20 календарных дней после вступления договора в силу - 15.12.2022 г. По предварительному заказу покупателя</w:t>
            </w:r>
          </w:p>
        </w:tc>
      </w:tr>
      <w:tr w:rsidR="0095408C" w:rsidRPr="00B138F3" w:rsidTr="0095408C">
        <w:trPr>
          <w:trHeight w:val="508"/>
          <w:jc w:val="center"/>
        </w:trPr>
        <w:tc>
          <w:tcPr>
            <w:tcW w:w="652" w:type="dxa"/>
          </w:tcPr>
          <w:p w:rsidR="0095408C" w:rsidRPr="00A241F2" w:rsidRDefault="009D7FCD" w:rsidP="000E04F1">
            <w:pPr>
              <w:rPr>
                <w:rFonts w:ascii="Sylfaen" w:hAnsi="Sylfaen"/>
                <w:sz w:val="16"/>
                <w:szCs w:val="16"/>
                <w:lang w:val="en-US"/>
              </w:rPr>
            </w:pPr>
            <w:r>
              <w:rPr>
                <w:rFonts w:ascii="Sylfaen" w:hAnsi="Sylfaen"/>
                <w:sz w:val="16"/>
                <w:szCs w:val="16"/>
                <w:lang w:val="en-US"/>
              </w:rPr>
              <w:t>19</w:t>
            </w:r>
          </w:p>
        </w:tc>
        <w:tc>
          <w:tcPr>
            <w:tcW w:w="1701" w:type="dxa"/>
          </w:tcPr>
          <w:p w:rsidR="0095408C" w:rsidRPr="001D0CA2" w:rsidRDefault="0095408C" w:rsidP="00C90876">
            <w:pPr>
              <w:rPr>
                <w:rFonts w:ascii="Sylfaen" w:hAnsi="Sylfaen"/>
                <w:b/>
                <w:sz w:val="16"/>
                <w:szCs w:val="16"/>
              </w:rPr>
            </w:pPr>
            <w:r>
              <w:rPr>
                <w:rFonts w:ascii="Sylfaen" w:hAnsi="Sylfaen"/>
                <w:b/>
                <w:sz w:val="16"/>
                <w:szCs w:val="16"/>
              </w:rPr>
              <w:t>15421</w:t>
            </w:r>
            <w:r w:rsidRPr="00EA06B5">
              <w:rPr>
                <w:rFonts w:ascii="Sylfaen" w:hAnsi="Sylfaen"/>
                <w:b/>
                <w:sz w:val="16"/>
                <w:szCs w:val="16"/>
              </w:rPr>
              <w:t>1</w:t>
            </w:r>
            <w:r w:rsidRPr="001D0CA2">
              <w:rPr>
                <w:rFonts w:ascii="Sylfaen" w:hAnsi="Sylfaen"/>
                <w:b/>
                <w:sz w:val="16"/>
                <w:szCs w:val="16"/>
              </w:rPr>
              <w:t>00</w:t>
            </w:r>
          </w:p>
        </w:tc>
        <w:tc>
          <w:tcPr>
            <w:tcW w:w="1418" w:type="dxa"/>
          </w:tcPr>
          <w:p w:rsidR="0095408C" w:rsidRPr="00C561E8" w:rsidRDefault="000104BC" w:rsidP="00C90876">
            <w:pPr>
              <w:jc w:val="center"/>
            </w:pPr>
            <w:r w:rsidRPr="006E6950">
              <w:t>Цветочное масло</w:t>
            </w:r>
          </w:p>
        </w:tc>
        <w:tc>
          <w:tcPr>
            <w:tcW w:w="1559" w:type="dxa"/>
          </w:tcPr>
          <w:p w:rsidR="0095408C" w:rsidRDefault="0095408C" w:rsidP="000E04F1">
            <w:r w:rsidRPr="001A4717">
              <w:t>РА или эквивалент</w:t>
            </w:r>
          </w:p>
        </w:tc>
        <w:tc>
          <w:tcPr>
            <w:tcW w:w="3544" w:type="dxa"/>
          </w:tcPr>
          <w:p w:rsidR="0095408C" w:rsidRPr="00B138F3" w:rsidRDefault="0095408C" w:rsidP="00C90876">
            <w:pPr>
              <w:widowControl w:val="0"/>
              <w:jc w:val="center"/>
              <w:rPr>
                <w:rFonts w:ascii="GHEA Grapalat" w:hAnsi="GHEA Grapalat"/>
                <w:sz w:val="16"/>
                <w:szCs w:val="16"/>
              </w:rPr>
            </w:pPr>
            <w:r>
              <w:t xml:space="preserve">Производится путем экстрагирования и отжима семян подсолнечника, высокого </w:t>
            </w:r>
            <w:r>
              <w:lastRenderedPageBreak/>
              <w:t xml:space="preserve">качества, очищенных, дезодорированных. Безопасность: </w:t>
            </w:r>
            <w:proofErr w:type="spellStart"/>
            <w:r>
              <w:t>N</w:t>
            </w:r>
            <w:proofErr w:type="spellEnd"/>
            <w:r>
              <w:t xml:space="preserve"> </w:t>
            </w:r>
            <w:proofErr w:type="spellStart"/>
            <w:r>
              <w:t>2-III-4.9-01-2010</w:t>
            </w:r>
            <w:proofErr w:type="spellEnd"/>
            <w:r>
              <w:t xml:space="preserve"> Гигиенические нормы, маркировка: Статья 8 Закона РА «О безопасности пищевых продуктов» Упаковка в литровые полиэтиленовые емкости. Срок годности не менее </w:t>
            </w:r>
            <w:proofErr w:type="spellStart"/>
            <w:r>
              <w:t>70%.Доставка</w:t>
            </w:r>
            <w:proofErr w:type="spellEnd"/>
            <w:r>
              <w:t xml:space="preserve"> раз в неделю.</w:t>
            </w:r>
          </w:p>
        </w:tc>
        <w:tc>
          <w:tcPr>
            <w:tcW w:w="1173" w:type="dxa"/>
          </w:tcPr>
          <w:p w:rsidR="0095408C" w:rsidRPr="00B138F3" w:rsidRDefault="0095408C" w:rsidP="000E04F1">
            <w:pPr>
              <w:widowControl w:val="0"/>
              <w:jc w:val="center"/>
              <w:rPr>
                <w:rFonts w:ascii="GHEA Grapalat" w:hAnsi="GHEA Grapalat"/>
                <w:sz w:val="16"/>
                <w:szCs w:val="16"/>
              </w:rPr>
            </w:pPr>
            <w:r>
              <w:lastRenderedPageBreak/>
              <w:t>литр</w:t>
            </w:r>
          </w:p>
        </w:tc>
        <w:tc>
          <w:tcPr>
            <w:tcW w:w="1568" w:type="dxa"/>
          </w:tcPr>
          <w:p w:rsidR="0095408C" w:rsidRPr="00CD071A" w:rsidRDefault="0095408C" w:rsidP="000E04F1">
            <w:pPr>
              <w:widowControl w:val="0"/>
              <w:jc w:val="center"/>
              <w:rPr>
                <w:rFonts w:ascii="GHEA Grapalat" w:hAnsi="GHEA Grapalat"/>
                <w:sz w:val="16"/>
                <w:szCs w:val="16"/>
                <w:lang w:val="en-US"/>
              </w:rPr>
            </w:pPr>
            <w:r>
              <w:rPr>
                <w:rFonts w:ascii="GHEA Grapalat" w:hAnsi="GHEA Grapalat"/>
                <w:sz w:val="16"/>
                <w:szCs w:val="16"/>
                <w:lang w:val="en-US"/>
              </w:rPr>
              <w:t>1300</w:t>
            </w:r>
          </w:p>
        </w:tc>
        <w:tc>
          <w:tcPr>
            <w:tcW w:w="840" w:type="dxa"/>
          </w:tcPr>
          <w:p w:rsidR="0095408C" w:rsidRPr="00321066" w:rsidRDefault="0095408C" w:rsidP="00C90876">
            <w:pPr>
              <w:widowControl w:val="0"/>
              <w:rPr>
                <w:rFonts w:ascii="GHEA Grapalat" w:hAnsi="GHEA Grapalat"/>
                <w:sz w:val="16"/>
                <w:szCs w:val="16"/>
                <w:lang w:val="en-US"/>
              </w:rPr>
            </w:pPr>
            <w:r>
              <w:rPr>
                <w:rFonts w:ascii="GHEA Grapalat" w:hAnsi="GHEA Grapalat"/>
                <w:sz w:val="16"/>
                <w:szCs w:val="16"/>
                <w:lang w:val="en-US"/>
              </w:rPr>
              <w:t>19500</w:t>
            </w:r>
          </w:p>
        </w:tc>
        <w:tc>
          <w:tcPr>
            <w:tcW w:w="956" w:type="dxa"/>
            <w:gridSpan w:val="6"/>
          </w:tcPr>
          <w:p w:rsidR="0095408C" w:rsidRPr="00321066" w:rsidRDefault="0095408C" w:rsidP="0095408C">
            <w:pPr>
              <w:widowControl w:val="0"/>
              <w:ind w:left="87"/>
              <w:rPr>
                <w:rFonts w:ascii="GHEA Grapalat" w:hAnsi="GHEA Grapalat"/>
                <w:sz w:val="16"/>
                <w:szCs w:val="16"/>
                <w:lang w:val="en-US"/>
              </w:rPr>
            </w:pPr>
            <w:r>
              <w:rPr>
                <w:rFonts w:ascii="GHEA Grapalat" w:hAnsi="GHEA Grapalat"/>
                <w:sz w:val="16"/>
                <w:szCs w:val="16"/>
                <w:lang w:val="en-US"/>
              </w:rPr>
              <w:t>15</w:t>
            </w:r>
          </w:p>
        </w:tc>
        <w:tc>
          <w:tcPr>
            <w:tcW w:w="1276" w:type="dxa"/>
          </w:tcPr>
          <w:p w:rsidR="00001EB1" w:rsidRPr="00001EB1" w:rsidRDefault="00001EB1" w:rsidP="00001EB1">
            <w:pPr>
              <w:jc w:val="center"/>
              <w:rPr>
                <w:sz w:val="20"/>
                <w:szCs w:val="20"/>
              </w:rPr>
            </w:pPr>
            <w:r w:rsidRPr="00001EB1">
              <w:rPr>
                <w:sz w:val="20"/>
                <w:szCs w:val="20"/>
              </w:rPr>
              <w:t xml:space="preserve">г. </w:t>
            </w:r>
            <w:proofErr w:type="spellStart"/>
            <w:r w:rsidRPr="00001EB1">
              <w:rPr>
                <w:sz w:val="20"/>
                <w:szCs w:val="20"/>
              </w:rPr>
              <w:t>Гораван</w:t>
            </w:r>
            <w:proofErr w:type="spellEnd"/>
            <w:r w:rsidRPr="00001EB1">
              <w:rPr>
                <w:sz w:val="20"/>
                <w:szCs w:val="20"/>
              </w:rPr>
              <w:t xml:space="preserve"> </w:t>
            </w:r>
            <w:proofErr w:type="spellStart"/>
            <w:r w:rsidRPr="00001EB1">
              <w:rPr>
                <w:sz w:val="20"/>
                <w:szCs w:val="20"/>
              </w:rPr>
              <w:t>Геворг</w:t>
            </w:r>
            <w:proofErr w:type="spellEnd"/>
            <w:r w:rsidRPr="00001EB1">
              <w:rPr>
                <w:sz w:val="20"/>
                <w:szCs w:val="20"/>
              </w:rPr>
              <w:t xml:space="preserve"> </w:t>
            </w:r>
            <w:proofErr w:type="spellStart"/>
            <w:r w:rsidRPr="00001EB1">
              <w:rPr>
                <w:sz w:val="20"/>
                <w:szCs w:val="20"/>
              </w:rPr>
              <w:t>Марзпетуни</w:t>
            </w:r>
            <w:proofErr w:type="spellEnd"/>
            <w:r w:rsidRPr="00001EB1">
              <w:rPr>
                <w:sz w:val="20"/>
                <w:szCs w:val="20"/>
              </w:rPr>
              <w:t xml:space="preserve"> </w:t>
            </w:r>
            <w:r w:rsidRPr="00001EB1">
              <w:rPr>
                <w:sz w:val="20"/>
                <w:szCs w:val="20"/>
              </w:rPr>
              <w:lastRenderedPageBreak/>
              <w:t>7</w:t>
            </w:r>
          </w:p>
          <w:p w:rsidR="0095408C" w:rsidRDefault="0095408C" w:rsidP="000E04F1"/>
        </w:tc>
        <w:tc>
          <w:tcPr>
            <w:tcW w:w="802" w:type="dxa"/>
          </w:tcPr>
          <w:p w:rsidR="0095408C" w:rsidRPr="000C1462" w:rsidRDefault="0095408C" w:rsidP="000E04F1">
            <w:pPr>
              <w:widowControl w:val="0"/>
              <w:jc w:val="center"/>
              <w:rPr>
                <w:rFonts w:ascii="GHEA Grapalat" w:hAnsi="GHEA Grapalat"/>
                <w:sz w:val="16"/>
                <w:szCs w:val="16"/>
                <w:lang w:val="en-US"/>
              </w:rPr>
            </w:pPr>
            <w:r>
              <w:rPr>
                <w:rFonts w:ascii="GHEA Grapalat" w:hAnsi="GHEA Grapalat"/>
                <w:sz w:val="16"/>
                <w:szCs w:val="16"/>
                <w:lang w:val="en-US"/>
              </w:rPr>
              <w:lastRenderedPageBreak/>
              <w:t>15</w:t>
            </w:r>
          </w:p>
        </w:tc>
        <w:tc>
          <w:tcPr>
            <w:tcW w:w="953" w:type="dxa"/>
          </w:tcPr>
          <w:p w:rsidR="0095408C" w:rsidRPr="00DF14CF" w:rsidRDefault="0095408C" w:rsidP="000E04F1">
            <w:pPr>
              <w:widowControl w:val="0"/>
              <w:jc w:val="center"/>
              <w:rPr>
                <w:rFonts w:ascii="GHEA Grapalat" w:hAnsi="GHEA Grapalat"/>
                <w:sz w:val="16"/>
                <w:szCs w:val="16"/>
              </w:rPr>
            </w:pPr>
            <w:r w:rsidRPr="00DF14CF">
              <w:rPr>
                <w:sz w:val="16"/>
                <w:szCs w:val="16"/>
              </w:rPr>
              <w:t xml:space="preserve">20 календарных дней после </w:t>
            </w:r>
            <w:r w:rsidRPr="00DF14CF">
              <w:rPr>
                <w:sz w:val="16"/>
                <w:szCs w:val="16"/>
              </w:rPr>
              <w:lastRenderedPageBreak/>
              <w:t>вступления договора в силу - 15.12.2022 г. По предварительному заказу покупателя</w:t>
            </w:r>
          </w:p>
        </w:tc>
      </w:tr>
      <w:tr w:rsidR="0095408C" w:rsidRPr="00B138F3" w:rsidTr="0095408C">
        <w:trPr>
          <w:trHeight w:val="508"/>
          <w:jc w:val="center"/>
        </w:trPr>
        <w:tc>
          <w:tcPr>
            <w:tcW w:w="652" w:type="dxa"/>
          </w:tcPr>
          <w:p w:rsidR="0095408C" w:rsidRPr="00A241F2" w:rsidRDefault="00476DB5" w:rsidP="000E04F1">
            <w:pPr>
              <w:rPr>
                <w:rFonts w:ascii="Sylfaen" w:hAnsi="Sylfaen"/>
                <w:sz w:val="16"/>
                <w:szCs w:val="16"/>
                <w:lang w:val="en-US"/>
              </w:rPr>
            </w:pPr>
            <w:r>
              <w:rPr>
                <w:rFonts w:ascii="Sylfaen" w:hAnsi="Sylfaen"/>
                <w:sz w:val="16"/>
                <w:szCs w:val="16"/>
                <w:lang w:val="en-US"/>
              </w:rPr>
              <w:lastRenderedPageBreak/>
              <w:t>20</w:t>
            </w:r>
          </w:p>
        </w:tc>
        <w:tc>
          <w:tcPr>
            <w:tcW w:w="1701" w:type="dxa"/>
          </w:tcPr>
          <w:p w:rsidR="0095408C" w:rsidRPr="005E7A9D" w:rsidRDefault="0095408C" w:rsidP="00C90876">
            <w:pPr>
              <w:rPr>
                <w:rFonts w:ascii="Sylfaen" w:hAnsi="Sylfaen"/>
                <w:b/>
                <w:sz w:val="16"/>
                <w:szCs w:val="16"/>
              </w:rPr>
            </w:pPr>
            <w:r w:rsidRPr="005E7A9D">
              <w:rPr>
                <w:rFonts w:ascii="Sylfaen" w:hAnsi="Sylfaen"/>
                <w:b/>
                <w:sz w:val="16"/>
                <w:szCs w:val="16"/>
              </w:rPr>
              <w:t>15331153</w:t>
            </w:r>
          </w:p>
        </w:tc>
        <w:tc>
          <w:tcPr>
            <w:tcW w:w="1418" w:type="dxa"/>
          </w:tcPr>
          <w:p w:rsidR="0095408C" w:rsidRPr="00C561E8" w:rsidRDefault="0095408C" w:rsidP="00C90876">
            <w:pPr>
              <w:jc w:val="center"/>
            </w:pPr>
            <w:r w:rsidRPr="00C561E8">
              <w:t>Чечевица</w:t>
            </w:r>
          </w:p>
        </w:tc>
        <w:tc>
          <w:tcPr>
            <w:tcW w:w="1559" w:type="dxa"/>
          </w:tcPr>
          <w:p w:rsidR="0095408C" w:rsidRDefault="0095408C" w:rsidP="000E04F1">
            <w:r w:rsidRPr="001A4717">
              <w:t>РА или эквивалент</w:t>
            </w:r>
          </w:p>
        </w:tc>
        <w:tc>
          <w:tcPr>
            <w:tcW w:w="3544" w:type="dxa"/>
          </w:tcPr>
          <w:p w:rsidR="0095408C" w:rsidRPr="00B138F3" w:rsidRDefault="0095408C" w:rsidP="00C90876">
            <w:pPr>
              <w:widowControl w:val="0"/>
              <w:jc w:val="center"/>
              <w:rPr>
                <w:rFonts w:ascii="GHEA Grapalat" w:hAnsi="GHEA Grapalat"/>
                <w:sz w:val="16"/>
                <w:szCs w:val="16"/>
              </w:rPr>
            </w:pPr>
            <w:r>
              <w:t xml:space="preserve">Три вида, однородные, чистые, сухие, влажность: (14,0-17,0)% не более. Безопасность согласно гигиеническим нормативам </w:t>
            </w:r>
            <w:proofErr w:type="spellStart"/>
            <w:r>
              <w:t>N</w:t>
            </w:r>
            <w:proofErr w:type="spellEnd"/>
            <w:r>
              <w:t xml:space="preserve"> </w:t>
            </w:r>
            <w:proofErr w:type="spellStart"/>
            <w:r>
              <w:t>2-III-4.9-01-2010</w:t>
            </w:r>
            <w:proofErr w:type="spellEnd"/>
            <w:r>
              <w:t>, статья 8 Закона РА «О безопасности пищевых продуктов» Доставка 1 раз в месяц</w:t>
            </w:r>
            <w:proofErr w:type="gramStart"/>
            <w:r>
              <w:t xml:space="preserve"> .</w:t>
            </w:r>
            <w:proofErr w:type="gramEnd"/>
          </w:p>
        </w:tc>
        <w:tc>
          <w:tcPr>
            <w:tcW w:w="1173" w:type="dxa"/>
          </w:tcPr>
          <w:p w:rsidR="0095408C" w:rsidRPr="00B138F3" w:rsidRDefault="0095408C" w:rsidP="000E04F1">
            <w:pPr>
              <w:widowControl w:val="0"/>
              <w:jc w:val="center"/>
              <w:rPr>
                <w:rFonts w:ascii="GHEA Grapalat" w:hAnsi="GHEA Grapalat"/>
                <w:sz w:val="16"/>
                <w:szCs w:val="16"/>
              </w:rPr>
            </w:pPr>
            <w:r>
              <w:t>кг</w:t>
            </w:r>
          </w:p>
        </w:tc>
        <w:tc>
          <w:tcPr>
            <w:tcW w:w="1568" w:type="dxa"/>
          </w:tcPr>
          <w:p w:rsidR="0095408C" w:rsidRPr="00CD071A" w:rsidRDefault="0095408C" w:rsidP="000E04F1">
            <w:pPr>
              <w:widowControl w:val="0"/>
              <w:jc w:val="center"/>
              <w:rPr>
                <w:rFonts w:ascii="GHEA Grapalat" w:hAnsi="GHEA Grapalat"/>
                <w:sz w:val="16"/>
                <w:szCs w:val="16"/>
                <w:lang w:val="en-US"/>
              </w:rPr>
            </w:pPr>
            <w:r>
              <w:rPr>
                <w:rFonts w:ascii="GHEA Grapalat" w:hAnsi="GHEA Grapalat"/>
                <w:sz w:val="16"/>
                <w:szCs w:val="16"/>
                <w:lang w:val="en-US"/>
              </w:rPr>
              <w:t>1050</w:t>
            </w:r>
          </w:p>
        </w:tc>
        <w:tc>
          <w:tcPr>
            <w:tcW w:w="840" w:type="dxa"/>
          </w:tcPr>
          <w:p w:rsidR="0095408C" w:rsidRPr="00321066" w:rsidRDefault="0095408C" w:rsidP="00C90876">
            <w:pPr>
              <w:widowControl w:val="0"/>
              <w:rPr>
                <w:rFonts w:ascii="GHEA Grapalat" w:hAnsi="GHEA Grapalat"/>
                <w:sz w:val="16"/>
                <w:szCs w:val="16"/>
                <w:lang w:val="en-US"/>
              </w:rPr>
            </w:pPr>
            <w:r>
              <w:rPr>
                <w:rFonts w:ascii="GHEA Grapalat" w:hAnsi="GHEA Grapalat"/>
                <w:sz w:val="16"/>
                <w:szCs w:val="16"/>
                <w:lang w:val="en-US"/>
              </w:rPr>
              <w:t>42000</w:t>
            </w:r>
          </w:p>
        </w:tc>
        <w:tc>
          <w:tcPr>
            <w:tcW w:w="956" w:type="dxa"/>
            <w:gridSpan w:val="6"/>
          </w:tcPr>
          <w:p w:rsidR="0095408C" w:rsidRPr="00321066" w:rsidRDefault="0095408C" w:rsidP="0095408C">
            <w:pPr>
              <w:widowControl w:val="0"/>
              <w:ind w:left="102"/>
              <w:rPr>
                <w:rFonts w:ascii="GHEA Grapalat" w:hAnsi="GHEA Grapalat"/>
                <w:sz w:val="16"/>
                <w:szCs w:val="16"/>
                <w:lang w:val="en-US"/>
              </w:rPr>
            </w:pPr>
            <w:r>
              <w:rPr>
                <w:rFonts w:ascii="GHEA Grapalat" w:hAnsi="GHEA Grapalat"/>
                <w:sz w:val="16"/>
                <w:szCs w:val="16"/>
                <w:lang w:val="en-US"/>
              </w:rPr>
              <w:t>40</w:t>
            </w:r>
          </w:p>
        </w:tc>
        <w:tc>
          <w:tcPr>
            <w:tcW w:w="1276" w:type="dxa"/>
          </w:tcPr>
          <w:p w:rsidR="00001EB1" w:rsidRPr="00001EB1" w:rsidRDefault="00001EB1" w:rsidP="00001EB1">
            <w:pPr>
              <w:jc w:val="center"/>
              <w:rPr>
                <w:sz w:val="20"/>
                <w:szCs w:val="20"/>
              </w:rPr>
            </w:pPr>
            <w:r w:rsidRPr="00001EB1">
              <w:rPr>
                <w:sz w:val="20"/>
                <w:szCs w:val="20"/>
              </w:rPr>
              <w:t xml:space="preserve">г. </w:t>
            </w:r>
            <w:proofErr w:type="spellStart"/>
            <w:r w:rsidRPr="00001EB1">
              <w:rPr>
                <w:sz w:val="20"/>
                <w:szCs w:val="20"/>
              </w:rPr>
              <w:t>Гораван</w:t>
            </w:r>
            <w:proofErr w:type="spellEnd"/>
            <w:r w:rsidRPr="00001EB1">
              <w:rPr>
                <w:sz w:val="20"/>
                <w:szCs w:val="20"/>
              </w:rPr>
              <w:t xml:space="preserve"> </w:t>
            </w:r>
            <w:proofErr w:type="spellStart"/>
            <w:r w:rsidRPr="00001EB1">
              <w:rPr>
                <w:sz w:val="20"/>
                <w:szCs w:val="20"/>
              </w:rPr>
              <w:t>Геворг</w:t>
            </w:r>
            <w:proofErr w:type="spellEnd"/>
            <w:r w:rsidRPr="00001EB1">
              <w:rPr>
                <w:sz w:val="20"/>
                <w:szCs w:val="20"/>
              </w:rPr>
              <w:t xml:space="preserve"> </w:t>
            </w:r>
            <w:proofErr w:type="spellStart"/>
            <w:r w:rsidRPr="00001EB1">
              <w:rPr>
                <w:sz w:val="20"/>
                <w:szCs w:val="20"/>
              </w:rPr>
              <w:t>Марзпетуни</w:t>
            </w:r>
            <w:proofErr w:type="spellEnd"/>
            <w:r w:rsidRPr="00001EB1">
              <w:rPr>
                <w:sz w:val="20"/>
                <w:szCs w:val="20"/>
              </w:rPr>
              <w:t xml:space="preserve"> 7</w:t>
            </w:r>
          </w:p>
          <w:p w:rsidR="0095408C" w:rsidRPr="003B38E6" w:rsidRDefault="003C021B" w:rsidP="000E04F1">
            <w:pPr>
              <w:rPr>
                <w:lang w:val="en-US"/>
              </w:rPr>
            </w:pPr>
            <w:r w:rsidRPr="003C021B">
              <w:rPr>
                <w:rFonts w:ascii="GHEA Grapalat" w:hAnsi="GHEA Grapalat"/>
                <w:noProof/>
                <w:sz w:val="16"/>
                <w:szCs w:val="16"/>
                <w:lang w:bidi="ar-SA"/>
              </w:rPr>
              <w:pict>
                <v:shape id="_x0000_s1163" type="#_x0000_t32" style="position:absolute;margin-left:-52.1pt;margin-top:2.85pt;width:0;height:440.5pt;z-index:251801600" o:connectortype="straight"/>
              </w:pict>
            </w:r>
            <w:r w:rsidR="0095408C">
              <w:rPr>
                <w:rFonts w:ascii="GHEA Grapalat" w:hAnsi="GHEA Grapalat" w:cs="GHEA Grapalat"/>
                <w:sz w:val="20"/>
                <w:szCs w:val="20"/>
                <w:lang w:val="pt-BR"/>
              </w:rPr>
              <w:t>81</w:t>
            </w:r>
            <w:r w:rsidR="0095408C" w:rsidRPr="00FD0E2F">
              <w:rPr>
                <w:rFonts w:ascii="GHEA Grapalat" w:hAnsi="GHEA Grapalat"/>
                <w:sz w:val="20"/>
                <w:szCs w:val="20"/>
              </w:rPr>
              <w:t xml:space="preserve">  </w:t>
            </w:r>
          </w:p>
        </w:tc>
        <w:tc>
          <w:tcPr>
            <w:tcW w:w="802" w:type="dxa"/>
          </w:tcPr>
          <w:p w:rsidR="0095408C" w:rsidRPr="000C1462" w:rsidRDefault="0095408C" w:rsidP="000E04F1">
            <w:pPr>
              <w:widowControl w:val="0"/>
              <w:jc w:val="center"/>
              <w:rPr>
                <w:rFonts w:ascii="GHEA Grapalat" w:hAnsi="GHEA Grapalat"/>
                <w:sz w:val="16"/>
                <w:szCs w:val="16"/>
                <w:lang w:val="en-US"/>
              </w:rPr>
            </w:pPr>
            <w:r>
              <w:rPr>
                <w:rFonts w:ascii="GHEA Grapalat" w:hAnsi="GHEA Grapalat"/>
                <w:sz w:val="16"/>
                <w:szCs w:val="16"/>
                <w:lang w:val="en-US"/>
              </w:rPr>
              <w:t>40</w:t>
            </w:r>
          </w:p>
        </w:tc>
        <w:tc>
          <w:tcPr>
            <w:tcW w:w="953" w:type="dxa"/>
          </w:tcPr>
          <w:p w:rsidR="0095408C" w:rsidRPr="00DF14CF" w:rsidRDefault="0095408C" w:rsidP="000E04F1">
            <w:pPr>
              <w:widowControl w:val="0"/>
              <w:jc w:val="center"/>
              <w:rPr>
                <w:rFonts w:ascii="GHEA Grapalat" w:hAnsi="GHEA Grapalat"/>
                <w:sz w:val="16"/>
                <w:szCs w:val="16"/>
              </w:rPr>
            </w:pPr>
            <w:r w:rsidRPr="00DF14CF">
              <w:rPr>
                <w:sz w:val="16"/>
                <w:szCs w:val="16"/>
              </w:rPr>
              <w:t>20 календарных дней после вступления договора в силу - 15.12.2022 г. По предварительному заказу покупателя</w:t>
            </w:r>
          </w:p>
        </w:tc>
      </w:tr>
      <w:tr w:rsidR="001C4CBD" w:rsidRPr="00B138F3" w:rsidTr="0095408C">
        <w:trPr>
          <w:trHeight w:val="508"/>
          <w:jc w:val="center"/>
        </w:trPr>
        <w:tc>
          <w:tcPr>
            <w:tcW w:w="652" w:type="dxa"/>
          </w:tcPr>
          <w:p w:rsidR="001C4CBD" w:rsidRPr="00A241F2" w:rsidRDefault="001C4CBD" w:rsidP="000E04F1">
            <w:pPr>
              <w:rPr>
                <w:rFonts w:ascii="Sylfaen" w:hAnsi="Sylfaen"/>
                <w:sz w:val="16"/>
                <w:szCs w:val="16"/>
                <w:lang w:val="en-US"/>
              </w:rPr>
            </w:pPr>
            <w:r>
              <w:rPr>
                <w:rFonts w:ascii="Sylfaen" w:hAnsi="Sylfaen"/>
                <w:sz w:val="16"/>
                <w:szCs w:val="16"/>
                <w:lang w:val="en-US"/>
              </w:rPr>
              <w:t>2</w:t>
            </w:r>
            <w:r w:rsidR="00476DB5">
              <w:rPr>
                <w:rFonts w:ascii="Sylfaen" w:hAnsi="Sylfaen"/>
                <w:sz w:val="16"/>
                <w:szCs w:val="16"/>
                <w:lang w:val="en-US"/>
              </w:rPr>
              <w:t>1</w:t>
            </w:r>
          </w:p>
        </w:tc>
        <w:tc>
          <w:tcPr>
            <w:tcW w:w="1701" w:type="dxa"/>
          </w:tcPr>
          <w:p w:rsidR="001C4CBD" w:rsidRPr="005E7A9D" w:rsidRDefault="001C4CBD" w:rsidP="00C90876">
            <w:pPr>
              <w:rPr>
                <w:rFonts w:ascii="Sylfaen" w:hAnsi="Sylfaen"/>
                <w:b/>
                <w:sz w:val="16"/>
                <w:szCs w:val="16"/>
              </w:rPr>
            </w:pPr>
            <w:r>
              <w:rPr>
                <w:rFonts w:ascii="Sylfaen" w:hAnsi="Sylfaen"/>
                <w:b/>
                <w:sz w:val="16"/>
                <w:szCs w:val="16"/>
              </w:rPr>
              <w:t>15331151</w:t>
            </w:r>
          </w:p>
        </w:tc>
        <w:tc>
          <w:tcPr>
            <w:tcW w:w="1418" w:type="dxa"/>
          </w:tcPr>
          <w:p w:rsidR="001C4CBD" w:rsidRPr="00C561E8" w:rsidRDefault="001C4CBD" w:rsidP="00C90876">
            <w:pPr>
              <w:jc w:val="center"/>
            </w:pPr>
            <w:r w:rsidRPr="00C561E8">
              <w:t>Зерновые бобы</w:t>
            </w:r>
          </w:p>
        </w:tc>
        <w:tc>
          <w:tcPr>
            <w:tcW w:w="1559" w:type="dxa"/>
          </w:tcPr>
          <w:p w:rsidR="001C4CBD" w:rsidRDefault="001C4CBD" w:rsidP="000E04F1">
            <w:r w:rsidRPr="00E15B9C">
              <w:t>РА или эквивалент</w:t>
            </w:r>
          </w:p>
        </w:tc>
        <w:tc>
          <w:tcPr>
            <w:tcW w:w="3544" w:type="dxa"/>
          </w:tcPr>
          <w:p w:rsidR="001C4CBD" w:rsidRPr="00B138F3" w:rsidRDefault="001C4CBD" w:rsidP="00C90876">
            <w:pPr>
              <w:widowControl w:val="0"/>
              <w:jc w:val="center"/>
              <w:rPr>
                <w:rFonts w:ascii="GHEA Grapalat" w:hAnsi="GHEA Grapalat"/>
                <w:sz w:val="16"/>
                <w:szCs w:val="16"/>
              </w:rPr>
            </w:pPr>
            <w:r>
              <w:t xml:space="preserve">Фасоль окрашенная, однотонная, яркоокрашенная, сухая - влажность не более 15% или средней сухости (15,1-18,0)%. Безопасность согласно гигиеническим нормативам </w:t>
            </w:r>
            <w:proofErr w:type="spellStart"/>
            <w:r>
              <w:t>N</w:t>
            </w:r>
            <w:proofErr w:type="spellEnd"/>
            <w:r>
              <w:t xml:space="preserve"> </w:t>
            </w:r>
            <w:proofErr w:type="spellStart"/>
            <w:r>
              <w:t>2-III-4.9-01-2010</w:t>
            </w:r>
            <w:proofErr w:type="spellEnd"/>
            <w:r>
              <w:t>, статья 8 Закона РА «О безопасности пищевых продуктов». Остаточный ресурс не менее 50%. Доставка раз в месяц.</w:t>
            </w:r>
          </w:p>
        </w:tc>
        <w:tc>
          <w:tcPr>
            <w:tcW w:w="1173" w:type="dxa"/>
          </w:tcPr>
          <w:p w:rsidR="001C4CBD" w:rsidRPr="00B138F3" w:rsidRDefault="001C4CBD" w:rsidP="000E04F1">
            <w:pPr>
              <w:widowControl w:val="0"/>
              <w:jc w:val="center"/>
              <w:rPr>
                <w:rFonts w:ascii="GHEA Grapalat" w:hAnsi="GHEA Grapalat"/>
                <w:sz w:val="16"/>
                <w:szCs w:val="16"/>
              </w:rPr>
            </w:pPr>
            <w:r>
              <w:t>кг</w:t>
            </w:r>
          </w:p>
        </w:tc>
        <w:tc>
          <w:tcPr>
            <w:tcW w:w="1568" w:type="dxa"/>
          </w:tcPr>
          <w:p w:rsidR="001C4CBD" w:rsidRPr="00CD071A" w:rsidRDefault="001C4CBD" w:rsidP="000E04F1">
            <w:pPr>
              <w:widowControl w:val="0"/>
              <w:jc w:val="center"/>
              <w:rPr>
                <w:rFonts w:ascii="GHEA Grapalat" w:hAnsi="GHEA Grapalat"/>
                <w:sz w:val="16"/>
                <w:szCs w:val="16"/>
                <w:lang w:val="en-US"/>
              </w:rPr>
            </w:pPr>
            <w:r>
              <w:rPr>
                <w:rFonts w:ascii="GHEA Grapalat" w:hAnsi="GHEA Grapalat"/>
                <w:sz w:val="16"/>
                <w:szCs w:val="16"/>
                <w:lang w:val="en-US"/>
              </w:rPr>
              <w:t>1400</w:t>
            </w:r>
          </w:p>
        </w:tc>
        <w:tc>
          <w:tcPr>
            <w:tcW w:w="1796" w:type="dxa"/>
            <w:gridSpan w:val="7"/>
          </w:tcPr>
          <w:p w:rsidR="001C4CBD" w:rsidRPr="00321066" w:rsidRDefault="00C90876" w:rsidP="00C90876">
            <w:pPr>
              <w:widowControl w:val="0"/>
              <w:rPr>
                <w:rFonts w:ascii="GHEA Grapalat" w:hAnsi="GHEA Grapalat"/>
                <w:sz w:val="16"/>
                <w:szCs w:val="16"/>
                <w:lang w:val="en-US"/>
              </w:rPr>
            </w:pPr>
            <w:r>
              <w:rPr>
                <w:rFonts w:ascii="GHEA Grapalat" w:hAnsi="GHEA Grapalat"/>
                <w:sz w:val="16"/>
                <w:szCs w:val="16"/>
                <w:lang w:val="en-US"/>
              </w:rPr>
              <w:t>21000</w:t>
            </w:r>
            <w:r w:rsidR="001C4CBD">
              <w:rPr>
                <w:rFonts w:ascii="GHEA Grapalat" w:hAnsi="GHEA Grapalat"/>
                <w:sz w:val="16"/>
                <w:szCs w:val="16"/>
                <w:lang w:val="en-US"/>
              </w:rPr>
              <w:t xml:space="preserve">          1</w:t>
            </w:r>
            <w:r>
              <w:rPr>
                <w:rFonts w:ascii="GHEA Grapalat" w:hAnsi="GHEA Grapalat"/>
                <w:sz w:val="16"/>
                <w:szCs w:val="16"/>
                <w:lang w:val="en-US"/>
              </w:rPr>
              <w:t>5</w:t>
            </w:r>
          </w:p>
        </w:tc>
        <w:tc>
          <w:tcPr>
            <w:tcW w:w="1276" w:type="dxa"/>
          </w:tcPr>
          <w:p w:rsidR="00001EB1" w:rsidRPr="00001EB1" w:rsidRDefault="00001EB1" w:rsidP="00001EB1">
            <w:pPr>
              <w:jc w:val="center"/>
              <w:rPr>
                <w:sz w:val="20"/>
                <w:szCs w:val="20"/>
              </w:rPr>
            </w:pPr>
            <w:r w:rsidRPr="00001EB1">
              <w:rPr>
                <w:sz w:val="20"/>
                <w:szCs w:val="20"/>
              </w:rPr>
              <w:t xml:space="preserve">г. </w:t>
            </w:r>
            <w:proofErr w:type="spellStart"/>
            <w:r w:rsidRPr="00001EB1">
              <w:rPr>
                <w:sz w:val="20"/>
                <w:szCs w:val="20"/>
              </w:rPr>
              <w:t>Гораван</w:t>
            </w:r>
            <w:proofErr w:type="spellEnd"/>
            <w:r w:rsidRPr="00001EB1">
              <w:rPr>
                <w:sz w:val="20"/>
                <w:szCs w:val="20"/>
              </w:rPr>
              <w:t xml:space="preserve"> </w:t>
            </w:r>
            <w:proofErr w:type="spellStart"/>
            <w:r w:rsidRPr="00001EB1">
              <w:rPr>
                <w:sz w:val="20"/>
                <w:szCs w:val="20"/>
              </w:rPr>
              <w:t>Геворг</w:t>
            </w:r>
            <w:proofErr w:type="spellEnd"/>
            <w:r w:rsidRPr="00001EB1">
              <w:rPr>
                <w:sz w:val="20"/>
                <w:szCs w:val="20"/>
              </w:rPr>
              <w:t xml:space="preserve"> </w:t>
            </w:r>
            <w:proofErr w:type="spellStart"/>
            <w:r w:rsidRPr="00001EB1">
              <w:rPr>
                <w:sz w:val="20"/>
                <w:szCs w:val="20"/>
              </w:rPr>
              <w:t>Марзпетуни</w:t>
            </w:r>
            <w:proofErr w:type="spellEnd"/>
            <w:r w:rsidRPr="00001EB1">
              <w:rPr>
                <w:sz w:val="20"/>
                <w:szCs w:val="20"/>
              </w:rPr>
              <w:t xml:space="preserve"> 7</w:t>
            </w:r>
          </w:p>
          <w:p w:rsidR="001C4CBD" w:rsidRDefault="001C4CBD" w:rsidP="000E04F1"/>
        </w:tc>
        <w:tc>
          <w:tcPr>
            <w:tcW w:w="802" w:type="dxa"/>
          </w:tcPr>
          <w:p w:rsidR="001C4CBD" w:rsidRPr="000C1462" w:rsidRDefault="00C90876" w:rsidP="000E04F1">
            <w:pPr>
              <w:widowControl w:val="0"/>
              <w:jc w:val="center"/>
              <w:rPr>
                <w:rFonts w:ascii="GHEA Grapalat" w:hAnsi="GHEA Grapalat"/>
                <w:sz w:val="16"/>
                <w:szCs w:val="16"/>
                <w:lang w:val="en-US"/>
              </w:rPr>
            </w:pPr>
            <w:r>
              <w:rPr>
                <w:rFonts w:ascii="GHEA Grapalat" w:hAnsi="GHEA Grapalat"/>
                <w:sz w:val="16"/>
                <w:szCs w:val="16"/>
                <w:lang w:val="en-US"/>
              </w:rPr>
              <w:t>15</w:t>
            </w:r>
          </w:p>
        </w:tc>
        <w:tc>
          <w:tcPr>
            <w:tcW w:w="953" w:type="dxa"/>
          </w:tcPr>
          <w:p w:rsidR="001C4CBD" w:rsidRPr="00DF14CF" w:rsidRDefault="001C4CBD" w:rsidP="000E04F1">
            <w:pPr>
              <w:widowControl w:val="0"/>
              <w:jc w:val="center"/>
              <w:rPr>
                <w:rFonts w:ascii="GHEA Grapalat" w:hAnsi="GHEA Grapalat"/>
                <w:sz w:val="16"/>
                <w:szCs w:val="16"/>
              </w:rPr>
            </w:pPr>
            <w:r w:rsidRPr="00DF14CF">
              <w:rPr>
                <w:sz w:val="16"/>
                <w:szCs w:val="16"/>
              </w:rPr>
              <w:t>20 календарных дней после вступления договора в силу - 15.12.2022 г. По предварительному заказу покупателя</w:t>
            </w:r>
          </w:p>
        </w:tc>
      </w:tr>
      <w:tr w:rsidR="001C4CBD" w:rsidRPr="00B138F3" w:rsidTr="0095408C">
        <w:trPr>
          <w:trHeight w:val="508"/>
          <w:jc w:val="center"/>
        </w:trPr>
        <w:tc>
          <w:tcPr>
            <w:tcW w:w="652" w:type="dxa"/>
          </w:tcPr>
          <w:p w:rsidR="001C4CBD" w:rsidRPr="002C4819" w:rsidRDefault="001C4CBD" w:rsidP="000E04F1">
            <w:pPr>
              <w:rPr>
                <w:rFonts w:ascii="Sylfaen" w:hAnsi="Sylfaen"/>
                <w:sz w:val="16"/>
                <w:szCs w:val="16"/>
                <w:lang w:val="en-US"/>
              </w:rPr>
            </w:pPr>
            <w:r>
              <w:rPr>
                <w:rFonts w:ascii="Sylfaen" w:hAnsi="Sylfaen"/>
                <w:sz w:val="16"/>
                <w:szCs w:val="16"/>
                <w:lang w:val="en-US"/>
              </w:rPr>
              <w:lastRenderedPageBreak/>
              <w:t>2</w:t>
            </w:r>
            <w:r w:rsidR="00476DB5">
              <w:rPr>
                <w:rFonts w:ascii="Sylfaen" w:hAnsi="Sylfaen"/>
                <w:sz w:val="16"/>
                <w:szCs w:val="16"/>
                <w:lang w:val="en-US"/>
              </w:rPr>
              <w:t>2</w:t>
            </w:r>
          </w:p>
        </w:tc>
        <w:tc>
          <w:tcPr>
            <w:tcW w:w="1701" w:type="dxa"/>
          </w:tcPr>
          <w:p w:rsidR="001C4CBD" w:rsidRPr="001D0CA2" w:rsidRDefault="001C4CBD" w:rsidP="00C90876">
            <w:pPr>
              <w:rPr>
                <w:rFonts w:ascii="Sylfaen" w:hAnsi="Sylfaen"/>
                <w:b/>
                <w:sz w:val="16"/>
                <w:szCs w:val="16"/>
              </w:rPr>
            </w:pPr>
            <w:r>
              <w:rPr>
                <w:rFonts w:ascii="Sylfaen" w:hAnsi="Sylfaen"/>
                <w:b/>
                <w:sz w:val="16"/>
                <w:szCs w:val="16"/>
              </w:rPr>
              <w:t>15331154</w:t>
            </w:r>
          </w:p>
        </w:tc>
        <w:tc>
          <w:tcPr>
            <w:tcW w:w="1418" w:type="dxa"/>
          </w:tcPr>
          <w:p w:rsidR="001C4CBD" w:rsidRPr="00C561E8" w:rsidRDefault="001C4CBD" w:rsidP="00C90876">
            <w:pPr>
              <w:jc w:val="center"/>
            </w:pPr>
            <w:r w:rsidRPr="00C561E8">
              <w:t>Фасоль целая</w:t>
            </w:r>
          </w:p>
        </w:tc>
        <w:tc>
          <w:tcPr>
            <w:tcW w:w="1559" w:type="dxa"/>
          </w:tcPr>
          <w:p w:rsidR="001C4CBD" w:rsidRDefault="001C4CBD" w:rsidP="000E04F1">
            <w:r w:rsidRPr="001A4717">
              <w:t>РА или эквивалент</w:t>
            </w:r>
          </w:p>
        </w:tc>
        <w:tc>
          <w:tcPr>
            <w:tcW w:w="3544" w:type="dxa"/>
          </w:tcPr>
          <w:p w:rsidR="001C4CBD" w:rsidRPr="00B138F3" w:rsidRDefault="001C4CBD" w:rsidP="00C90876">
            <w:pPr>
              <w:widowControl w:val="0"/>
              <w:jc w:val="center"/>
              <w:rPr>
                <w:rFonts w:ascii="GHEA Grapalat" w:hAnsi="GHEA Grapalat"/>
                <w:sz w:val="16"/>
                <w:szCs w:val="16"/>
              </w:rPr>
            </w:pPr>
            <w:r>
              <w:t xml:space="preserve">Сушеные, очищенные, желтые или зеленые. Безопасность: </w:t>
            </w:r>
            <w:proofErr w:type="spellStart"/>
            <w:r>
              <w:t>N</w:t>
            </w:r>
            <w:proofErr w:type="spellEnd"/>
            <w:r>
              <w:t xml:space="preserve"> </w:t>
            </w:r>
            <w:proofErr w:type="spellStart"/>
            <w:r>
              <w:t>2-III-4.9-01-2010</w:t>
            </w:r>
            <w:proofErr w:type="spellEnd"/>
            <w:r>
              <w:t xml:space="preserve"> Гигиенические нормы </w:t>
            </w:r>
            <w:proofErr w:type="spellStart"/>
            <w:r>
              <w:rPr>
                <w:rFonts w:ascii="Sylfaen" w:hAnsi="Sylfaen" w:cs="Sylfaen"/>
              </w:rPr>
              <w:t>հոդված</w:t>
            </w:r>
            <w:proofErr w:type="spellEnd"/>
            <w:r>
              <w:t xml:space="preserve"> Статья 8 Закона РА «О безопасности пищевых продуктов». Доставка раз в месяц.</w:t>
            </w:r>
          </w:p>
        </w:tc>
        <w:tc>
          <w:tcPr>
            <w:tcW w:w="1173" w:type="dxa"/>
          </w:tcPr>
          <w:p w:rsidR="001C4CBD" w:rsidRPr="00B138F3" w:rsidRDefault="001C4CBD" w:rsidP="000E04F1">
            <w:pPr>
              <w:widowControl w:val="0"/>
              <w:jc w:val="center"/>
              <w:rPr>
                <w:rFonts w:ascii="GHEA Grapalat" w:hAnsi="GHEA Grapalat"/>
                <w:sz w:val="16"/>
                <w:szCs w:val="16"/>
              </w:rPr>
            </w:pPr>
            <w:r>
              <w:t>кг</w:t>
            </w:r>
          </w:p>
        </w:tc>
        <w:tc>
          <w:tcPr>
            <w:tcW w:w="1568" w:type="dxa"/>
          </w:tcPr>
          <w:p w:rsidR="001C4CBD" w:rsidRPr="00CD071A" w:rsidRDefault="001C4CBD" w:rsidP="000E04F1">
            <w:pPr>
              <w:widowControl w:val="0"/>
              <w:jc w:val="center"/>
              <w:rPr>
                <w:rFonts w:ascii="GHEA Grapalat" w:hAnsi="GHEA Grapalat"/>
                <w:sz w:val="16"/>
                <w:szCs w:val="16"/>
                <w:lang w:val="en-US"/>
              </w:rPr>
            </w:pPr>
            <w:r>
              <w:rPr>
                <w:rFonts w:ascii="GHEA Grapalat" w:hAnsi="GHEA Grapalat"/>
                <w:sz w:val="16"/>
                <w:szCs w:val="16"/>
                <w:lang w:val="en-US"/>
              </w:rPr>
              <w:t>470</w:t>
            </w:r>
          </w:p>
        </w:tc>
        <w:tc>
          <w:tcPr>
            <w:tcW w:w="1796" w:type="dxa"/>
            <w:gridSpan w:val="7"/>
          </w:tcPr>
          <w:p w:rsidR="001C4CBD" w:rsidRPr="00321066" w:rsidRDefault="00FB022F" w:rsidP="000E04F1">
            <w:pPr>
              <w:widowControl w:val="0"/>
              <w:rPr>
                <w:rFonts w:ascii="GHEA Grapalat" w:hAnsi="GHEA Grapalat"/>
                <w:sz w:val="16"/>
                <w:szCs w:val="16"/>
                <w:lang w:val="en-US"/>
              </w:rPr>
            </w:pPr>
            <w:r>
              <w:rPr>
                <w:rFonts w:ascii="GHEA Grapalat" w:hAnsi="GHEA Grapalat"/>
                <w:sz w:val="16"/>
                <w:szCs w:val="16"/>
                <w:lang w:val="en-US"/>
              </w:rPr>
              <w:t>17860</w:t>
            </w:r>
            <w:r w:rsidR="001C4CBD">
              <w:rPr>
                <w:rFonts w:ascii="GHEA Grapalat" w:hAnsi="GHEA Grapalat"/>
                <w:sz w:val="16"/>
                <w:szCs w:val="16"/>
                <w:lang w:val="en-US"/>
              </w:rPr>
              <w:t xml:space="preserve">              </w:t>
            </w:r>
            <w:r>
              <w:rPr>
                <w:rFonts w:ascii="GHEA Grapalat" w:hAnsi="GHEA Grapalat"/>
                <w:sz w:val="16"/>
                <w:szCs w:val="16"/>
                <w:lang w:val="en-US"/>
              </w:rPr>
              <w:t>38</w:t>
            </w:r>
          </w:p>
        </w:tc>
        <w:tc>
          <w:tcPr>
            <w:tcW w:w="1276" w:type="dxa"/>
          </w:tcPr>
          <w:p w:rsidR="00001EB1" w:rsidRPr="00001EB1" w:rsidRDefault="00001EB1" w:rsidP="00001EB1">
            <w:pPr>
              <w:jc w:val="center"/>
              <w:rPr>
                <w:sz w:val="20"/>
                <w:szCs w:val="20"/>
              </w:rPr>
            </w:pPr>
            <w:r w:rsidRPr="00001EB1">
              <w:rPr>
                <w:sz w:val="20"/>
                <w:szCs w:val="20"/>
              </w:rPr>
              <w:t xml:space="preserve">г. </w:t>
            </w:r>
            <w:proofErr w:type="spellStart"/>
            <w:r w:rsidRPr="00001EB1">
              <w:rPr>
                <w:sz w:val="20"/>
                <w:szCs w:val="20"/>
              </w:rPr>
              <w:t>Гораван</w:t>
            </w:r>
            <w:proofErr w:type="spellEnd"/>
            <w:r w:rsidRPr="00001EB1">
              <w:rPr>
                <w:sz w:val="20"/>
                <w:szCs w:val="20"/>
              </w:rPr>
              <w:t xml:space="preserve"> </w:t>
            </w:r>
            <w:proofErr w:type="spellStart"/>
            <w:r w:rsidRPr="00001EB1">
              <w:rPr>
                <w:sz w:val="20"/>
                <w:szCs w:val="20"/>
              </w:rPr>
              <w:t>Геворг</w:t>
            </w:r>
            <w:proofErr w:type="spellEnd"/>
            <w:r w:rsidRPr="00001EB1">
              <w:rPr>
                <w:sz w:val="20"/>
                <w:szCs w:val="20"/>
              </w:rPr>
              <w:t xml:space="preserve"> </w:t>
            </w:r>
            <w:proofErr w:type="spellStart"/>
            <w:r w:rsidRPr="00001EB1">
              <w:rPr>
                <w:sz w:val="20"/>
                <w:szCs w:val="20"/>
              </w:rPr>
              <w:t>Марзпетуни</w:t>
            </w:r>
            <w:proofErr w:type="spellEnd"/>
            <w:r w:rsidRPr="00001EB1">
              <w:rPr>
                <w:sz w:val="20"/>
                <w:szCs w:val="20"/>
              </w:rPr>
              <w:t xml:space="preserve"> 7</w:t>
            </w:r>
          </w:p>
          <w:p w:rsidR="001C4CBD" w:rsidRDefault="001C4CBD" w:rsidP="000E04F1"/>
        </w:tc>
        <w:tc>
          <w:tcPr>
            <w:tcW w:w="802" w:type="dxa"/>
          </w:tcPr>
          <w:p w:rsidR="001C4CBD" w:rsidRPr="000C1462" w:rsidRDefault="00FB022F" w:rsidP="000E04F1">
            <w:pPr>
              <w:widowControl w:val="0"/>
              <w:jc w:val="center"/>
              <w:rPr>
                <w:rFonts w:ascii="GHEA Grapalat" w:hAnsi="GHEA Grapalat"/>
                <w:sz w:val="16"/>
                <w:szCs w:val="16"/>
                <w:lang w:val="en-US"/>
              </w:rPr>
            </w:pPr>
            <w:r>
              <w:rPr>
                <w:rFonts w:ascii="GHEA Grapalat" w:hAnsi="GHEA Grapalat"/>
                <w:sz w:val="16"/>
                <w:szCs w:val="16"/>
                <w:lang w:val="en-US"/>
              </w:rPr>
              <w:t>38</w:t>
            </w:r>
          </w:p>
        </w:tc>
        <w:tc>
          <w:tcPr>
            <w:tcW w:w="953" w:type="dxa"/>
          </w:tcPr>
          <w:p w:rsidR="001C4CBD" w:rsidRPr="00DF14CF" w:rsidRDefault="001C4CBD" w:rsidP="000E04F1">
            <w:pPr>
              <w:widowControl w:val="0"/>
              <w:jc w:val="center"/>
              <w:rPr>
                <w:rFonts w:ascii="GHEA Grapalat" w:hAnsi="GHEA Grapalat"/>
                <w:sz w:val="16"/>
                <w:szCs w:val="16"/>
              </w:rPr>
            </w:pPr>
            <w:r w:rsidRPr="00DF14CF">
              <w:rPr>
                <w:sz w:val="16"/>
                <w:szCs w:val="16"/>
              </w:rPr>
              <w:t>20 календарных дней после вступления договора в силу - 15.12.2022 г. По предварительному заказу покупателя</w:t>
            </w:r>
          </w:p>
        </w:tc>
      </w:tr>
      <w:tr w:rsidR="0095408C" w:rsidRPr="00B138F3" w:rsidTr="0095408C">
        <w:trPr>
          <w:trHeight w:val="1467"/>
          <w:jc w:val="center"/>
        </w:trPr>
        <w:tc>
          <w:tcPr>
            <w:tcW w:w="652" w:type="dxa"/>
          </w:tcPr>
          <w:p w:rsidR="0095408C" w:rsidRPr="00A241F2" w:rsidRDefault="0095408C" w:rsidP="000E04F1">
            <w:pPr>
              <w:rPr>
                <w:rFonts w:ascii="Sylfaen" w:hAnsi="Sylfaen"/>
                <w:sz w:val="16"/>
                <w:szCs w:val="16"/>
                <w:lang w:val="en-US"/>
              </w:rPr>
            </w:pPr>
            <w:r>
              <w:rPr>
                <w:rFonts w:ascii="Sylfaen" w:hAnsi="Sylfaen"/>
                <w:sz w:val="16"/>
                <w:szCs w:val="16"/>
                <w:lang w:val="en-US"/>
              </w:rPr>
              <w:t>2</w:t>
            </w:r>
            <w:r w:rsidR="00476DB5">
              <w:rPr>
                <w:rFonts w:ascii="Sylfaen" w:hAnsi="Sylfaen"/>
                <w:sz w:val="16"/>
                <w:szCs w:val="16"/>
                <w:lang w:val="en-US"/>
              </w:rPr>
              <w:t>3</w:t>
            </w:r>
          </w:p>
        </w:tc>
        <w:tc>
          <w:tcPr>
            <w:tcW w:w="1701" w:type="dxa"/>
          </w:tcPr>
          <w:p w:rsidR="0095408C" w:rsidRPr="001D0CA2" w:rsidRDefault="0095408C" w:rsidP="00C90876">
            <w:pPr>
              <w:rPr>
                <w:rFonts w:ascii="Sylfaen" w:hAnsi="Sylfaen"/>
                <w:b/>
                <w:sz w:val="16"/>
                <w:szCs w:val="16"/>
              </w:rPr>
            </w:pPr>
          </w:p>
          <w:p w:rsidR="0095408C" w:rsidRPr="001D0CA2" w:rsidRDefault="0095408C" w:rsidP="00C90876">
            <w:pPr>
              <w:rPr>
                <w:rFonts w:ascii="Sylfaen" w:hAnsi="Sylfaen"/>
                <w:b/>
                <w:sz w:val="16"/>
                <w:szCs w:val="16"/>
              </w:rPr>
            </w:pPr>
          </w:p>
          <w:p w:rsidR="0095408C" w:rsidRPr="001D0CA2" w:rsidRDefault="0095408C" w:rsidP="00C90876">
            <w:pPr>
              <w:rPr>
                <w:rFonts w:ascii="Sylfaen" w:hAnsi="Sylfaen"/>
                <w:b/>
                <w:sz w:val="16"/>
                <w:szCs w:val="16"/>
              </w:rPr>
            </w:pPr>
          </w:p>
          <w:p w:rsidR="0095408C" w:rsidRPr="001D0CA2" w:rsidRDefault="0095408C" w:rsidP="00C90876">
            <w:pPr>
              <w:rPr>
                <w:rFonts w:ascii="Sylfaen" w:hAnsi="Sylfaen"/>
                <w:b/>
                <w:sz w:val="16"/>
                <w:szCs w:val="16"/>
              </w:rPr>
            </w:pPr>
            <w:r w:rsidRPr="001D0CA2">
              <w:rPr>
                <w:rFonts w:ascii="Sylfaen" w:hAnsi="Sylfaen"/>
                <w:b/>
                <w:sz w:val="16"/>
                <w:szCs w:val="16"/>
              </w:rPr>
              <w:t>15331167</w:t>
            </w:r>
          </w:p>
        </w:tc>
        <w:tc>
          <w:tcPr>
            <w:tcW w:w="1418" w:type="dxa"/>
          </w:tcPr>
          <w:p w:rsidR="0095408C" w:rsidRPr="00C561E8" w:rsidRDefault="0095408C" w:rsidP="00C90876">
            <w:pPr>
              <w:jc w:val="center"/>
            </w:pPr>
            <w:r>
              <w:rPr>
                <w:lang w:val="en-US"/>
              </w:rPr>
              <w:br/>
            </w:r>
            <w:r>
              <w:rPr>
                <w:lang w:val="en-US"/>
              </w:rPr>
              <w:br/>
            </w:r>
            <w:r w:rsidRPr="00C561E8">
              <w:t>Зеленый</w:t>
            </w:r>
          </w:p>
        </w:tc>
        <w:tc>
          <w:tcPr>
            <w:tcW w:w="1559" w:type="dxa"/>
          </w:tcPr>
          <w:p w:rsidR="0095408C" w:rsidRDefault="0095408C" w:rsidP="000E04F1">
            <w:r>
              <w:rPr>
                <w:lang w:val="en-US"/>
              </w:rPr>
              <w:br/>
            </w:r>
            <w:r>
              <w:rPr>
                <w:lang w:val="en-US"/>
              </w:rPr>
              <w:br/>
            </w:r>
            <w:r w:rsidRPr="001A4717">
              <w:t>РА или эквивалент</w:t>
            </w:r>
          </w:p>
        </w:tc>
        <w:tc>
          <w:tcPr>
            <w:tcW w:w="3544" w:type="dxa"/>
          </w:tcPr>
          <w:p w:rsidR="0095408C" w:rsidRPr="00B138F3" w:rsidRDefault="0095408C" w:rsidP="00C90876">
            <w:pPr>
              <w:widowControl w:val="0"/>
              <w:jc w:val="center"/>
              <w:rPr>
                <w:rFonts w:ascii="GHEA Grapalat" w:hAnsi="GHEA Grapalat"/>
                <w:sz w:val="16"/>
                <w:szCs w:val="16"/>
              </w:rPr>
            </w:pPr>
            <w:r>
              <w:t xml:space="preserve">Зелень разных видов, безопасность согласно </w:t>
            </w:r>
            <w:proofErr w:type="spellStart"/>
            <w:r>
              <w:t>N</w:t>
            </w:r>
            <w:proofErr w:type="spellEnd"/>
            <w:r>
              <w:t xml:space="preserve"> </w:t>
            </w:r>
            <w:proofErr w:type="spellStart"/>
            <w:r>
              <w:t>2-III-4,9-01-2003</w:t>
            </w:r>
            <w:proofErr w:type="spellEnd"/>
            <w:r>
              <w:t xml:space="preserve"> (</w:t>
            </w:r>
            <w:proofErr w:type="spellStart"/>
            <w:r>
              <w:t>СанПин</w:t>
            </w:r>
            <w:proofErr w:type="spellEnd"/>
            <w:r>
              <w:t xml:space="preserve"> РФ 2,3,2-1078-01) Санитарно-эпидемиологические правила и нормы </w:t>
            </w:r>
            <w:proofErr w:type="spellStart"/>
            <w:r>
              <w:rPr>
                <w:rFonts w:ascii="Sylfaen" w:hAnsi="Sylfaen" w:cs="Sylfaen"/>
              </w:rPr>
              <w:t>և</w:t>
            </w:r>
            <w:proofErr w:type="spellEnd"/>
            <w:r>
              <w:t xml:space="preserve"> Статья 9 Закона РА «О безопасности пищевых продуктов» день</w:t>
            </w:r>
          </w:p>
        </w:tc>
        <w:tc>
          <w:tcPr>
            <w:tcW w:w="1173" w:type="dxa"/>
          </w:tcPr>
          <w:p w:rsidR="0095408C" w:rsidRPr="00B138F3" w:rsidRDefault="0095408C" w:rsidP="000E04F1">
            <w:pPr>
              <w:widowControl w:val="0"/>
              <w:jc w:val="center"/>
              <w:rPr>
                <w:rFonts w:ascii="GHEA Grapalat" w:hAnsi="GHEA Grapalat"/>
                <w:sz w:val="16"/>
                <w:szCs w:val="16"/>
              </w:rPr>
            </w:pPr>
            <w:r>
              <w:t>кап</w:t>
            </w:r>
          </w:p>
        </w:tc>
        <w:tc>
          <w:tcPr>
            <w:tcW w:w="1568" w:type="dxa"/>
          </w:tcPr>
          <w:p w:rsidR="0095408C" w:rsidRPr="00CD071A" w:rsidRDefault="0095408C" w:rsidP="000E04F1">
            <w:pPr>
              <w:widowControl w:val="0"/>
              <w:jc w:val="center"/>
              <w:rPr>
                <w:rFonts w:ascii="GHEA Grapalat" w:hAnsi="GHEA Grapalat"/>
                <w:sz w:val="16"/>
                <w:szCs w:val="16"/>
                <w:lang w:val="en-US"/>
              </w:rPr>
            </w:pPr>
            <w:r>
              <w:rPr>
                <w:rFonts w:ascii="GHEA Grapalat" w:hAnsi="GHEA Grapalat"/>
                <w:sz w:val="16"/>
                <w:szCs w:val="16"/>
                <w:lang w:val="en-US"/>
              </w:rPr>
              <w:t>250</w:t>
            </w:r>
          </w:p>
        </w:tc>
        <w:tc>
          <w:tcPr>
            <w:tcW w:w="870" w:type="dxa"/>
            <w:gridSpan w:val="3"/>
          </w:tcPr>
          <w:p w:rsidR="0095408C" w:rsidRPr="00321066" w:rsidRDefault="0095408C" w:rsidP="000E04F1">
            <w:pPr>
              <w:widowControl w:val="0"/>
              <w:rPr>
                <w:rFonts w:ascii="GHEA Grapalat" w:hAnsi="GHEA Grapalat"/>
                <w:sz w:val="16"/>
                <w:szCs w:val="16"/>
                <w:lang w:val="en-US"/>
              </w:rPr>
            </w:pPr>
            <w:r>
              <w:rPr>
                <w:rFonts w:ascii="GHEA Grapalat" w:hAnsi="GHEA Grapalat"/>
                <w:sz w:val="16"/>
                <w:szCs w:val="16"/>
                <w:lang w:val="en-US"/>
              </w:rPr>
              <w:t>17500</w:t>
            </w:r>
          </w:p>
        </w:tc>
        <w:tc>
          <w:tcPr>
            <w:tcW w:w="926" w:type="dxa"/>
            <w:gridSpan w:val="4"/>
          </w:tcPr>
          <w:p w:rsidR="0095408C" w:rsidRPr="00321066" w:rsidRDefault="0095408C" w:rsidP="0095408C">
            <w:pPr>
              <w:widowControl w:val="0"/>
              <w:ind w:left="237"/>
              <w:rPr>
                <w:rFonts w:ascii="GHEA Grapalat" w:hAnsi="GHEA Grapalat"/>
                <w:sz w:val="16"/>
                <w:szCs w:val="16"/>
                <w:lang w:val="en-US"/>
              </w:rPr>
            </w:pPr>
            <w:r>
              <w:rPr>
                <w:rFonts w:ascii="GHEA Grapalat" w:hAnsi="GHEA Grapalat"/>
                <w:sz w:val="16"/>
                <w:szCs w:val="16"/>
                <w:lang w:val="en-US"/>
              </w:rPr>
              <w:t>70</w:t>
            </w:r>
          </w:p>
        </w:tc>
        <w:tc>
          <w:tcPr>
            <w:tcW w:w="1276" w:type="dxa"/>
          </w:tcPr>
          <w:p w:rsidR="00001EB1" w:rsidRPr="00001EB1" w:rsidRDefault="00001EB1" w:rsidP="00001EB1">
            <w:pPr>
              <w:jc w:val="center"/>
              <w:rPr>
                <w:sz w:val="20"/>
                <w:szCs w:val="20"/>
              </w:rPr>
            </w:pPr>
            <w:r w:rsidRPr="00001EB1">
              <w:rPr>
                <w:sz w:val="20"/>
                <w:szCs w:val="20"/>
              </w:rPr>
              <w:t xml:space="preserve">г. </w:t>
            </w:r>
            <w:proofErr w:type="spellStart"/>
            <w:r w:rsidRPr="00001EB1">
              <w:rPr>
                <w:sz w:val="20"/>
                <w:szCs w:val="20"/>
              </w:rPr>
              <w:t>Гораван</w:t>
            </w:r>
            <w:proofErr w:type="spellEnd"/>
            <w:r w:rsidRPr="00001EB1">
              <w:rPr>
                <w:sz w:val="20"/>
                <w:szCs w:val="20"/>
              </w:rPr>
              <w:t xml:space="preserve"> </w:t>
            </w:r>
            <w:proofErr w:type="spellStart"/>
            <w:r w:rsidRPr="00001EB1">
              <w:rPr>
                <w:sz w:val="20"/>
                <w:szCs w:val="20"/>
              </w:rPr>
              <w:t>Геворг</w:t>
            </w:r>
            <w:proofErr w:type="spellEnd"/>
            <w:r w:rsidRPr="00001EB1">
              <w:rPr>
                <w:sz w:val="20"/>
                <w:szCs w:val="20"/>
              </w:rPr>
              <w:t xml:space="preserve"> </w:t>
            </w:r>
            <w:proofErr w:type="spellStart"/>
            <w:r w:rsidRPr="00001EB1">
              <w:rPr>
                <w:sz w:val="20"/>
                <w:szCs w:val="20"/>
              </w:rPr>
              <w:t>Марзпетуни</w:t>
            </w:r>
            <w:proofErr w:type="spellEnd"/>
            <w:r w:rsidRPr="00001EB1">
              <w:rPr>
                <w:sz w:val="20"/>
                <w:szCs w:val="20"/>
              </w:rPr>
              <w:t xml:space="preserve"> 7</w:t>
            </w:r>
          </w:p>
          <w:p w:rsidR="0095408C" w:rsidRDefault="0095408C" w:rsidP="000E04F1"/>
        </w:tc>
        <w:tc>
          <w:tcPr>
            <w:tcW w:w="802" w:type="dxa"/>
          </w:tcPr>
          <w:p w:rsidR="0095408C" w:rsidRPr="000C1462" w:rsidRDefault="0095408C" w:rsidP="000E04F1">
            <w:pPr>
              <w:widowControl w:val="0"/>
              <w:jc w:val="center"/>
              <w:rPr>
                <w:rFonts w:ascii="GHEA Grapalat" w:hAnsi="GHEA Grapalat"/>
                <w:sz w:val="16"/>
                <w:szCs w:val="16"/>
                <w:lang w:val="en-US"/>
              </w:rPr>
            </w:pPr>
            <w:r>
              <w:rPr>
                <w:rFonts w:ascii="GHEA Grapalat" w:hAnsi="GHEA Grapalat"/>
                <w:sz w:val="16"/>
                <w:szCs w:val="16"/>
                <w:lang w:val="en-US"/>
              </w:rPr>
              <w:t>70</w:t>
            </w:r>
          </w:p>
        </w:tc>
        <w:tc>
          <w:tcPr>
            <w:tcW w:w="953" w:type="dxa"/>
          </w:tcPr>
          <w:p w:rsidR="0095408C" w:rsidRPr="00DF14CF" w:rsidRDefault="0095408C" w:rsidP="000E04F1">
            <w:pPr>
              <w:widowControl w:val="0"/>
              <w:jc w:val="center"/>
              <w:rPr>
                <w:rFonts w:ascii="GHEA Grapalat" w:hAnsi="GHEA Grapalat"/>
                <w:sz w:val="16"/>
                <w:szCs w:val="16"/>
              </w:rPr>
            </w:pPr>
            <w:r w:rsidRPr="00DF14CF">
              <w:rPr>
                <w:sz w:val="16"/>
                <w:szCs w:val="16"/>
              </w:rPr>
              <w:t>20 календарных дней после вступления договора в силу - 15.12.2022 г. По предварительному заказу покупателя</w:t>
            </w:r>
          </w:p>
        </w:tc>
      </w:tr>
      <w:tr w:rsidR="0095408C" w:rsidRPr="00B138F3" w:rsidTr="0095408C">
        <w:trPr>
          <w:trHeight w:val="508"/>
          <w:jc w:val="center"/>
        </w:trPr>
        <w:tc>
          <w:tcPr>
            <w:tcW w:w="652" w:type="dxa"/>
          </w:tcPr>
          <w:p w:rsidR="0095408C" w:rsidRPr="00430734" w:rsidRDefault="00476DB5" w:rsidP="000E04F1">
            <w:pPr>
              <w:rPr>
                <w:rFonts w:ascii="Sylfaen" w:hAnsi="Sylfaen"/>
                <w:sz w:val="16"/>
                <w:szCs w:val="16"/>
                <w:lang w:val="en-US"/>
              </w:rPr>
            </w:pPr>
            <w:r>
              <w:rPr>
                <w:rFonts w:ascii="Sylfaen" w:hAnsi="Sylfaen"/>
                <w:sz w:val="16"/>
                <w:szCs w:val="16"/>
                <w:lang w:val="en-US"/>
              </w:rPr>
              <w:t>24</w:t>
            </w:r>
          </w:p>
        </w:tc>
        <w:tc>
          <w:tcPr>
            <w:tcW w:w="1701" w:type="dxa"/>
          </w:tcPr>
          <w:p w:rsidR="0095408C" w:rsidRPr="005E7A9D" w:rsidRDefault="0095408C" w:rsidP="00C90876">
            <w:pPr>
              <w:rPr>
                <w:rFonts w:ascii="Sylfaen" w:hAnsi="Sylfaen"/>
                <w:b/>
                <w:sz w:val="16"/>
                <w:szCs w:val="16"/>
              </w:rPr>
            </w:pPr>
            <w:r>
              <w:rPr>
                <w:rFonts w:ascii="Sylfaen" w:hAnsi="Sylfaen"/>
                <w:b/>
                <w:sz w:val="16"/>
                <w:szCs w:val="16"/>
              </w:rPr>
              <w:t>15331100</w:t>
            </w:r>
          </w:p>
        </w:tc>
        <w:tc>
          <w:tcPr>
            <w:tcW w:w="1418" w:type="dxa"/>
          </w:tcPr>
          <w:p w:rsidR="0095408C" w:rsidRPr="00C561E8" w:rsidRDefault="0095408C" w:rsidP="00C90876">
            <w:pPr>
              <w:jc w:val="center"/>
            </w:pPr>
            <w:r w:rsidRPr="00C561E8">
              <w:t>Томатная паста</w:t>
            </w:r>
          </w:p>
        </w:tc>
        <w:tc>
          <w:tcPr>
            <w:tcW w:w="1559" w:type="dxa"/>
          </w:tcPr>
          <w:p w:rsidR="0095408C" w:rsidRDefault="0095408C" w:rsidP="000E04F1">
            <w:r w:rsidRPr="00E15B9C">
              <w:t>РА или эквивалент</w:t>
            </w:r>
          </w:p>
        </w:tc>
        <w:tc>
          <w:tcPr>
            <w:tcW w:w="3544" w:type="dxa"/>
          </w:tcPr>
          <w:p w:rsidR="0095408C" w:rsidRPr="00B138F3" w:rsidRDefault="0095408C" w:rsidP="000E04F1">
            <w:pPr>
              <w:widowControl w:val="0"/>
              <w:jc w:val="center"/>
              <w:rPr>
                <w:rFonts w:ascii="GHEA Grapalat" w:hAnsi="GHEA Grapalat"/>
                <w:sz w:val="16"/>
                <w:szCs w:val="16"/>
              </w:rPr>
            </w:pPr>
            <w:r>
              <w:t xml:space="preserve">Высший или первый сорт, в стеклянной таре, фасовкой вместимостью до 10 дм 3 . Безопасность: </w:t>
            </w:r>
            <w:proofErr w:type="spellStart"/>
            <w:r>
              <w:t>N</w:t>
            </w:r>
            <w:proofErr w:type="spellEnd"/>
            <w:r>
              <w:t xml:space="preserve"> </w:t>
            </w:r>
            <w:proofErr w:type="spellStart"/>
            <w:r>
              <w:t>2-III-4.9-01-2010</w:t>
            </w:r>
            <w:proofErr w:type="spellEnd"/>
            <w:r>
              <w:t xml:space="preserve"> Гигиенические нормы  Статья 8 Закона РА «О безопасности пищевых продуктов</w:t>
            </w:r>
            <w:proofErr w:type="gramStart"/>
            <w:r>
              <w:t>»Д</w:t>
            </w:r>
            <w:proofErr w:type="gramEnd"/>
            <w:r>
              <w:t>оставка: 2 раза в месяц</w:t>
            </w:r>
          </w:p>
        </w:tc>
        <w:tc>
          <w:tcPr>
            <w:tcW w:w="1173" w:type="dxa"/>
          </w:tcPr>
          <w:p w:rsidR="0095408C" w:rsidRPr="00B138F3" w:rsidRDefault="0095408C" w:rsidP="000E04F1">
            <w:pPr>
              <w:widowControl w:val="0"/>
              <w:jc w:val="center"/>
              <w:rPr>
                <w:rFonts w:ascii="GHEA Grapalat" w:hAnsi="GHEA Grapalat"/>
                <w:sz w:val="16"/>
                <w:szCs w:val="16"/>
              </w:rPr>
            </w:pPr>
            <w:r>
              <w:t>кг</w:t>
            </w:r>
          </w:p>
        </w:tc>
        <w:tc>
          <w:tcPr>
            <w:tcW w:w="1568" w:type="dxa"/>
          </w:tcPr>
          <w:p w:rsidR="0095408C" w:rsidRPr="00CD071A" w:rsidRDefault="0095408C" w:rsidP="000E04F1">
            <w:pPr>
              <w:widowControl w:val="0"/>
              <w:jc w:val="center"/>
              <w:rPr>
                <w:rFonts w:ascii="GHEA Grapalat" w:hAnsi="GHEA Grapalat"/>
                <w:sz w:val="16"/>
                <w:szCs w:val="16"/>
                <w:lang w:val="en-US"/>
              </w:rPr>
            </w:pPr>
            <w:r>
              <w:rPr>
                <w:rFonts w:ascii="GHEA Grapalat" w:hAnsi="GHEA Grapalat"/>
                <w:sz w:val="16"/>
                <w:szCs w:val="16"/>
                <w:lang w:val="en-US"/>
              </w:rPr>
              <w:t>1150</w:t>
            </w:r>
          </w:p>
        </w:tc>
        <w:tc>
          <w:tcPr>
            <w:tcW w:w="870" w:type="dxa"/>
            <w:gridSpan w:val="3"/>
          </w:tcPr>
          <w:p w:rsidR="0095408C" w:rsidRPr="00321066" w:rsidRDefault="0095408C" w:rsidP="000E04F1">
            <w:pPr>
              <w:widowControl w:val="0"/>
              <w:rPr>
                <w:rFonts w:ascii="GHEA Grapalat" w:hAnsi="GHEA Grapalat"/>
                <w:sz w:val="16"/>
                <w:szCs w:val="16"/>
                <w:lang w:val="en-US"/>
              </w:rPr>
            </w:pPr>
            <w:r>
              <w:rPr>
                <w:rFonts w:ascii="GHEA Grapalat" w:hAnsi="GHEA Grapalat"/>
                <w:sz w:val="16"/>
                <w:szCs w:val="16"/>
                <w:lang w:val="en-US"/>
              </w:rPr>
              <w:t>11500</w:t>
            </w:r>
          </w:p>
        </w:tc>
        <w:tc>
          <w:tcPr>
            <w:tcW w:w="926" w:type="dxa"/>
            <w:gridSpan w:val="4"/>
          </w:tcPr>
          <w:p w:rsidR="0095408C" w:rsidRPr="00321066" w:rsidRDefault="0095408C" w:rsidP="0095408C">
            <w:pPr>
              <w:widowControl w:val="0"/>
              <w:ind w:left="312"/>
              <w:rPr>
                <w:rFonts w:ascii="GHEA Grapalat" w:hAnsi="GHEA Grapalat"/>
                <w:sz w:val="16"/>
                <w:szCs w:val="16"/>
                <w:lang w:val="en-US"/>
              </w:rPr>
            </w:pPr>
            <w:r>
              <w:rPr>
                <w:rFonts w:ascii="GHEA Grapalat" w:hAnsi="GHEA Grapalat"/>
                <w:sz w:val="16"/>
                <w:szCs w:val="16"/>
                <w:lang w:val="en-US"/>
              </w:rPr>
              <w:t>10</w:t>
            </w:r>
          </w:p>
        </w:tc>
        <w:tc>
          <w:tcPr>
            <w:tcW w:w="1276" w:type="dxa"/>
          </w:tcPr>
          <w:p w:rsidR="00001EB1" w:rsidRPr="00001EB1" w:rsidRDefault="00001EB1" w:rsidP="00001EB1">
            <w:pPr>
              <w:jc w:val="center"/>
              <w:rPr>
                <w:sz w:val="20"/>
                <w:szCs w:val="20"/>
              </w:rPr>
            </w:pPr>
            <w:r w:rsidRPr="00001EB1">
              <w:rPr>
                <w:sz w:val="20"/>
                <w:szCs w:val="20"/>
              </w:rPr>
              <w:t xml:space="preserve">г. </w:t>
            </w:r>
            <w:proofErr w:type="spellStart"/>
            <w:r w:rsidRPr="00001EB1">
              <w:rPr>
                <w:sz w:val="20"/>
                <w:szCs w:val="20"/>
              </w:rPr>
              <w:t>Гораван</w:t>
            </w:r>
            <w:proofErr w:type="spellEnd"/>
            <w:r w:rsidRPr="00001EB1">
              <w:rPr>
                <w:sz w:val="20"/>
                <w:szCs w:val="20"/>
              </w:rPr>
              <w:t xml:space="preserve"> </w:t>
            </w:r>
            <w:proofErr w:type="spellStart"/>
            <w:r w:rsidRPr="00001EB1">
              <w:rPr>
                <w:sz w:val="20"/>
                <w:szCs w:val="20"/>
              </w:rPr>
              <w:t>Геворг</w:t>
            </w:r>
            <w:proofErr w:type="spellEnd"/>
            <w:r w:rsidRPr="00001EB1">
              <w:rPr>
                <w:sz w:val="20"/>
                <w:szCs w:val="20"/>
              </w:rPr>
              <w:t xml:space="preserve"> </w:t>
            </w:r>
            <w:proofErr w:type="spellStart"/>
            <w:r w:rsidRPr="00001EB1">
              <w:rPr>
                <w:sz w:val="20"/>
                <w:szCs w:val="20"/>
              </w:rPr>
              <w:t>Марзпетуни</w:t>
            </w:r>
            <w:proofErr w:type="spellEnd"/>
            <w:r w:rsidRPr="00001EB1">
              <w:rPr>
                <w:sz w:val="20"/>
                <w:szCs w:val="20"/>
              </w:rPr>
              <w:t xml:space="preserve"> 7</w:t>
            </w:r>
          </w:p>
          <w:p w:rsidR="0095408C" w:rsidRDefault="0095408C" w:rsidP="000E04F1"/>
        </w:tc>
        <w:tc>
          <w:tcPr>
            <w:tcW w:w="802" w:type="dxa"/>
          </w:tcPr>
          <w:p w:rsidR="0095408C" w:rsidRPr="000C1462" w:rsidRDefault="0095408C" w:rsidP="000E04F1">
            <w:pPr>
              <w:widowControl w:val="0"/>
              <w:jc w:val="center"/>
              <w:rPr>
                <w:rFonts w:ascii="GHEA Grapalat" w:hAnsi="GHEA Grapalat"/>
                <w:sz w:val="16"/>
                <w:szCs w:val="16"/>
                <w:lang w:val="en-US"/>
              </w:rPr>
            </w:pPr>
            <w:r>
              <w:rPr>
                <w:rFonts w:ascii="GHEA Grapalat" w:hAnsi="GHEA Grapalat"/>
                <w:sz w:val="16"/>
                <w:szCs w:val="16"/>
                <w:lang w:val="en-US"/>
              </w:rPr>
              <w:t>10</w:t>
            </w:r>
          </w:p>
        </w:tc>
        <w:tc>
          <w:tcPr>
            <w:tcW w:w="953" w:type="dxa"/>
          </w:tcPr>
          <w:p w:rsidR="0095408C" w:rsidRPr="00DF14CF" w:rsidRDefault="0095408C" w:rsidP="000E04F1">
            <w:pPr>
              <w:widowControl w:val="0"/>
              <w:jc w:val="center"/>
              <w:rPr>
                <w:rFonts w:ascii="GHEA Grapalat" w:hAnsi="GHEA Grapalat"/>
                <w:sz w:val="16"/>
                <w:szCs w:val="16"/>
              </w:rPr>
            </w:pPr>
            <w:r w:rsidRPr="00DF14CF">
              <w:rPr>
                <w:sz w:val="16"/>
                <w:szCs w:val="16"/>
              </w:rPr>
              <w:t>20 календарных дней после вступления договора в силу - 15.12.2022 г. По предварительному заказу покупателя</w:t>
            </w:r>
          </w:p>
        </w:tc>
      </w:tr>
      <w:tr w:rsidR="001C4CBD" w:rsidRPr="00B138F3" w:rsidTr="0095408C">
        <w:trPr>
          <w:trHeight w:val="508"/>
          <w:jc w:val="center"/>
        </w:trPr>
        <w:tc>
          <w:tcPr>
            <w:tcW w:w="652" w:type="dxa"/>
          </w:tcPr>
          <w:p w:rsidR="001C4CBD" w:rsidRPr="00A241F2" w:rsidRDefault="00476DB5" w:rsidP="000E04F1">
            <w:pPr>
              <w:rPr>
                <w:rFonts w:ascii="Sylfaen" w:hAnsi="Sylfaen"/>
                <w:sz w:val="16"/>
                <w:szCs w:val="16"/>
                <w:lang w:val="en-US"/>
              </w:rPr>
            </w:pPr>
            <w:r>
              <w:rPr>
                <w:rFonts w:ascii="Sylfaen" w:hAnsi="Sylfaen"/>
                <w:sz w:val="16"/>
                <w:szCs w:val="16"/>
                <w:lang w:val="en-US"/>
              </w:rPr>
              <w:t>25</w:t>
            </w:r>
          </w:p>
        </w:tc>
        <w:tc>
          <w:tcPr>
            <w:tcW w:w="1701" w:type="dxa"/>
          </w:tcPr>
          <w:p w:rsidR="001C4CBD" w:rsidRPr="001D0CA2" w:rsidRDefault="001C4CBD" w:rsidP="00C90876">
            <w:pPr>
              <w:rPr>
                <w:rFonts w:ascii="Sylfaen" w:hAnsi="Sylfaen"/>
                <w:b/>
                <w:sz w:val="16"/>
                <w:szCs w:val="16"/>
              </w:rPr>
            </w:pPr>
          </w:p>
          <w:p w:rsidR="001C4CBD" w:rsidRPr="001D0CA2" w:rsidRDefault="001C4CBD" w:rsidP="00C90876">
            <w:pPr>
              <w:rPr>
                <w:rFonts w:ascii="Sylfaen" w:hAnsi="Sylfaen"/>
                <w:b/>
                <w:sz w:val="16"/>
                <w:szCs w:val="16"/>
              </w:rPr>
            </w:pPr>
          </w:p>
          <w:p w:rsidR="001C4CBD" w:rsidRPr="001D0CA2" w:rsidRDefault="001C4CBD" w:rsidP="00C90876">
            <w:pPr>
              <w:rPr>
                <w:rFonts w:ascii="Sylfaen" w:hAnsi="Sylfaen"/>
                <w:b/>
                <w:sz w:val="16"/>
                <w:szCs w:val="16"/>
              </w:rPr>
            </w:pPr>
          </w:p>
          <w:p w:rsidR="001C4CBD" w:rsidRPr="001D0CA2" w:rsidRDefault="001C4CBD" w:rsidP="00C90876">
            <w:pPr>
              <w:rPr>
                <w:rFonts w:ascii="Sylfaen" w:hAnsi="Sylfaen"/>
                <w:b/>
                <w:sz w:val="16"/>
                <w:szCs w:val="16"/>
              </w:rPr>
            </w:pPr>
            <w:r w:rsidRPr="001D0CA2">
              <w:rPr>
                <w:rFonts w:ascii="Sylfaen" w:hAnsi="Sylfaen"/>
                <w:b/>
                <w:sz w:val="16"/>
                <w:szCs w:val="16"/>
              </w:rPr>
              <w:t>15332290</w:t>
            </w:r>
          </w:p>
        </w:tc>
        <w:tc>
          <w:tcPr>
            <w:tcW w:w="1418" w:type="dxa"/>
          </w:tcPr>
          <w:p w:rsidR="001C4CBD" w:rsidRPr="00C561E8" w:rsidRDefault="001C4CBD" w:rsidP="00C90876">
            <w:pPr>
              <w:jc w:val="center"/>
            </w:pPr>
            <w:r w:rsidRPr="008023AD">
              <w:rPr>
                <w:rFonts w:ascii="GHEA Grapalat" w:hAnsi="GHEA Grapalat"/>
              </w:rPr>
              <w:t>Джемы</w:t>
            </w:r>
          </w:p>
        </w:tc>
        <w:tc>
          <w:tcPr>
            <w:tcW w:w="1559" w:type="dxa"/>
          </w:tcPr>
          <w:p w:rsidR="001C4CBD" w:rsidRDefault="001C4CBD" w:rsidP="000E04F1">
            <w:r w:rsidRPr="00E15B9C">
              <w:t>РА или эквивалент</w:t>
            </w:r>
          </w:p>
        </w:tc>
        <w:tc>
          <w:tcPr>
            <w:tcW w:w="3544" w:type="dxa"/>
          </w:tcPr>
          <w:p w:rsidR="001C4CBD" w:rsidRPr="00B138F3" w:rsidRDefault="001C4CBD" w:rsidP="00C90876">
            <w:pPr>
              <w:widowControl w:val="0"/>
              <w:jc w:val="center"/>
              <w:rPr>
                <w:rFonts w:ascii="GHEA Grapalat" w:hAnsi="GHEA Grapalat"/>
                <w:sz w:val="16"/>
                <w:szCs w:val="16"/>
              </w:rPr>
            </w:pPr>
            <w:r w:rsidRPr="008023AD">
              <w:rPr>
                <w:rFonts w:ascii="GHEA Grapalat" w:hAnsi="GHEA Grapalat"/>
              </w:rPr>
              <w:t>Джемы</w:t>
            </w:r>
            <w:r>
              <w:t xml:space="preserve">: </w:t>
            </w:r>
            <w:proofErr w:type="gramStart"/>
            <w:r>
              <w:t>абрикосовое</w:t>
            </w:r>
            <w:proofErr w:type="gramEnd"/>
            <w:r>
              <w:t xml:space="preserve">, 1 сорт </w:t>
            </w:r>
            <w:proofErr w:type="spellStart"/>
            <w:r>
              <w:t>АСТ</w:t>
            </w:r>
            <w:proofErr w:type="spellEnd"/>
            <w:r>
              <w:t xml:space="preserve"> 48-2007. Безопасность в соответствии с гигиеническими нормативами </w:t>
            </w:r>
            <w:proofErr w:type="spellStart"/>
            <w:r>
              <w:t>N</w:t>
            </w:r>
            <w:proofErr w:type="spellEnd"/>
            <w:r>
              <w:t xml:space="preserve"> </w:t>
            </w:r>
            <w:proofErr w:type="spellStart"/>
            <w:r>
              <w:t>2-III-4.9-01-</w:t>
            </w:r>
            <w:r>
              <w:lastRenderedPageBreak/>
              <w:t>2010</w:t>
            </w:r>
            <w:proofErr w:type="spellEnd"/>
            <w:r>
              <w:t xml:space="preserve"> и маркировка в соответствии со статьей 8 Закона РА «О безопасности пищевых продуктов»</w:t>
            </w:r>
            <w:proofErr w:type="gramStart"/>
            <w:r>
              <w:t>.Д</w:t>
            </w:r>
            <w:proofErr w:type="gramEnd"/>
            <w:r>
              <w:t>оставка два раза в месяц.</w:t>
            </w:r>
          </w:p>
        </w:tc>
        <w:tc>
          <w:tcPr>
            <w:tcW w:w="1173" w:type="dxa"/>
          </w:tcPr>
          <w:p w:rsidR="001C4CBD" w:rsidRPr="00B138F3" w:rsidRDefault="001C4CBD" w:rsidP="000E04F1">
            <w:pPr>
              <w:widowControl w:val="0"/>
              <w:jc w:val="center"/>
              <w:rPr>
                <w:rFonts w:ascii="GHEA Grapalat" w:hAnsi="GHEA Grapalat"/>
                <w:sz w:val="16"/>
                <w:szCs w:val="16"/>
              </w:rPr>
            </w:pPr>
            <w:r>
              <w:lastRenderedPageBreak/>
              <w:t>кг</w:t>
            </w:r>
          </w:p>
        </w:tc>
        <w:tc>
          <w:tcPr>
            <w:tcW w:w="1568" w:type="dxa"/>
          </w:tcPr>
          <w:p w:rsidR="001C4CBD" w:rsidRPr="00CD071A" w:rsidRDefault="001C4CBD" w:rsidP="000E04F1">
            <w:pPr>
              <w:widowControl w:val="0"/>
              <w:jc w:val="center"/>
              <w:rPr>
                <w:rFonts w:ascii="GHEA Grapalat" w:hAnsi="GHEA Grapalat"/>
                <w:sz w:val="16"/>
                <w:szCs w:val="16"/>
                <w:lang w:val="en-US"/>
              </w:rPr>
            </w:pPr>
            <w:r>
              <w:rPr>
                <w:rFonts w:ascii="GHEA Grapalat" w:hAnsi="GHEA Grapalat"/>
                <w:sz w:val="16"/>
                <w:szCs w:val="16"/>
                <w:lang w:val="en-US"/>
              </w:rPr>
              <w:t>1400</w:t>
            </w:r>
          </w:p>
        </w:tc>
        <w:tc>
          <w:tcPr>
            <w:tcW w:w="1796" w:type="dxa"/>
            <w:gridSpan w:val="7"/>
          </w:tcPr>
          <w:p w:rsidR="001C4CBD" w:rsidRPr="00321066" w:rsidRDefault="00CA1A1C" w:rsidP="000E04F1">
            <w:pPr>
              <w:widowControl w:val="0"/>
              <w:rPr>
                <w:rFonts w:ascii="GHEA Grapalat" w:hAnsi="GHEA Grapalat"/>
                <w:sz w:val="16"/>
                <w:szCs w:val="16"/>
                <w:lang w:val="en-US"/>
              </w:rPr>
            </w:pPr>
            <w:r>
              <w:rPr>
                <w:rFonts w:ascii="GHEA Grapalat" w:hAnsi="GHEA Grapalat"/>
                <w:sz w:val="16"/>
                <w:szCs w:val="16"/>
                <w:lang w:val="en-US"/>
              </w:rPr>
              <w:t>21</w:t>
            </w:r>
            <w:r w:rsidR="001C4CBD">
              <w:rPr>
                <w:rFonts w:ascii="GHEA Grapalat" w:hAnsi="GHEA Grapalat"/>
                <w:sz w:val="16"/>
                <w:szCs w:val="16"/>
                <w:lang w:val="en-US"/>
              </w:rPr>
              <w:t>000           1</w:t>
            </w:r>
            <w:r>
              <w:rPr>
                <w:rFonts w:ascii="GHEA Grapalat" w:hAnsi="GHEA Grapalat"/>
                <w:sz w:val="16"/>
                <w:szCs w:val="16"/>
                <w:lang w:val="en-US"/>
              </w:rPr>
              <w:t>5</w:t>
            </w:r>
          </w:p>
        </w:tc>
        <w:tc>
          <w:tcPr>
            <w:tcW w:w="1276" w:type="dxa"/>
          </w:tcPr>
          <w:p w:rsidR="00001EB1" w:rsidRPr="00001EB1" w:rsidRDefault="00001EB1" w:rsidP="00001EB1">
            <w:pPr>
              <w:jc w:val="center"/>
              <w:rPr>
                <w:sz w:val="20"/>
                <w:szCs w:val="20"/>
              </w:rPr>
            </w:pPr>
            <w:r w:rsidRPr="00001EB1">
              <w:rPr>
                <w:sz w:val="20"/>
                <w:szCs w:val="20"/>
              </w:rPr>
              <w:t xml:space="preserve">г. </w:t>
            </w:r>
            <w:proofErr w:type="spellStart"/>
            <w:r w:rsidRPr="00001EB1">
              <w:rPr>
                <w:sz w:val="20"/>
                <w:szCs w:val="20"/>
              </w:rPr>
              <w:t>Гораван</w:t>
            </w:r>
            <w:proofErr w:type="spellEnd"/>
            <w:r w:rsidRPr="00001EB1">
              <w:rPr>
                <w:sz w:val="20"/>
                <w:szCs w:val="20"/>
              </w:rPr>
              <w:t xml:space="preserve"> </w:t>
            </w:r>
            <w:proofErr w:type="spellStart"/>
            <w:r w:rsidRPr="00001EB1">
              <w:rPr>
                <w:sz w:val="20"/>
                <w:szCs w:val="20"/>
              </w:rPr>
              <w:t>Геворг</w:t>
            </w:r>
            <w:proofErr w:type="spellEnd"/>
            <w:r w:rsidRPr="00001EB1">
              <w:rPr>
                <w:sz w:val="20"/>
                <w:szCs w:val="20"/>
              </w:rPr>
              <w:t xml:space="preserve"> </w:t>
            </w:r>
            <w:proofErr w:type="spellStart"/>
            <w:r w:rsidRPr="00001EB1">
              <w:rPr>
                <w:sz w:val="20"/>
                <w:szCs w:val="20"/>
              </w:rPr>
              <w:t>Марзпетуни</w:t>
            </w:r>
            <w:proofErr w:type="spellEnd"/>
            <w:r w:rsidRPr="00001EB1">
              <w:rPr>
                <w:sz w:val="20"/>
                <w:szCs w:val="20"/>
              </w:rPr>
              <w:t xml:space="preserve"> 7</w:t>
            </w:r>
          </w:p>
          <w:p w:rsidR="001C4CBD" w:rsidRDefault="001C4CBD" w:rsidP="000E04F1"/>
        </w:tc>
        <w:tc>
          <w:tcPr>
            <w:tcW w:w="802" w:type="dxa"/>
          </w:tcPr>
          <w:p w:rsidR="001C4CBD" w:rsidRPr="000C1462" w:rsidRDefault="001C4CBD" w:rsidP="000E04F1">
            <w:pPr>
              <w:widowControl w:val="0"/>
              <w:rPr>
                <w:rFonts w:ascii="GHEA Grapalat" w:hAnsi="GHEA Grapalat"/>
                <w:sz w:val="16"/>
                <w:szCs w:val="16"/>
                <w:lang w:val="en-US"/>
              </w:rPr>
            </w:pPr>
            <w:r>
              <w:rPr>
                <w:rFonts w:ascii="GHEA Grapalat" w:hAnsi="GHEA Grapalat"/>
                <w:sz w:val="16"/>
                <w:szCs w:val="16"/>
                <w:lang w:val="en-US"/>
              </w:rPr>
              <w:t>1</w:t>
            </w:r>
            <w:r w:rsidR="00CA1A1C">
              <w:rPr>
                <w:rFonts w:ascii="GHEA Grapalat" w:hAnsi="GHEA Grapalat"/>
                <w:sz w:val="16"/>
                <w:szCs w:val="16"/>
                <w:lang w:val="en-US"/>
              </w:rPr>
              <w:t>5</w:t>
            </w:r>
          </w:p>
        </w:tc>
        <w:tc>
          <w:tcPr>
            <w:tcW w:w="953" w:type="dxa"/>
          </w:tcPr>
          <w:p w:rsidR="001C4CBD" w:rsidRPr="00DF14CF" w:rsidRDefault="001C4CBD" w:rsidP="000E04F1">
            <w:pPr>
              <w:widowControl w:val="0"/>
              <w:jc w:val="center"/>
              <w:rPr>
                <w:rFonts w:ascii="GHEA Grapalat" w:hAnsi="GHEA Grapalat"/>
                <w:sz w:val="16"/>
                <w:szCs w:val="16"/>
              </w:rPr>
            </w:pPr>
            <w:r w:rsidRPr="00DF14CF">
              <w:rPr>
                <w:sz w:val="16"/>
                <w:szCs w:val="16"/>
              </w:rPr>
              <w:t xml:space="preserve">20 календарных дней после вступления договора в силу - </w:t>
            </w:r>
            <w:r w:rsidRPr="00DF14CF">
              <w:rPr>
                <w:sz w:val="16"/>
                <w:szCs w:val="16"/>
              </w:rPr>
              <w:lastRenderedPageBreak/>
              <w:t>15.12.2022 г. По предварительному заказу покупателя</w:t>
            </w:r>
          </w:p>
        </w:tc>
      </w:tr>
      <w:tr w:rsidR="0095408C" w:rsidRPr="00B138F3" w:rsidTr="0095408C">
        <w:trPr>
          <w:trHeight w:val="508"/>
          <w:jc w:val="center"/>
        </w:trPr>
        <w:tc>
          <w:tcPr>
            <w:tcW w:w="652" w:type="dxa"/>
          </w:tcPr>
          <w:p w:rsidR="0095408C" w:rsidRPr="00A241F2" w:rsidRDefault="00476DB5" w:rsidP="000E04F1">
            <w:pPr>
              <w:rPr>
                <w:rFonts w:ascii="Sylfaen" w:hAnsi="Sylfaen"/>
                <w:sz w:val="16"/>
                <w:szCs w:val="16"/>
                <w:lang w:val="en-US"/>
              </w:rPr>
            </w:pPr>
            <w:r>
              <w:rPr>
                <w:rFonts w:ascii="Sylfaen" w:hAnsi="Sylfaen"/>
                <w:sz w:val="16"/>
                <w:szCs w:val="16"/>
                <w:lang w:val="en-US"/>
              </w:rPr>
              <w:lastRenderedPageBreak/>
              <w:t>26</w:t>
            </w:r>
          </w:p>
        </w:tc>
        <w:tc>
          <w:tcPr>
            <w:tcW w:w="1701" w:type="dxa"/>
          </w:tcPr>
          <w:p w:rsidR="0095408C" w:rsidRPr="00186666" w:rsidRDefault="0095408C" w:rsidP="00C90876">
            <w:pPr>
              <w:rPr>
                <w:rFonts w:ascii="Sylfaen" w:hAnsi="Sylfaen"/>
                <w:b/>
                <w:color w:val="000000" w:themeColor="text1"/>
                <w:sz w:val="20"/>
                <w:szCs w:val="20"/>
              </w:rPr>
            </w:pPr>
            <w:r>
              <w:rPr>
                <w:rFonts w:ascii="Sylfaen" w:hAnsi="Sylfaen"/>
                <w:b/>
                <w:color w:val="000000" w:themeColor="text1"/>
                <w:sz w:val="20"/>
                <w:szCs w:val="20"/>
              </w:rPr>
              <w:t>15320000</w:t>
            </w:r>
          </w:p>
        </w:tc>
        <w:tc>
          <w:tcPr>
            <w:tcW w:w="1418" w:type="dxa"/>
          </w:tcPr>
          <w:p w:rsidR="0095408C" w:rsidRPr="00C561E8" w:rsidRDefault="0095408C" w:rsidP="00C90876">
            <w:pPr>
              <w:jc w:val="center"/>
            </w:pPr>
            <w:r w:rsidRPr="00C561E8">
              <w:t>Компот</w:t>
            </w:r>
          </w:p>
        </w:tc>
        <w:tc>
          <w:tcPr>
            <w:tcW w:w="1559" w:type="dxa"/>
          </w:tcPr>
          <w:p w:rsidR="0095408C" w:rsidRDefault="0095408C" w:rsidP="000E04F1">
            <w:r w:rsidRPr="00E15B9C">
              <w:t>РА или эквивалент</w:t>
            </w:r>
          </w:p>
        </w:tc>
        <w:tc>
          <w:tcPr>
            <w:tcW w:w="3544" w:type="dxa"/>
          </w:tcPr>
          <w:p w:rsidR="0095408C" w:rsidRPr="00486F50" w:rsidRDefault="0095408C" w:rsidP="00486F50">
            <w:pPr>
              <w:widowControl w:val="0"/>
              <w:jc w:val="center"/>
            </w:pPr>
            <w:r w:rsidRPr="00486F50">
              <w:t>Готовый к употреблению компот</w:t>
            </w:r>
          </w:p>
          <w:p w:rsidR="0095408C" w:rsidRPr="00486F50" w:rsidRDefault="0095408C" w:rsidP="00486F50">
            <w:pPr>
              <w:widowControl w:val="0"/>
              <w:jc w:val="center"/>
            </w:pPr>
            <w:r w:rsidRPr="00486F50">
              <w:t xml:space="preserve">Приготовлено из свежих плодов и плодов, с добавлением или без добавления сахарного сиропа, прозрачных по внешнему виду - массовая доля осадка не более 0,2% и непрозрачных - не менее 0,8%, произведенных по технологии РА в существующих условиях. Безопасность и маркировка согласно постановлению Правительства РА </w:t>
            </w:r>
            <w:proofErr w:type="spellStart"/>
            <w:r w:rsidRPr="00486F50">
              <w:t>2009г</w:t>
            </w:r>
            <w:proofErr w:type="spellEnd"/>
            <w:r w:rsidRPr="00486F50">
              <w:t>. Статья 8 Закона РА «О безопасности пищевых продуктов» «Технического свода требований к сокам и соковой продукции», утвержденного Постановлением № 744-Н от 26 июня.</w:t>
            </w:r>
          </w:p>
        </w:tc>
        <w:tc>
          <w:tcPr>
            <w:tcW w:w="1173" w:type="dxa"/>
          </w:tcPr>
          <w:p w:rsidR="0095408C" w:rsidRPr="00B138F3" w:rsidRDefault="0095408C" w:rsidP="000E04F1">
            <w:pPr>
              <w:widowControl w:val="0"/>
              <w:jc w:val="center"/>
              <w:rPr>
                <w:rFonts w:ascii="GHEA Grapalat" w:hAnsi="GHEA Grapalat"/>
                <w:sz w:val="16"/>
                <w:szCs w:val="16"/>
              </w:rPr>
            </w:pPr>
            <w:r>
              <w:t>литр</w:t>
            </w:r>
          </w:p>
        </w:tc>
        <w:tc>
          <w:tcPr>
            <w:tcW w:w="1568" w:type="dxa"/>
          </w:tcPr>
          <w:p w:rsidR="0095408C" w:rsidRPr="00CD071A" w:rsidRDefault="0095408C" w:rsidP="000E04F1">
            <w:pPr>
              <w:widowControl w:val="0"/>
              <w:jc w:val="center"/>
              <w:rPr>
                <w:rFonts w:ascii="GHEA Grapalat" w:hAnsi="GHEA Grapalat"/>
                <w:sz w:val="16"/>
                <w:szCs w:val="16"/>
                <w:lang w:val="en-US"/>
              </w:rPr>
            </w:pPr>
            <w:r>
              <w:rPr>
                <w:rFonts w:ascii="GHEA Grapalat" w:hAnsi="GHEA Grapalat"/>
                <w:sz w:val="16"/>
                <w:szCs w:val="16"/>
                <w:lang w:val="en-US"/>
              </w:rPr>
              <w:t>550</w:t>
            </w:r>
          </w:p>
        </w:tc>
        <w:tc>
          <w:tcPr>
            <w:tcW w:w="900" w:type="dxa"/>
            <w:gridSpan w:val="4"/>
          </w:tcPr>
          <w:p w:rsidR="0095408C" w:rsidRPr="00321066" w:rsidRDefault="0095408C" w:rsidP="000E04F1">
            <w:pPr>
              <w:widowControl w:val="0"/>
              <w:rPr>
                <w:rFonts w:ascii="GHEA Grapalat" w:hAnsi="GHEA Grapalat"/>
                <w:sz w:val="16"/>
                <w:szCs w:val="16"/>
                <w:lang w:val="en-US"/>
              </w:rPr>
            </w:pPr>
            <w:r>
              <w:rPr>
                <w:rFonts w:ascii="GHEA Grapalat" w:hAnsi="GHEA Grapalat"/>
                <w:sz w:val="16"/>
                <w:szCs w:val="16"/>
                <w:lang w:val="en-US"/>
              </w:rPr>
              <w:t>82500</w:t>
            </w:r>
          </w:p>
        </w:tc>
        <w:tc>
          <w:tcPr>
            <w:tcW w:w="896" w:type="dxa"/>
            <w:gridSpan w:val="3"/>
          </w:tcPr>
          <w:p w:rsidR="0095408C" w:rsidRPr="00321066" w:rsidRDefault="0095408C" w:rsidP="0095408C">
            <w:pPr>
              <w:widowControl w:val="0"/>
              <w:ind w:left="87"/>
              <w:rPr>
                <w:rFonts w:ascii="GHEA Grapalat" w:hAnsi="GHEA Grapalat"/>
                <w:sz w:val="16"/>
                <w:szCs w:val="16"/>
                <w:lang w:val="en-US"/>
              </w:rPr>
            </w:pPr>
            <w:r>
              <w:rPr>
                <w:rFonts w:ascii="GHEA Grapalat" w:hAnsi="GHEA Grapalat"/>
                <w:sz w:val="16"/>
                <w:szCs w:val="16"/>
                <w:lang w:val="en-US"/>
              </w:rPr>
              <w:t xml:space="preserve">150    </w:t>
            </w:r>
          </w:p>
        </w:tc>
        <w:tc>
          <w:tcPr>
            <w:tcW w:w="1276" w:type="dxa"/>
          </w:tcPr>
          <w:p w:rsidR="00001EB1" w:rsidRPr="00001EB1" w:rsidRDefault="00001EB1" w:rsidP="00001EB1">
            <w:pPr>
              <w:jc w:val="center"/>
              <w:rPr>
                <w:sz w:val="20"/>
                <w:szCs w:val="20"/>
              </w:rPr>
            </w:pPr>
            <w:r w:rsidRPr="00001EB1">
              <w:rPr>
                <w:sz w:val="20"/>
                <w:szCs w:val="20"/>
              </w:rPr>
              <w:t xml:space="preserve">г. </w:t>
            </w:r>
            <w:proofErr w:type="spellStart"/>
            <w:r w:rsidRPr="00001EB1">
              <w:rPr>
                <w:sz w:val="20"/>
                <w:szCs w:val="20"/>
              </w:rPr>
              <w:t>Гораван</w:t>
            </w:r>
            <w:proofErr w:type="spellEnd"/>
            <w:r w:rsidRPr="00001EB1">
              <w:rPr>
                <w:sz w:val="20"/>
                <w:szCs w:val="20"/>
              </w:rPr>
              <w:t xml:space="preserve"> </w:t>
            </w:r>
            <w:proofErr w:type="spellStart"/>
            <w:r w:rsidRPr="00001EB1">
              <w:rPr>
                <w:sz w:val="20"/>
                <w:szCs w:val="20"/>
              </w:rPr>
              <w:t>Геворг</w:t>
            </w:r>
            <w:proofErr w:type="spellEnd"/>
            <w:r w:rsidRPr="00001EB1">
              <w:rPr>
                <w:sz w:val="20"/>
                <w:szCs w:val="20"/>
              </w:rPr>
              <w:t xml:space="preserve"> </w:t>
            </w:r>
            <w:proofErr w:type="spellStart"/>
            <w:r w:rsidRPr="00001EB1">
              <w:rPr>
                <w:sz w:val="20"/>
                <w:szCs w:val="20"/>
              </w:rPr>
              <w:t>Марзпетуни</w:t>
            </w:r>
            <w:proofErr w:type="spellEnd"/>
            <w:r w:rsidRPr="00001EB1">
              <w:rPr>
                <w:sz w:val="20"/>
                <w:szCs w:val="20"/>
              </w:rPr>
              <w:t xml:space="preserve"> 7</w:t>
            </w:r>
          </w:p>
          <w:p w:rsidR="0095408C" w:rsidRDefault="0095408C" w:rsidP="000E04F1"/>
        </w:tc>
        <w:tc>
          <w:tcPr>
            <w:tcW w:w="802" w:type="dxa"/>
          </w:tcPr>
          <w:p w:rsidR="0095408C" w:rsidRPr="000C1462" w:rsidRDefault="0095408C" w:rsidP="000E04F1">
            <w:pPr>
              <w:widowControl w:val="0"/>
              <w:jc w:val="center"/>
              <w:rPr>
                <w:rFonts w:ascii="GHEA Grapalat" w:hAnsi="GHEA Grapalat"/>
                <w:sz w:val="16"/>
                <w:szCs w:val="16"/>
                <w:lang w:val="en-US"/>
              </w:rPr>
            </w:pPr>
            <w:r>
              <w:rPr>
                <w:rFonts w:ascii="GHEA Grapalat" w:hAnsi="GHEA Grapalat"/>
                <w:sz w:val="16"/>
                <w:szCs w:val="16"/>
                <w:lang w:val="en-US"/>
              </w:rPr>
              <w:t>150</w:t>
            </w:r>
          </w:p>
        </w:tc>
        <w:tc>
          <w:tcPr>
            <w:tcW w:w="953" w:type="dxa"/>
          </w:tcPr>
          <w:p w:rsidR="0095408C" w:rsidRPr="00DF14CF" w:rsidRDefault="0095408C" w:rsidP="000E04F1">
            <w:pPr>
              <w:widowControl w:val="0"/>
              <w:jc w:val="center"/>
              <w:rPr>
                <w:rFonts w:ascii="GHEA Grapalat" w:hAnsi="GHEA Grapalat"/>
                <w:sz w:val="16"/>
                <w:szCs w:val="16"/>
              </w:rPr>
            </w:pPr>
            <w:r w:rsidRPr="00DF14CF">
              <w:rPr>
                <w:sz w:val="16"/>
                <w:szCs w:val="16"/>
              </w:rPr>
              <w:t>20 календарных дней после вступления договора в силу - 15.12.2022 г. По предварительному заказу покупателя</w:t>
            </w:r>
          </w:p>
        </w:tc>
      </w:tr>
      <w:tr w:rsidR="0095408C" w:rsidRPr="00B138F3" w:rsidTr="0095408C">
        <w:trPr>
          <w:trHeight w:val="508"/>
          <w:jc w:val="center"/>
        </w:trPr>
        <w:tc>
          <w:tcPr>
            <w:tcW w:w="652" w:type="dxa"/>
          </w:tcPr>
          <w:p w:rsidR="0095408C" w:rsidRPr="002C4819" w:rsidRDefault="00476DB5" w:rsidP="000E04F1">
            <w:pPr>
              <w:rPr>
                <w:rFonts w:ascii="Sylfaen" w:hAnsi="Sylfaen"/>
                <w:sz w:val="16"/>
                <w:szCs w:val="16"/>
                <w:lang w:val="en-US"/>
              </w:rPr>
            </w:pPr>
            <w:r>
              <w:rPr>
                <w:rFonts w:ascii="Sylfaen" w:hAnsi="Sylfaen"/>
                <w:sz w:val="16"/>
                <w:szCs w:val="16"/>
                <w:lang w:val="en-US"/>
              </w:rPr>
              <w:t>27</w:t>
            </w:r>
          </w:p>
        </w:tc>
        <w:tc>
          <w:tcPr>
            <w:tcW w:w="1701" w:type="dxa"/>
          </w:tcPr>
          <w:p w:rsidR="0095408C" w:rsidRPr="001D0CA2" w:rsidRDefault="0095408C" w:rsidP="00C90876">
            <w:pPr>
              <w:rPr>
                <w:rFonts w:ascii="Sylfaen" w:hAnsi="Sylfaen"/>
                <w:b/>
                <w:sz w:val="16"/>
                <w:szCs w:val="16"/>
              </w:rPr>
            </w:pPr>
            <w:r w:rsidRPr="001D0CA2">
              <w:rPr>
                <w:rFonts w:ascii="Sylfaen" w:hAnsi="Sylfaen"/>
                <w:b/>
                <w:sz w:val="16"/>
                <w:szCs w:val="16"/>
              </w:rPr>
              <w:t>15112160</w:t>
            </w:r>
          </w:p>
        </w:tc>
        <w:tc>
          <w:tcPr>
            <w:tcW w:w="1418" w:type="dxa"/>
          </w:tcPr>
          <w:p w:rsidR="0095408C" w:rsidRPr="00C561E8" w:rsidRDefault="0095408C" w:rsidP="00C90876">
            <w:pPr>
              <w:jc w:val="center"/>
            </w:pPr>
            <w:r w:rsidRPr="00C561E8">
              <w:t>Куриная грудка</w:t>
            </w:r>
          </w:p>
        </w:tc>
        <w:tc>
          <w:tcPr>
            <w:tcW w:w="1559" w:type="dxa"/>
          </w:tcPr>
          <w:p w:rsidR="0095408C" w:rsidRDefault="0095408C" w:rsidP="000E04F1">
            <w:r w:rsidRPr="00E15B9C">
              <w:t>РА или эквивалент</w:t>
            </w:r>
          </w:p>
        </w:tc>
        <w:tc>
          <w:tcPr>
            <w:tcW w:w="3544" w:type="dxa"/>
          </w:tcPr>
          <w:p w:rsidR="0095408C" w:rsidRPr="00B138F3" w:rsidRDefault="0095408C" w:rsidP="00C90876">
            <w:pPr>
              <w:widowControl w:val="0"/>
              <w:jc w:val="center"/>
              <w:rPr>
                <w:rFonts w:ascii="GHEA Grapalat" w:hAnsi="GHEA Grapalat"/>
                <w:sz w:val="16"/>
                <w:szCs w:val="16"/>
              </w:rPr>
            </w:pPr>
            <w:r>
              <w:t xml:space="preserve">Грудка местная, чистая, бескостная, малокровная, без побочных запахов, упакованная в полиэтиленовые пленки, ГОСТ 25391-8. Безопасность </w:t>
            </w:r>
            <w:proofErr w:type="spellStart"/>
            <w:r>
              <w:rPr>
                <w:rFonts w:ascii="Sylfaen" w:hAnsi="Sylfaen" w:cs="Sylfaen"/>
              </w:rPr>
              <w:t>և</w:t>
            </w:r>
            <w:proofErr w:type="spellEnd"/>
            <w:r>
              <w:t xml:space="preserve"> </w:t>
            </w:r>
            <w:r>
              <w:lastRenderedPageBreak/>
              <w:t xml:space="preserve">маркировка по постановлению Правительства РА </w:t>
            </w:r>
            <w:proofErr w:type="spellStart"/>
            <w:r>
              <w:t>2006г</w:t>
            </w:r>
            <w:proofErr w:type="spellEnd"/>
            <w:r>
              <w:t xml:space="preserve">. Статья 8 Закона РА «О безопасности пищевых продуктов», утвержденного постановлением </w:t>
            </w:r>
            <w:proofErr w:type="spellStart"/>
            <w:r>
              <w:t>N</w:t>
            </w:r>
            <w:proofErr w:type="spellEnd"/>
            <w:r>
              <w:t xml:space="preserve"> 1560-Н от 19 октября 2006 года. Доставка два раза в неделю.</w:t>
            </w:r>
          </w:p>
        </w:tc>
        <w:tc>
          <w:tcPr>
            <w:tcW w:w="1173" w:type="dxa"/>
          </w:tcPr>
          <w:p w:rsidR="0095408C" w:rsidRPr="00B138F3" w:rsidRDefault="0095408C" w:rsidP="000E04F1">
            <w:pPr>
              <w:widowControl w:val="0"/>
              <w:jc w:val="center"/>
              <w:rPr>
                <w:rFonts w:ascii="GHEA Grapalat" w:hAnsi="GHEA Grapalat"/>
                <w:sz w:val="16"/>
                <w:szCs w:val="16"/>
              </w:rPr>
            </w:pPr>
            <w:r>
              <w:lastRenderedPageBreak/>
              <w:t>кг</w:t>
            </w:r>
          </w:p>
        </w:tc>
        <w:tc>
          <w:tcPr>
            <w:tcW w:w="1568" w:type="dxa"/>
          </w:tcPr>
          <w:p w:rsidR="0095408C" w:rsidRPr="00CD071A" w:rsidRDefault="0095408C" w:rsidP="000E04F1">
            <w:pPr>
              <w:widowControl w:val="0"/>
              <w:jc w:val="center"/>
              <w:rPr>
                <w:rFonts w:ascii="GHEA Grapalat" w:hAnsi="GHEA Grapalat"/>
                <w:sz w:val="16"/>
                <w:szCs w:val="16"/>
                <w:lang w:val="en-US"/>
              </w:rPr>
            </w:pPr>
            <w:r>
              <w:rPr>
                <w:rFonts w:ascii="GHEA Grapalat" w:hAnsi="GHEA Grapalat"/>
                <w:sz w:val="16"/>
                <w:szCs w:val="16"/>
                <w:lang w:val="en-US"/>
              </w:rPr>
              <w:t>2800</w:t>
            </w:r>
          </w:p>
        </w:tc>
        <w:tc>
          <w:tcPr>
            <w:tcW w:w="900" w:type="dxa"/>
            <w:gridSpan w:val="4"/>
          </w:tcPr>
          <w:p w:rsidR="0095408C" w:rsidRPr="00E90032" w:rsidRDefault="0095408C" w:rsidP="000E04F1">
            <w:pPr>
              <w:widowControl w:val="0"/>
              <w:rPr>
                <w:rFonts w:ascii="GHEA Grapalat" w:hAnsi="GHEA Grapalat"/>
                <w:sz w:val="16"/>
                <w:szCs w:val="16"/>
                <w:lang w:val="en-US"/>
              </w:rPr>
            </w:pPr>
            <w:r>
              <w:rPr>
                <w:rFonts w:ascii="GHEA Grapalat" w:hAnsi="GHEA Grapalat"/>
                <w:sz w:val="16"/>
                <w:szCs w:val="16"/>
                <w:lang w:val="en-US"/>
              </w:rPr>
              <w:t>196000</w:t>
            </w:r>
          </w:p>
        </w:tc>
        <w:tc>
          <w:tcPr>
            <w:tcW w:w="896" w:type="dxa"/>
            <w:gridSpan w:val="3"/>
          </w:tcPr>
          <w:p w:rsidR="0095408C" w:rsidRPr="00E90032" w:rsidRDefault="0095408C" w:rsidP="0095408C">
            <w:pPr>
              <w:widowControl w:val="0"/>
              <w:ind w:left="327"/>
              <w:rPr>
                <w:rFonts w:ascii="GHEA Grapalat" w:hAnsi="GHEA Grapalat"/>
                <w:sz w:val="16"/>
                <w:szCs w:val="16"/>
                <w:lang w:val="en-US"/>
              </w:rPr>
            </w:pPr>
            <w:r>
              <w:rPr>
                <w:rFonts w:ascii="GHEA Grapalat" w:hAnsi="GHEA Grapalat"/>
                <w:sz w:val="16"/>
                <w:szCs w:val="16"/>
                <w:lang w:val="en-US"/>
              </w:rPr>
              <w:t>70</w:t>
            </w:r>
          </w:p>
        </w:tc>
        <w:tc>
          <w:tcPr>
            <w:tcW w:w="1276" w:type="dxa"/>
          </w:tcPr>
          <w:p w:rsidR="00001EB1" w:rsidRPr="00001EB1" w:rsidRDefault="00001EB1" w:rsidP="00001EB1">
            <w:pPr>
              <w:jc w:val="center"/>
              <w:rPr>
                <w:sz w:val="20"/>
                <w:szCs w:val="20"/>
              </w:rPr>
            </w:pPr>
            <w:r w:rsidRPr="00001EB1">
              <w:rPr>
                <w:sz w:val="20"/>
                <w:szCs w:val="20"/>
              </w:rPr>
              <w:t xml:space="preserve">г. </w:t>
            </w:r>
            <w:proofErr w:type="spellStart"/>
            <w:r w:rsidRPr="00001EB1">
              <w:rPr>
                <w:sz w:val="20"/>
                <w:szCs w:val="20"/>
              </w:rPr>
              <w:t>Гораван</w:t>
            </w:r>
            <w:proofErr w:type="spellEnd"/>
            <w:r w:rsidRPr="00001EB1">
              <w:rPr>
                <w:sz w:val="20"/>
                <w:szCs w:val="20"/>
              </w:rPr>
              <w:t xml:space="preserve"> </w:t>
            </w:r>
            <w:proofErr w:type="spellStart"/>
            <w:r w:rsidRPr="00001EB1">
              <w:rPr>
                <w:sz w:val="20"/>
                <w:szCs w:val="20"/>
              </w:rPr>
              <w:t>Геворг</w:t>
            </w:r>
            <w:proofErr w:type="spellEnd"/>
            <w:r w:rsidRPr="00001EB1">
              <w:rPr>
                <w:sz w:val="20"/>
                <w:szCs w:val="20"/>
              </w:rPr>
              <w:t xml:space="preserve"> </w:t>
            </w:r>
            <w:proofErr w:type="spellStart"/>
            <w:r w:rsidRPr="00001EB1">
              <w:rPr>
                <w:sz w:val="20"/>
                <w:szCs w:val="20"/>
              </w:rPr>
              <w:t>Марзпетуни</w:t>
            </w:r>
            <w:proofErr w:type="spellEnd"/>
            <w:r w:rsidRPr="00001EB1">
              <w:rPr>
                <w:sz w:val="20"/>
                <w:szCs w:val="20"/>
              </w:rPr>
              <w:t xml:space="preserve"> 7</w:t>
            </w:r>
          </w:p>
          <w:p w:rsidR="0095408C" w:rsidRDefault="0095408C" w:rsidP="000E04F1"/>
        </w:tc>
        <w:tc>
          <w:tcPr>
            <w:tcW w:w="802" w:type="dxa"/>
          </w:tcPr>
          <w:p w:rsidR="0095408C" w:rsidRPr="000C1462" w:rsidRDefault="0095408C" w:rsidP="000E04F1">
            <w:pPr>
              <w:widowControl w:val="0"/>
              <w:jc w:val="center"/>
              <w:rPr>
                <w:rFonts w:ascii="GHEA Grapalat" w:hAnsi="GHEA Grapalat"/>
                <w:sz w:val="16"/>
                <w:szCs w:val="16"/>
                <w:lang w:val="en-US"/>
              </w:rPr>
            </w:pPr>
            <w:r>
              <w:rPr>
                <w:rFonts w:ascii="GHEA Grapalat" w:hAnsi="GHEA Grapalat"/>
                <w:sz w:val="16"/>
                <w:szCs w:val="16"/>
                <w:lang w:val="en-US"/>
              </w:rPr>
              <w:t>70</w:t>
            </w:r>
          </w:p>
        </w:tc>
        <w:tc>
          <w:tcPr>
            <w:tcW w:w="953" w:type="dxa"/>
          </w:tcPr>
          <w:p w:rsidR="0095408C" w:rsidRPr="00DF14CF" w:rsidRDefault="0095408C" w:rsidP="000E04F1">
            <w:pPr>
              <w:widowControl w:val="0"/>
              <w:jc w:val="center"/>
              <w:rPr>
                <w:rFonts w:ascii="GHEA Grapalat" w:hAnsi="GHEA Grapalat"/>
                <w:sz w:val="16"/>
                <w:szCs w:val="16"/>
              </w:rPr>
            </w:pPr>
            <w:r w:rsidRPr="00DF14CF">
              <w:rPr>
                <w:sz w:val="16"/>
                <w:szCs w:val="16"/>
              </w:rPr>
              <w:t xml:space="preserve">20 календарных дней после вступления договора в силу - 15.12.2022 </w:t>
            </w:r>
            <w:r w:rsidRPr="00DF14CF">
              <w:rPr>
                <w:sz w:val="16"/>
                <w:szCs w:val="16"/>
              </w:rPr>
              <w:lastRenderedPageBreak/>
              <w:t>г. По предварительному заказу покупателя</w:t>
            </w:r>
          </w:p>
        </w:tc>
      </w:tr>
      <w:tr w:rsidR="0095408C" w:rsidRPr="00B138F3" w:rsidTr="0095408C">
        <w:trPr>
          <w:trHeight w:val="508"/>
          <w:jc w:val="center"/>
        </w:trPr>
        <w:tc>
          <w:tcPr>
            <w:tcW w:w="652" w:type="dxa"/>
          </w:tcPr>
          <w:p w:rsidR="0095408C" w:rsidRPr="00A241F2" w:rsidRDefault="00476DB5" w:rsidP="000E04F1">
            <w:pPr>
              <w:rPr>
                <w:rFonts w:ascii="Sylfaen" w:hAnsi="Sylfaen"/>
                <w:sz w:val="16"/>
                <w:szCs w:val="16"/>
                <w:lang w:val="en-US"/>
              </w:rPr>
            </w:pPr>
            <w:r>
              <w:rPr>
                <w:rFonts w:ascii="Sylfaen" w:hAnsi="Sylfaen"/>
                <w:sz w:val="16"/>
                <w:szCs w:val="16"/>
                <w:lang w:val="en-US"/>
              </w:rPr>
              <w:lastRenderedPageBreak/>
              <w:t>28</w:t>
            </w:r>
          </w:p>
        </w:tc>
        <w:tc>
          <w:tcPr>
            <w:tcW w:w="1701" w:type="dxa"/>
          </w:tcPr>
          <w:p w:rsidR="0095408C" w:rsidRPr="00A21100" w:rsidRDefault="0095408C" w:rsidP="00C90876">
            <w:pPr>
              <w:jc w:val="both"/>
              <w:rPr>
                <w:rFonts w:ascii="Sylfaen" w:hAnsi="Sylfaen" w:cs="Sylfaen"/>
                <w:i/>
                <w:sz w:val="16"/>
                <w:szCs w:val="16"/>
              </w:rPr>
            </w:pPr>
          </w:p>
          <w:p w:rsidR="0095408C" w:rsidRPr="00A21100" w:rsidRDefault="0095408C" w:rsidP="00C90876">
            <w:pPr>
              <w:jc w:val="both"/>
              <w:rPr>
                <w:rFonts w:ascii="Sylfaen" w:hAnsi="Sylfaen" w:cs="Sylfaen"/>
                <w:i/>
                <w:sz w:val="16"/>
                <w:szCs w:val="16"/>
              </w:rPr>
            </w:pPr>
          </w:p>
          <w:p w:rsidR="0095408C" w:rsidRPr="00A21100" w:rsidRDefault="0095408C" w:rsidP="00C90876">
            <w:pPr>
              <w:jc w:val="both"/>
              <w:rPr>
                <w:rFonts w:ascii="Sylfaen" w:hAnsi="Sylfaen" w:cs="Sylfaen"/>
                <w:i/>
                <w:sz w:val="16"/>
                <w:szCs w:val="16"/>
              </w:rPr>
            </w:pPr>
            <w:r>
              <w:rPr>
                <w:rFonts w:ascii="Sylfaen" w:hAnsi="Sylfaen" w:cs="Sylfaen"/>
                <w:i/>
                <w:sz w:val="16"/>
                <w:szCs w:val="16"/>
              </w:rPr>
              <w:t>01</w:t>
            </w:r>
            <w:r w:rsidRPr="00A21100">
              <w:rPr>
                <w:rFonts w:ascii="Sylfaen" w:hAnsi="Sylfaen" w:cs="Sylfaen"/>
                <w:i/>
                <w:sz w:val="16"/>
                <w:szCs w:val="16"/>
              </w:rPr>
              <w:t>331178</w:t>
            </w:r>
          </w:p>
          <w:p w:rsidR="0095408C" w:rsidRPr="00A21100" w:rsidRDefault="0095408C" w:rsidP="00C90876">
            <w:pPr>
              <w:jc w:val="both"/>
              <w:rPr>
                <w:rFonts w:ascii="Sylfaen" w:hAnsi="Sylfaen" w:cs="Sylfaen"/>
                <w:i/>
                <w:sz w:val="16"/>
                <w:szCs w:val="16"/>
              </w:rPr>
            </w:pPr>
          </w:p>
        </w:tc>
        <w:tc>
          <w:tcPr>
            <w:tcW w:w="1418" w:type="dxa"/>
          </w:tcPr>
          <w:p w:rsidR="0095408C" w:rsidRPr="002C4819" w:rsidRDefault="0095408C" w:rsidP="002C4819">
            <w:pPr>
              <w:jc w:val="center"/>
              <w:rPr>
                <w:lang w:val="en-US"/>
              </w:rPr>
            </w:pPr>
            <w:r>
              <w:t>консервы</w:t>
            </w:r>
          </w:p>
          <w:p w:rsidR="0095408C" w:rsidRDefault="0095408C" w:rsidP="002C4819">
            <w:pPr>
              <w:jc w:val="center"/>
            </w:pPr>
          </w:p>
          <w:p w:rsidR="0095408C" w:rsidRPr="00C561E8" w:rsidRDefault="0095408C" w:rsidP="002C4819">
            <w:pPr>
              <w:jc w:val="center"/>
            </w:pPr>
            <w:r>
              <w:t>кукуруза</w:t>
            </w:r>
          </w:p>
        </w:tc>
        <w:tc>
          <w:tcPr>
            <w:tcW w:w="1559" w:type="dxa"/>
          </w:tcPr>
          <w:p w:rsidR="0095408C" w:rsidRDefault="0095408C" w:rsidP="000E04F1">
            <w:r w:rsidRPr="00D85472">
              <w:t>РА или эквивалент</w:t>
            </w:r>
          </w:p>
        </w:tc>
        <w:tc>
          <w:tcPr>
            <w:tcW w:w="3544" w:type="dxa"/>
          </w:tcPr>
          <w:p w:rsidR="0095408C" w:rsidRPr="002C4819" w:rsidRDefault="0095408C" w:rsidP="000E04F1">
            <w:pPr>
              <w:widowControl w:val="0"/>
              <w:jc w:val="center"/>
            </w:pPr>
            <w:r w:rsidRPr="002C4819">
              <w:t xml:space="preserve">Хлебобулочные изделия, прошедшие соответствующую обработку, в металлической или стеклянной таре, состав: гречка, соль, вода, остаточный срок годности не менее 70%. Безопасность соответствует гигиеническим нормам </w:t>
            </w:r>
            <w:proofErr w:type="spellStart"/>
            <w:r w:rsidRPr="002C4819">
              <w:t>2-III-4.9-01-2010</w:t>
            </w:r>
            <w:proofErr w:type="spellEnd"/>
            <w:r w:rsidRPr="002C4819">
              <w:t>, а маркировка – статье 8 Закона РА «О безопасности пищевых продуктов».</w:t>
            </w:r>
          </w:p>
        </w:tc>
        <w:tc>
          <w:tcPr>
            <w:tcW w:w="1173" w:type="dxa"/>
          </w:tcPr>
          <w:p w:rsidR="0095408C" w:rsidRPr="001C4CBD" w:rsidRDefault="0095408C" w:rsidP="000E04F1">
            <w:pPr>
              <w:widowControl w:val="0"/>
              <w:jc w:val="center"/>
              <w:rPr>
                <w:rFonts w:ascii="GHEA Grapalat" w:hAnsi="GHEA Grapalat"/>
                <w:sz w:val="16"/>
                <w:szCs w:val="16"/>
                <w:lang w:val="en-US"/>
              </w:rPr>
            </w:pPr>
            <w:proofErr w:type="spellStart"/>
            <w:r>
              <w:rPr>
                <w:rFonts w:ascii="GHEA Grapalat" w:hAnsi="GHEA Grapalat"/>
                <w:sz w:val="16"/>
                <w:szCs w:val="16"/>
                <w:lang w:val="en-US"/>
              </w:rPr>
              <w:t>тара</w:t>
            </w:r>
            <w:proofErr w:type="spellEnd"/>
          </w:p>
        </w:tc>
        <w:tc>
          <w:tcPr>
            <w:tcW w:w="1568" w:type="dxa"/>
          </w:tcPr>
          <w:p w:rsidR="0095408C" w:rsidRPr="00CD071A" w:rsidRDefault="0095408C" w:rsidP="000E04F1">
            <w:pPr>
              <w:widowControl w:val="0"/>
              <w:jc w:val="center"/>
              <w:rPr>
                <w:rFonts w:ascii="GHEA Grapalat" w:hAnsi="GHEA Grapalat"/>
                <w:sz w:val="16"/>
                <w:szCs w:val="16"/>
                <w:lang w:val="en-US"/>
              </w:rPr>
            </w:pPr>
            <w:r>
              <w:rPr>
                <w:rFonts w:ascii="GHEA Grapalat" w:hAnsi="GHEA Grapalat"/>
                <w:sz w:val="16"/>
                <w:szCs w:val="16"/>
                <w:lang w:val="en-US"/>
              </w:rPr>
              <w:t>650</w:t>
            </w:r>
          </w:p>
        </w:tc>
        <w:tc>
          <w:tcPr>
            <w:tcW w:w="915" w:type="dxa"/>
            <w:gridSpan w:val="5"/>
          </w:tcPr>
          <w:p w:rsidR="0095408C" w:rsidRPr="00E90032" w:rsidRDefault="0095408C" w:rsidP="000E04F1">
            <w:pPr>
              <w:widowControl w:val="0"/>
              <w:rPr>
                <w:rFonts w:ascii="GHEA Grapalat" w:hAnsi="GHEA Grapalat"/>
                <w:sz w:val="16"/>
                <w:szCs w:val="16"/>
                <w:lang w:val="en-US"/>
              </w:rPr>
            </w:pPr>
            <w:r>
              <w:rPr>
                <w:rFonts w:ascii="GHEA Grapalat" w:hAnsi="GHEA Grapalat"/>
                <w:sz w:val="16"/>
                <w:szCs w:val="16"/>
                <w:lang w:val="en-US"/>
              </w:rPr>
              <w:t>26000</w:t>
            </w:r>
          </w:p>
        </w:tc>
        <w:tc>
          <w:tcPr>
            <w:tcW w:w="881" w:type="dxa"/>
            <w:gridSpan w:val="2"/>
          </w:tcPr>
          <w:p w:rsidR="0095408C" w:rsidRPr="00E90032" w:rsidRDefault="0095408C" w:rsidP="0095408C">
            <w:pPr>
              <w:widowControl w:val="0"/>
              <w:ind w:left="222"/>
              <w:rPr>
                <w:rFonts w:ascii="GHEA Grapalat" w:hAnsi="GHEA Grapalat"/>
                <w:sz w:val="16"/>
                <w:szCs w:val="16"/>
                <w:lang w:val="en-US"/>
              </w:rPr>
            </w:pPr>
            <w:r>
              <w:rPr>
                <w:rFonts w:ascii="GHEA Grapalat" w:hAnsi="GHEA Grapalat"/>
                <w:sz w:val="16"/>
                <w:szCs w:val="16"/>
                <w:lang w:val="en-US"/>
              </w:rPr>
              <w:t>40</w:t>
            </w:r>
          </w:p>
        </w:tc>
        <w:tc>
          <w:tcPr>
            <w:tcW w:w="1276" w:type="dxa"/>
          </w:tcPr>
          <w:p w:rsidR="00001EB1" w:rsidRPr="00001EB1" w:rsidRDefault="00001EB1" w:rsidP="00001EB1">
            <w:pPr>
              <w:jc w:val="center"/>
              <w:rPr>
                <w:sz w:val="20"/>
                <w:szCs w:val="20"/>
              </w:rPr>
            </w:pPr>
            <w:r w:rsidRPr="00001EB1">
              <w:rPr>
                <w:sz w:val="20"/>
                <w:szCs w:val="20"/>
              </w:rPr>
              <w:t xml:space="preserve">г. </w:t>
            </w:r>
            <w:proofErr w:type="spellStart"/>
            <w:r w:rsidRPr="00001EB1">
              <w:rPr>
                <w:sz w:val="20"/>
                <w:szCs w:val="20"/>
              </w:rPr>
              <w:t>Гораван</w:t>
            </w:r>
            <w:proofErr w:type="spellEnd"/>
            <w:r w:rsidRPr="00001EB1">
              <w:rPr>
                <w:sz w:val="20"/>
                <w:szCs w:val="20"/>
              </w:rPr>
              <w:t xml:space="preserve"> </w:t>
            </w:r>
            <w:proofErr w:type="spellStart"/>
            <w:r w:rsidRPr="00001EB1">
              <w:rPr>
                <w:sz w:val="20"/>
                <w:szCs w:val="20"/>
              </w:rPr>
              <w:t>Геворг</w:t>
            </w:r>
            <w:proofErr w:type="spellEnd"/>
            <w:r w:rsidRPr="00001EB1">
              <w:rPr>
                <w:sz w:val="20"/>
                <w:szCs w:val="20"/>
              </w:rPr>
              <w:t xml:space="preserve"> </w:t>
            </w:r>
            <w:proofErr w:type="spellStart"/>
            <w:r w:rsidRPr="00001EB1">
              <w:rPr>
                <w:sz w:val="20"/>
                <w:szCs w:val="20"/>
              </w:rPr>
              <w:t>Марзпетуни</w:t>
            </w:r>
            <w:proofErr w:type="spellEnd"/>
            <w:r w:rsidRPr="00001EB1">
              <w:rPr>
                <w:sz w:val="20"/>
                <w:szCs w:val="20"/>
              </w:rPr>
              <w:t xml:space="preserve"> 7</w:t>
            </w:r>
          </w:p>
          <w:p w:rsidR="0095408C" w:rsidRDefault="0095408C" w:rsidP="000E04F1"/>
        </w:tc>
        <w:tc>
          <w:tcPr>
            <w:tcW w:w="802" w:type="dxa"/>
          </w:tcPr>
          <w:p w:rsidR="0095408C" w:rsidRPr="000C1462" w:rsidRDefault="0095408C" w:rsidP="000E04F1">
            <w:pPr>
              <w:widowControl w:val="0"/>
              <w:jc w:val="center"/>
              <w:rPr>
                <w:rFonts w:ascii="GHEA Grapalat" w:hAnsi="GHEA Grapalat"/>
                <w:sz w:val="16"/>
                <w:szCs w:val="16"/>
                <w:lang w:val="en-US"/>
              </w:rPr>
            </w:pPr>
            <w:r>
              <w:rPr>
                <w:rFonts w:ascii="GHEA Grapalat" w:hAnsi="GHEA Grapalat"/>
                <w:sz w:val="16"/>
                <w:szCs w:val="16"/>
                <w:lang w:val="en-US"/>
              </w:rPr>
              <w:t>40</w:t>
            </w:r>
          </w:p>
        </w:tc>
        <w:tc>
          <w:tcPr>
            <w:tcW w:w="953" w:type="dxa"/>
          </w:tcPr>
          <w:p w:rsidR="0095408C" w:rsidRPr="00975D9F" w:rsidRDefault="0095408C" w:rsidP="000E04F1">
            <w:pPr>
              <w:widowControl w:val="0"/>
              <w:jc w:val="center"/>
              <w:rPr>
                <w:rFonts w:ascii="GHEA Grapalat" w:hAnsi="GHEA Grapalat"/>
                <w:sz w:val="16"/>
                <w:szCs w:val="16"/>
              </w:rPr>
            </w:pPr>
            <w:r w:rsidRPr="00975D9F">
              <w:rPr>
                <w:sz w:val="16"/>
                <w:szCs w:val="16"/>
              </w:rPr>
              <w:t>20 календарных дней после вступления договора в силу - 15.12.2022 г. По предварительному заказу покупателя</w:t>
            </w:r>
          </w:p>
        </w:tc>
      </w:tr>
      <w:tr w:rsidR="0095408C" w:rsidRPr="00B138F3" w:rsidTr="0095408C">
        <w:trPr>
          <w:trHeight w:val="508"/>
          <w:jc w:val="center"/>
        </w:trPr>
        <w:tc>
          <w:tcPr>
            <w:tcW w:w="652" w:type="dxa"/>
          </w:tcPr>
          <w:p w:rsidR="0095408C" w:rsidRDefault="00476DB5" w:rsidP="000E04F1">
            <w:pPr>
              <w:rPr>
                <w:rFonts w:ascii="Sylfaen" w:hAnsi="Sylfaen"/>
                <w:sz w:val="16"/>
                <w:szCs w:val="16"/>
                <w:lang w:val="en-US"/>
              </w:rPr>
            </w:pPr>
            <w:r>
              <w:rPr>
                <w:rFonts w:ascii="Sylfaen" w:hAnsi="Sylfaen"/>
                <w:sz w:val="16"/>
                <w:szCs w:val="16"/>
                <w:lang w:val="en-US"/>
              </w:rPr>
              <w:t>29</w:t>
            </w:r>
          </w:p>
        </w:tc>
        <w:tc>
          <w:tcPr>
            <w:tcW w:w="1701" w:type="dxa"/>
          </w:tcPr>
          <w:p w:rsidR="0095408C" w:rsidRPr="009856F6" w:rsidRDefault="0095408C" w:rsidP="00C90876">
            <w:pPr>
              <w:rPr>
                <w:rFonts w:ascii="Sylfaen" w:hAnsi="Sylfaen"/>
                <w:b/>
                <w:sz w:val="16"/>
                <w:szCs w:val="16"/>
              </w:rPr>
            </w:pPr>
            <w:r>
              <w:rPr>
                <w:rFonts w:ascii="Sylfaen" w:hAnsi="Sylfaen"/>
                <w:b/>
                <w:sz w:val="16"/>
                <w:szCs w:val="16"/>
              </w:rPr>
              <w:t>15871257</w:t>
            </w:r>
          </w:p>
        </w:tc>
        <w:tc>
          <w:tcPr>
            <w:tcW w:w="1418" w:type="dxa"/>
          </w:tcPr>
          <w:p w:rsidR="0095408C" w:rsidRPr="00C561E8" w:rsidRDefault="0095408C" w:rsidP="00C90876">
            <w:pPr>
              <w:jc w:val="center"/>
            </w:pPr>
            <w:r w:rsidRPr="002C4819">
              <w:t>специи</w:t>
            </w:r>
          </w:p>
        </w:tc>
        <w:tc>
          <w:tcPr>
            <w:tcW w:w="1559" w:type="dxa"/>
          </w:tcPr>
          <w:p w:rsidR="0095408C" w:rsidRDefault="0095408C" w:rsidP="00C90876">
            <w:r w:rsidRPr="00D85472">
              <w:t>РА или эквивалент</w:t>
            </w:r>
          </w:p>
        </w:tc>
        <w:tc>
          <w:tcPr>
            <w:tcW w:w="3544" w:type="dxa"/>
          </w:tcPr>
          <w:p w:rsidR="0095408C" w:rsidRDefault="0095408C" w:rsidP="000E04F1">
            <w:pPr>
              <w:widowControl w:val="0"/>
              <w:jc w:val="center"/>
            </w:pPr>
            <w:r w:rsidRPr="002C4819">
              <w:t>Различные типы и размеры. В соответствии с действующими законами и нормами Республики Армения</w:t>
            </w:r>
          </w:p>
        </w:tc>
        <w:tc>
          <w:tcPr>
            <w:tcW w:w="1173" w:type="dxa"/>
          </w:tcPr>
          <w:p w:rsidR="0095408C" w:rsidRDefault="0095408C" w:rsidP="000E04F1">
            <w:pPr>
              <w:widowControl w:val="0"/>
              <w:jc w:val="center"/>
            </w:pPr>
            <w:r>
              <w:t>коробка</w:t>
            </w:r>
          </w:p>
        </w:tc>
        <w:tc>
          <w:tcPr>
            <w:tcW w:w="1568" w:type="dxa"/>
          </w:tcPr>
          <w:p w:rsidR="0095408C" w:rsidRPr="00C90876" w:rsidRDefault="0095408C" w:rsidP="000E04F1">
            <w:pPr>
              <w:widowControl w:val="0"/>
              <w:jc w:val="center"/>
              <w:rPr>
                <w:rFonts w:ascii="GHEA Grapalat" w:hAnsi="GHEA Grapalat"/>
                <w:sz w:val="16"/>
                <w:szCs w:val="16"/>
                <w:lang w:val="en-US"/>
              </w:rPr>
            </w:pPr>
            <w:r>
              <w:rPr>
                <w:rFonts w:ascii="GHEA Grapalat" w:hAnsi="GHEA Grapalat"/>
                <w:sz w:val="16"/>
                <w:szCs w:val="16"/>
                <w:lang w:val="en-US"/>
              </w:rPr>
              <w:t>100</w:t>
            </w:r>
          </w:p>
        </w:tc>
        <w:tc>
          <w:tcPr>
            <w:tcW w:w="915" w:type="dxa"/>
            <w:gridSpan w:val="5"/>
          </w:tcPr>
          <w:p w:rsidR="0095408C" w:rsidRPr="0095408C" w:rsidRDefault="0095408C" w:rsidP="000E04F1">
            <w:pPr>
              <w:widowControl w:val="0"/>
              <w:rPr>
                <w:rFonts w:ascii="GHEA Grapalat" w:hAnsi="GHEA Grapalat"/>
                <w:sz w:val="16"/>
                <w:szCs w:val="16"/>
                <w:lang w:val="en-US"/>
              </w:rPr>
            </w:pPr>
            <w:r>
              <w:rPr>
                <w:rFonts w:ascii="GHEA Grapalat" w:hAnsi="GHEA Grapalat"/>
                <w:sz w:val="16"/>
                <w:szCs w:val="16"/>
                <w:lang w:val="en-US"/>
              </w:rPr>
              <w:t>5500</w:t>
            </w:r>
          </w:p>
        </w:tc>
        <w:tc>
          <w:tcPr>
            <w:tcW w:w="881" w:type="dxa"/>
            <w:gridSpan w:val="2"/>
          </w:tcPr>
          <w:p w:rsidR="0095408C" w:rsidRPr="0095408C" w:rsidRDefault="0095408C" w:rsidP="0095408C">
            <w:pPr>
              <w:widowControl w:val="0"/>
              <w:ind w:left="327"/>
              <w:rPr>
                <w:rFonts w:ascii="GHEA Grapalat" w:hAnsi="GHEA Grapalat"/>
                <w:sz w:val="16"/>
                <w:szCs w:val="16"/>
                <w:lang w:val="en-US"/>
              </w:rPr>
            </w:pPr>
            <w:r>
              <w:rPr>
                <w:rFonts w:ascii="GHEA Grapalat" w:hAnsi="GHEA Grapalat"/>
                <w:sz w:val="16"/>
                <w:szCs w:val="16"/>
                <w:lang w:val="en-US"/>
              </w:rPr>
              <w:t>55</w:t>
            </w:r>
          </w:p>
        </w:tc>
        <w:tc>
          <w:tcPr>
            <w:tcW w:w="1276" w:type="dxa"/>
          </w:tcPr>
          <w:p w:rsidR="00001EB1" w:rsidRPr="00001EB1" w:rsidRDefault="00001EB1" w:rsidP="00001EB1">
            <w:pPr>
              <w:jc w:val="center"/>
              <w:rPr>
                <w:sz w:val="20"/>
                <w:szCs w:val="20"/>
              </w:rPr>
            </w:pPr>
            <w:r w:rsidRPr="00001EB1">
              <w:rPr>
                <w:sz w:val="20"/>
                <w:szCs w:val="20"/>
              </w:rPr>
              <w:t xml:space="preserve">г. </w:t>
            </w:r>
            <w:proofErr w:type="spellStart"/>
            <w:r w:rsidRPr="00001EB1">
              <w:rPr>
                <w:sz w:val="20"/>
                <w:szCs w:val="20"/>
              </w:rPr>
              <w:t>Гораван</w:t>
            </w:r>
            <w:proofErr w:type="spellEnd"/>
            <w:r w:rsidRPr="00001EB1">
              <w:rPr>
                <w:sz w:val="20"/>
                <w:szCs w:val="20"/>
              </w:rPr>
              <w:t xml:space="preserve"> </w:t>
            </w:r>
            <w:proofErr w:type="spellStart"/>
            <w:r w:rsidRPr="00001EB1">
              <w:rPr>
                <w:sz w:val="20"/>
                <w:szCs w:val="20"/>
              </w:rPr>
              <w:t>Геворг</w:t>
            </w:r>
            <w:proofErr w:type="spellEnd"/>
            <w:r w:rsidRPr="00001EB1">
              <w:rPr>
                <w:sz w:val="20"/>
                <w:szCs w:val="20"/>
              </w:rPr>
              <w:t xml:space="preserve"> </w:t>
            </w:r>
            <w:proofErr w:type="spellStart"/>
            <w:r w:rsidRPr="00001EB1">
              <w:rPr>
                <w:sz w:val="20"/>
                <w:szCs w:val="20"/>
              </w:rPr>
              <w:t>Марзпетуни</w:t>
            </w:r>
            <w:proofErr w:type="spellEnd"/>
            <w:r w:rsidRPr="00001EB1">
              <w:rPr>
                <w:sz w:val="20"/>
                <w:szCs w:val="20"/>
              </w:rPr>
              <w:t xml:space="preserve"> 7</w:t>
            </w:r>
          </w:p>
          <w:p w:rsidR="0095408C" w:rsidRPr="0095408C" w:rsidRDefault="0095408C" w:rsidP="000E04F1">
            <w:pPr>
              <w:rPr>
                <w:sz w:val="20"/>
                <w:szCs w:val="20"/>
                <w:lang w:val="en-US"/>
              </w:rPr>
            </w:pPr>
          </w:p>
        </w:tc>
        <w:tc>
          <w:tcPr>
            <w:tcW w:w="802" w:type="dxa"/>
          </w:tcPr>
          <w:p w:rsidR="0095408C" w:rsidRPr="0095408C" w:rsidRDefault="0095408C" w:rsidP="000E04F1">
            <w:pPr>
              <w:widowControl w:val="0"/>
              <w:jc w:val="center"/>
              <w:rPr>
                <w:rFonts w:ascii="GHEA Grapalat" w:hAnsi="GHEA Grapalat"/>
                <w:sz w:val="16"/>
                <w:szCs w:val="16"/>
                <w:lang w:val="en-US"/>
              </w:rPr>
            </w:pPr>
            <w:r>
              <w:rPr>
                <w:rFonts w:ascii="GHEA Grapalat" w:hAnsi="GHEA Grapalat"/>
                <w:sz w:val="16"/>
                <w:szCs w:val="16"/>
                <w:lang w:val="en-US"/>
              </w:rPr>
              <w:t>55</w:t>
            </w:r>
          </w:p>
        </w:tc>
        <w:tc>
          <w:tcPr>
            <w:tcW w:w="953" w:type="dxa"/>
          </w:tcPr>
          <w:p w:rsidR="0095408C" w:rsidRPr="00975D9F" w:rsidRDefault="0095408C" w:rsidP="000E04F1">
            <w:pPr>
              <w:widowControl w:val="0"/>
              <w:jc w:val="center"/>
              <w:rPr>
                <w:sz w:val="16"/>
                <w:szCs w:val="16"/>
              </w:rPr>
            </w:pPr>
            <w:r w:rsidRPr="00975D9F">
              <w:rPr>
                <w:sz w:val="16"/>
                <w:szCs w:val="16"/>
              </w:rPr>
              <w:t>20 календарных дней после вступления договора в силу - 15.12.2022 г. По предварительному заказу покупателя</w:t>
            </w:r>
          </w:p>
        </w:tc>
      </w:tr>
      <w:tr w:rsidR="0095408C" w:rsidRPr="00B138F3" w:rsidTr="0095408C">
        <w:trPr>
          <w:trHeight w:val="508"/>
          <w:jc w:val="center"/>
        </w:trPr>
        <w:tc>
          <w:tcPr>
            <w:tcW w:w="652" w:type="dxa"/>
          </w:tcPr>
          <w:p w:rsidR="0095408C" w:rsidRDefault="00476DB5" w:rsidP="000E04F1">
            <w:pPr>
              <w:rPr>
                <w:rFonts w:ascii="Sylfaen" w:hAnsi="Sylfaen"/>
                <w:sz w:val="16"/>
                <w:szCs w:val="16"/>
                <w:lang w:val="en-US"/>
              </w:rPr>
            </w:pPr>
            <w:r>
              <w:rPr>
                <w:rFonts w:ascii="Sylfaen" w:hAnsi="Sylfaen"/>
                <w:sz w:val="16"/>
                <w:szCs w:val="16"/>
                <w:lang w:val="en-US"/>
              </w:rPr>
              <w:t>30</w:t>
            </w:r>
          </w:p>
        </w:tc>
        <w:tc>
          <w:tcPr>
            <w:tcW w:w="1701" w:type="dxa"/>
          </w:tcPr>
          <w:p w:rsidR="0095408C" w:rsidRPr="001D0CA2" w:rsidRDefault="0095408C" w:rsidP="00C90876">
            <w:pPr>
              <w:rPr>
                <w:rFonts w:ascii="Sylfaen" w:hAnsi="Sylfaen"/>
                <w:b/>
                <w:sz w:val="16"/>
                <w:szCs w:val="16"/>
              </w:rPr>
            </w:pPr>
          </w:p>
          <w:p w:rsidR="0095408C" w:rsidRPr="001D0CA2" w:rsidRDefault="0095408C" w:rsidP="00C90876">
            <w:pPr>
              <w:rPr>
                <w:rFonts w:ascii="Sylfaen" w:hAnsi="Sylfaen"/>
                <w:b/>
                <w:sz w:val="16"/>
                <w:szCs w:val="16"/>
              </w:rPr>
            </w:pPr>
          </w:p>
          <w:p w:rsidR="0095408C" w:rsidRPr="001D0CA2" w:rsidRDefault="0095408C" w:rsidP="00C90876">
            <w:pPr>
              <w:rPr>
                <w:rFonts w:ascii="Sylfaen" w:hAnsi="Sylfaen"/>
                <w:b/>
                <w:sz w:val="16"/>
                <w:szCs w:val="16"/>
              </w:rPr>
            </w:pPr>
          </w:p>
          <w:p w:rsidR="0095408C" w:rsidRPr="009D7FCD" w:rsidRDefault="009D7FCD" w:rsidP="009D7FCD">
            <w:pPr>
              <w:rPr>
                <w:rFonts w:ascii="Sylfaen" w:hAnsi="Sylfaen"/>
                <w:b/>
                <w:sz w:val="16"/>
                <w:szCs w:val="16"/>
                <w:lang w:val="en-US"/>
              </w:rPr>
            </w:pPr>
            <w:r>
              <w:rPr>
                <w:rFonts w:ascii="Sylfaen" w:hAnsi="Sylfaen"/>
                <w:b/>
                <w:sz w:val="16"/>
                <w:szCs w:val="16"/>
                <w:lang w:val="en-US"/>
              </w:rPr>
              <w:t>03222121</w:t>
            </w:r>
          </w:p>
        </w:tc>
        <w:tc>
          <w:tcPr>
            <w:tcW w:w="1418" w:type="dxa"/>
          </w:tcPr>
          <w:p w:rsidR="0095408C" w:rsidRPr="00C561E8" w:rsidRDefault="009D7FCD" w:rsidP="00C90876">
            <w:pPr>
              <w:jc w:val="center"/>
            </w:pPr>
            <w:r w:rsidRPr="009D7FCD">
              <w:t>мандарин</w:t>
            </w:r>
          </w:p>
        </w:tc>
        <w:tc>
          <w:tcPr>
            <w:tcW w:w="1559" w:type="dxa"/>
          </w:tcPr>
          <w:p w:rsidR="0095408C" w:rsidRDefault="0095408C" w:rsidP="00C90876">
            <w:r w:rsidRPr="00D85472">
              <w:t>РА или эквивалент</w:t>
            </w:r>
          </w:p>
        </w:tc>
        <w:tc>
          <w:tcPr>
            <w:tcW w:w="3544" w:type="dxa"/>
          </w:tcPr>
          <w:p w:rsidR="0095408C" w:rsidRDefault="00476DB5" w:rsidP="000E04F1">
            <w:pPr>
              <w:widowControl w:val="0"/>
              <w:jc w:val="center"/>
            </w:pPr>
            <w:r w:rsidRPr="00476DB5">
              <w:t xml:space="preserve">Мандарин свежий, </w:t>
            </w:r>
            <w:proofErr w:type="spellStart"/>
            <w:r w:rsidRPr="00476DB5">
              <w:t>I</w:t>
            </w:r>
            <w:proofErr w:type="spellEnd"/>
            <w:r w:rsidRPr="00476DB5">
              <w:t xml:space="preserve"> </w:t>
            </w:r>
            <w:proofErr w:type="spellStart"/>
            <w:r w:rsidRPr="00476DB5">
              <w:t>фруктологической</w:t>
            </w:r>
            <w:proofErr w:type="spellEnd"/>
            <w:r w:rsidRPr="00476DB5">
              <w:t xml:space="preserve"> группы, с желтой кожурой и мякотью, </w:t>
            </w:r>
            <w:r w:rsidRPr="00476DB5">
              <w:lastRenderedPageBreak/>
              <w:t xml:space="preserve">безопасность, упаковка и маркировка согласно Кодексу РА. 2006 г. «Технология свежих фруктов и овощей», утвержденная постановлением № 1913 от 21 декабря. Положения» и статьи 8 Закона РА «О безопасности пищевых продуктов» Свежие мандарины, группа плодов </w:t>
            </w:r>
            <w:proofErr w:type="spellStart"/>
            <w:r w:rsidRPr="00476DB5">
              <w:t>I</w:t>
            </w:r>
            <w:proofErr w:type="spellEnd"/>
            <w:r w:rsidRPr="00476DB5">
              <w:t>, с желтой кожурой и мякотью, безопасность, упаковка и маркировка в соответствии с Кодексом РА. 2006 г. «Технология свежих фруктов и овощей», утвержденная постановлением № 1913 от 21 декабря. Положения» и статьей 8 Закона РА «О безопасности пищевых продуктов»</w:t>
            </w:r>
          </w:p>
        </w:tc>
        <w:tc>
          <w:tcPr>
            <w:tcW w:w="1173" w:type="dxa"/>
          </w:tcPr>
          <w:p w:rsidR="0095408C" w:rsidRDefault="0095408C" w:rsidP="000E04F1">
            <w:pPr>
              <w:widowControl w:val="0"/>
              <w:jc w:val="center"/>
            </w:pPr>
            <w:r>
              <w:lastRenderedPageBreak/>
              <w:t>кг</w:t>
            </w:r>
          </w:p>
        </w:tc>
        <w:tc>
          <w:tcPr>
            <w:tcW w:w="1568" w:type="dxa"/>
          </w:tcPr>
          <w:p w:rsidR="0095408C" w:rsidRPr="00C90876" w:rsidRDefault="009D7FCD" w:rsidP="000E04F1">
            <w:pPr>
              <w:widowControl w:val="0"/>
              <w:jc w:val="center"/>
              <w:rPr>
                <w:rFonts w:ascii="GHEA Grapalat" w:hAnsi="GHEA Grapalat"/>
                <w:sz w:val="16"/>
                <w:szCs w:val="16"/>
                <w:lang w:val="en-US"/>
              </w:rPr>
            </w:pPr>
            <w:r>
              <w:rPr>
                <w:rFonts w:ascii="GHEA Grapalat" w:hAnsi="GHEA Grapalat"/>
                <w:sz w:val="16"/>
                <w:szCs w:val="16"/>
                <w:lang w:val="en-US"/>
              </w:rPr>
              <w:t>450</w:t>
            </w:r>
          </w:p>
        </w:tc>
        <w:tc>
          <w:tcPr>
            <w:tcW w:w="915" w:type="dxa"/>
            <w:gridSpan w:val="5"/>
          </w:tcPr>
          <w:p w:rsidR="0095408C" w:rsidRPr="0095408C" w:rsidRDefault="009D7FCD" w:rsidP="000E04F1">
            <w:pPr>
              <w:widowControl w:val="0"/>
              <w:rPr>
                <w:rFonts w:ascii="GHEA Grapalat" w:hAnsi="GHEA Grapalat"/>
                <w:sz w:val="16"/>
                <w:szCs w:val="16"/>
                <w:lang w:val="en-US"/>
              </w:rPr>
            </w:pPr>
            <w:r>
              <w:rPr>
                <w:rFonts w:ascii="GHEA Grapalat" w:hAnsi="GHEA Grapalat"/>
                <w:sz w:val="16"/>
                <w:szCs w:val="16"/>
                <w:lang w:val="en-US"/>
              </w:rPr>
              <w:t>13500</w:t>
            </w:r>
          </w:p>
        </w:tc>
        <w:tc>
          <w:tcPr>
            <w:tcW w:w="881" w:type="dxa"/>
            <w:gridSpan w:val="2"/>
          </w:tcPr>
          <w:p w:rsidR="0095408C" w:rsidRPr="0095408C" w:rsidRDefault="009D7FCD" w:rsidP="0095408C">
            <w:pPr>
              <w:widowControl w:val="0"/>
              <w:ind w:left="387"/>
              <w:rPr>
                <w:rFonts w:ascii="GHEA Grapalat" w:hAnsi="GHEA Grapalat"/>
                <w:sz w:val="16"/>
                <w:szCs w:val="16"/>
                <w:lang w:val="en-US"/>
              </w:rPr>
            </w:pPr>
            <w:r>
              <w:rPr>
                <w:rFonts w:ascii="GHEA Grapalat" w:hAnsi="GHEA Grapalat"/>
                <w:sz w:val="16"/>
                <w:szCs w:val="16"/>
                <w:lang w:val="en-US"/>
              </w:rPr>
              <w:t>30</w:t>
            </w:r>
          </w:p>
        </w:tc>
        <w:tc>
          <w:tcPr>
            <w:tcW w:w="1276" w:type="dxa"/>
          </w:tcPr>
          <w:p w:rsidR="00001EB1" w:rsidRPr="00001EB1" w:rsidRDefault="00001EB1" w:rsidP="00001EB1">
            <w:pPr>
              <w:jc w:val="center"/>
              <w:rPr>
                <w:sz w:val="20"/>
                <w:szCs w:val="20"/>
              </w:rPr>
            </w:pPr>
            <w:r w:rsidRPr="00001EB1">
              <w:rPr>
                <w:sz w:val="20"/>
                <w:szCs w:val="20"/>
              </w:rPr>
              <w:t xml:space="preserve">г. </w:t>
            </w:r>
            <w:proofErr w:type="spellStart"/>
            <w:r w:rsidRPr="00001EB1">
              <w:rPr>
                <w:sz w:val="20"/>
                <w:szCs w:val="20"/>
              </w:rPr>
              <w:t>Гораван</w:t>
            </w:r>
            <w:proofErr w:type="spellEnd"/>
            <w:r w:rsidRPr="00001EB1">
              <w:rPr>
                <w:sz w:val="20"/>
                <w:szCs w:val="20"/>
              </w:rPr>
              <w:t xml:space="preserve"> </w:t>
            </w:r>
            <w:proofErr w:type="spellStart"/>
            <w:r w:rsidRPr="00001EB1">
              <w:rPr>
                <w:sz w:val="20"/>
                <w:szCs w:val="20"/>
              </w:rPr>
              <w:t>Геворг</w:t>
            </w:r>
            <w:proofErr w:type="spellEnd"/>
            <w:r w:rsidRPr="00001EB1">
              <w:rPr>
                <w:sz w:val="20"/>
                <w:szCs w:val="20"/>
              </w:rPr>
              <w:t xml:space="preserve"> </w:t>
            </w:r>
            <w:proofErr w:type="spellStart"/>
            <w:r w:rsidRPr="00001EB1">
              <w:rPr>
                <w:sz w:val="20"/>
                <w:szCs w:val="20"/>
              </w:rPr>
              <w:t>Марзпетуни</w:t>
            </w:r>
            <w:proofErr w:type="spellEnd"/>
            <w:r w:rsidRPr="00001EB1">
              <w:rPr>
                <w:sz w:val="20"/>
                <w:szCs w:val="20"/>
              </w:rPr>
              <w:t xml:space="preserve"> 7</w:t>
            </w:r>
          </w:p>
          <w:p w:rsidR="0095408C" w:rsidRPr="00805CD8" w:rsidRDefault="0095408C" w:rsidP="000E04F1">
            <w:pPr>
              <w:rPr>
                <w:sz w:val="20"/>
                <w:szCs w:val="20"/>
              </w:rPr>
            </w:pPr>
          </w:p>
        </w:tc>
        <w:tc>
          <w:tcPr>
            <w:tcW w:w="802" w:type="dxa"/>
          </w:tcPr>
          <w:p w:rsidR="0095408C" w:rsidRPr="0095408C" w:rsidRDefault="009D7FCD" w:rsidP="000E04F1">
            <w:pPr>
              <w:widowControl w:val="0"/>
              <w:jc w:val="center"/>
              <w:rPr>
                <w:rFonts w:ascii="GHEA Grapalat" w:hAnsi="GHEA Grapalat"/>
                <w:sz w:val="16"/>
                <w:szCs w:val="16"/>
                <w:lang w:val="en-US"/>
              </w:rPr>
            </w:pPr>
            <w:r>
              <w:rPr>
                <w:rFonts w:ascii="GHEA Grapalat" w:hAnsi="GHEA Grapalat"/>
                <w:sz w:val="16"/>
                <w:szCs w:val="16"/>
                <w:lang w:val="en-US"/>
              </w:rPr>
              <w:lastRenderedPageBreak/>
              <w:t>30</w:t>
            </w:r>
          </w:p>
        </w:tc>
        <w:tc>
          <w:tcPr>
            <w:tcW w:w="953" w:type="dxa"/>
          </w:tcPr>
          <w:p w:rsidR="0095408C" w:rsidRPr="00975D9F" w:rsidRDefault="0095408C" w:rsidP="000E04F1">
            <w:pPr>
              <w:widowControl w:val="0"/>
              <w:jc w:val="center"/>
              <w:rPr>
                <w:sz w:val="16"/>
                <w:szCs w:val="16"/>
              </w:rPr>
            </w:pPr>
            <w:r w:rsidRPr="00975D9F">
              <w:rPr>
                <w:sz w:val="16"/>
                <w:szCs w:val="16"/>
              </w:rPr>
              <w:t>20 календарных дней после вступлени</w:t>
            </w:r>
            <w:r w:rsidRPr="00975D9F">
              <w:rPr>
                <w:sz w:val="16"/>
                <w:szCs w:val="16"/>
              </w:rPr>
              <w:lastRenderedPageBreak/>
              <w:t>я договора в силу - 15.12.2022 г. По предварительному заказу покупателя</w:t>
            </w:r>
          </w:p>
        </w:tc>
      </w:tr>
      <w:tr w:rsidR="009D7FCD" w:rsidRPr="00975D9F" w:rsidTr="009D7FCD">
        <w:trPr>
          <w:trHeight w:val="508"/>
          <w:jc w:val="center"/>
        </w:trPr>
        <w:tc>
          <w:tcPr>
            <w:tcW w:w="652" w:type="dxa"/>
            <w:tcBorders>
              <w:top w:val="single" w:sz="4" w:space="0" w:color="auto"/>
              <w:left w:val="single" w:sz="4" w:space="0" w:color="auto"/>
              <w:bottom w:val="single" w:sz="4" w:space="0" w:color="auto"/>
              <w:right w:val="single" w:sz="4" w:space="0" w:color="auto"/>
            </w:tcBorders>
          </w:tcPr>
          <w:p w:rsidR="009D7FCD" w:rsidRDefault="00476DB5" w:rsidP="007C11B3">
            <w:pPr>
              <w:rPr>
                <w:rFonts w:ascii="Sylfaen" w:hAnsi="Sylfaen"/>
                <w:sz w:val="16"/>
                <w:szCs w:val="16"/>
                <w:lang w:val="en-US"/>
              </w:rPr>
            </w:pPr>
            <w:r>
              <w:rPr>
                <w:rFonts w:ascii="Sylfaen" w:hAnsi="Sylfaen"/>
                <w:sz w:val="16"/>
                <w:szCs w:val="16"/>
                <w:lang w:val="en-US"/>
              </w:rPr>
              <w:lastRenderedPageBreak/>
              <w:t>31</w:t>
            </w:r>
          </w:p>
        </w:tc>
        <w:tc>
          <w:tcPr>
            <w:tcW w:w="1701" w:type="dxa"/>
            <w:tcBorders>
              <w:top w:val="single" w:sz="4" w:space="0" w:color="auto"/>
              <w:left w:val="single" w:sz="4" w:space="0" w:color="auto"/>
              <w:bottom w:val="single" w:sz="4" w:space="0" w:color="auto"/>
              <w:right w:val="single" w:sz="4" w:space="0" w:color="auto"/>
            </w:tcBorders>
          </w:tcPr>
          <w:p w:rsidR="009D7FCD" w:rsidRPr="001D0CA2" w:rsidRDefault="009D7FCD" w:rsidP="007C11B3">
            <w:pPr>
              <w:rPr>
                <w:rFonts w:ascii="Sylfaen" w:hAnsi="Sylfaen"/>
                <w:b/>
                <w:sz w:val="16"/>
                <w:szCs w:val="16"/>
              </w:rPr>
            </w:pPr>
          </w:p>
          <w:p w:rsidR="009D7FCD" w:rsidRPr="001D0CA2" w:rsidRDefault="009D7FCD" w:rsidP="007C11B3">
            <w:pPr>
              <w:rPr>
                <w:rFonts w:ascii="Sylfaen" w:hAnsi="Sylfaen"/>
                <w:b/>
                <w:sz w:val="16"/>
                <w:szCs w:val="16"/>
              </w:rPr>
            </w:pPr>
          </w:p>
          <w:p w:rsidR="009D7FCD" w:rsidRPr="001D0CA2" w:rsidRDefault="009D7FCD" w:rsidP="007C11B3">
            <w:pPr>
              <w:rPr>
                <w:rFonts w:ascii="Sylfaen" w:hAnsi="Sylfaen"/>
                <w:b/>
                <w:sz w:val="16"/>
                <w:szCs w:val="16"/>
              </w:rPr>
            </w:pPr>
          </w:p>
          <w:p w:rsidR="009D7FCD" w:rsidRPr="009D7FCD" w:rsidRDefault="009D7FCD" w:rsidP="007C11B3">
            <w:pPr>
              <w:rPr>
                <w:rFonts w:ascii="Sylfaen" w:hAnsi="Sylfaen"/>
                <w:b/>
                <w:sz w:val="16"/>
                <w:szCs w:val="16"/>
                <w:lang w:val="en-US"/>
              </w:rPr>
            </w:pPr>
            <w:r>
              <w:rPr>
                <w:rFonts w:ascii="Sylfaen" w:hAnsi="Sylfaen"/>
                <w:b/>
                <w:sz w:val="16"/>
                <w:szCs w:val="16"/>
                <w:lang w:val="en-US"/>
              </w:rPr>
              <w:t>03222119</w:t>
            </w:r>
          </w:p>
        </w:tc>
        <w:tc>
          <w:tcPr>
            <w:tcW w:w="1418" w:type="dxa"/>
            <w:tcBorders>
              <w:top w:val="single" w:sz="4" w:space="0" w:color="auto"/>
              <w:left w:val="single" w:sz="4" w:space="0" w:color="auto"/>
              <w:bottom w:val="single" w:sz="4" w:space="0" w:color="auto"/>
              <w:right w:val="single" w:sz="4" w:space="0" w:color="auto"/>
            </w:tcBorders>
          </w:tcPr>
          <w:p w:rsidR="009D7FCD" w:rsidRPr="00C561E8" w:rsidRDefault="009D7FCD" w:rsidP="007C11B3">
            <w:pPr>
              <w:jc w:val="center"/>
            </w:pPr>
            <w:r w:rsidRPr="009D7FCD">
              <w:t>Апельсин</w:t>
            </w:r>
          </w:p>
        </w:tc>
        <w:tc>
          <w:tcPr>
            <w:tcW w:w="1559" w:type="dxa"/>
            <w:tcBorders>
              <w:top w:val="single" w:sz="4" w:space="0" w:color="auto"/>
              <w:left w:val="single" w:sz="4" w:space="0" w:color="auto"/>
              <w:bottom w:val="single" w:sz="4" w:space="0" w:color="auto"/>
              <w:right w:val="single" w:sz="4" w:space="0" w:color="auto"/>
            </w:tcBorders>
          </w:tcPr>
          <w:p w:rsidR="009D7FCD" w:rsidRDefault="009D7FCD" w:rsidP="007C11B3">
            <w:r w:rsidRPr="00D85472">
              <w:t>РА или эквивалент</w:t>
            </w:r>
          </w:p>
        </w:tc>
        <w:tc>
          <w:tcPr>
            <w:tcW w:w="3544" w:type="dxa"/>
            <w:tcBorders>
              <w:top w:val="single" w:sz="4" w:space="0" w:color="auto"/>
              <w:left w:val="single" w:sz="4" w:space="0" w:color="auto"/>
              <w:bottom w:val="single" w:sz="4" w:space="0" w:color="auto"/>
              <w:right w:val="single" w:sz="4" w:space="0" w:color="auto"/>
            </w:tcBorders>
          </w:tcPr>
          <w:p w:rsidR="009D7FCD" w:rsidRDefault="00476DB5" w:rsidP="007C11B3">
            <w:pPr>
              <w:widowControl w:val="0"/>
              <w:jc w:val="center"/>
            </w:pPr>
            <w:proofErr w:type="gramStart"/>
            <w:r w:rsidRPr="00476DB5">
              <w:t>Свежий</w:t>
            </w:r>
            <w:proofErr w:type="gramEnd"/>
            <w:r w:rsidRPr="00476DB5">
              <w:t xml:space="preserve"> без внешних повреждений. Различные типы и размеры. В соответствии с действующими нормами и стандартами Республики Армения</w:t>
            </w:r>
          </w:p>
        </w:tc>
        <w:tc>
          <w:tcPr>
            <w:tcW w:w="1173" w:type="dxa"/>
            <w:tcBorders>
              <w:top w:val="single" w:sz="4" w:space="0" w:color="auto"/>
              <w:left w:val="single" w:sz="4" w:space="0" w:color="auto"/>
              <w:bottom w:val="single" w:sz="4" w:space="0" w:color="auto"/>
              <w:right w:val="single" w:sz="4" w:space="0" w:color="auto"/>
            </w:tcBorders>
          </w:tcPr>
          <w:p w:rsidR="009D7FCD" w:rsidRDefault="009D7FCD" w:rsidP="007C11B3">
            <w:pPr>
              <w:widowControl w:val="0"/>
              <w:jc w:val="center"/>
            </w:pPr>
            <w:r>
              <w:t>кг</w:t>
            </w:r>
          </w:p>
        </w:tc>
        <w:tc>
          <w:tcPr>
            <w:tcW w:w="1568" w:type="dxa"/>
            <w:tcBorders>
              <w:top w:val="single" w:sz="4" w:space="0" w:color="auto"/>
              <w:left w:val="single" w:sz="4" w:space="0" w:color="auto"/>
              <w:bottom w:val="single" w:sz="4" w:space="0" w:color="auto"/>
              <w:right w:val="single" w:sz="4" w:space="0" w:color="auto"/>
            </w:tcBorders>
          </w:tcPr>
          <w:p w:rsidR="009D7FCD" w:rsidRPr="00C90876" w:rsidRDefault="009D7FCD" w:rsidP="007C11B3">
            <w:pPr>
              <w:widowControl w:val="0"/>
              <w:jc w:val="center"/>
              <w:rPr>
                <w:rFonts w:ascii="GHEA Grapalat" w:hAnsi="GHEA Grapalat"/>
                <w:sz w:val="16"/>
                <w:szCs w:val="16"/>
                <w:lang w:val="en-US"/>
              </w:rPr>
            </w:pPr>
            <w:r>
              <w:rPr>
                <w:rFonts w:ascii="GHEA Grapalat" w:hAnsi="GHEA Grapalat"/>
                <w:sz w:val="16"/>
                <w:szCs w:val="16"/>
                <w:lang w:val="en-US"/>
              </w:rPr>
              <w:t>650</w:t>
            </w:r>
          </w:p>
        </w:tc>
        <w:tc>
          <w:tcPr>
            <w:tcW w:w="915" w:type="dxa"/>
            <w:gridSpan w:val="5"/>
            <w:tcBorders>
              <w:top w:val="single" w:sz="4" w:space="0" w:color="auto"/>
              <w:left w:val="single" w:sz="4" w:space="0" w:color="auto"/>
              <w:bottom w:val="single" w:sz="4" w:space="0" w:color="auto"/>
              <w:right w:val="single" w:sz="4" w:space="0" w:color="auto"/>
            </w:tcBorders>
          </w:tcPr>
          <w:p w:rsidR="009D7FCD" w:rsidRPr="0095408C" w:rsidRDefault="009D7FCD" w:rsidP="007C11B3">
            <w:pPr>
              <w:widowControl w:val="0"/>
              <w:rPr>
                <w:rFonts w:ascii="GHEA Grapalat" w:hAnsi="GHEA Grapalat"/>
                <w:sz w:val="16"/>
                <w:szCs w:val="16"/>
                <w:lang w:val="en-US"/>
              </w:rPr>
            </w:pPr>
            <w:r>
              <w:rPr>
                <w:rFonts w:ascii="GHEA Grapalat" w:hAnsi="GHEA Grapalat"/>
                <w:sz w:val="16"/>
                <w:szCs w:val="16"/>
                <w:lang w:val="en-US"/>
              </w:rPr>
              <w:t>26000</w:t>
            </w:r>
          </w:p>
        </w:tc>
        <w:tc>
          <w:tcPr>
            <w:tcW w:w="881" w:type="dxa"/>
            <w:gridSpan w:val="2"/>
            <w:tcBorders>
              <w:top w:val="single" w:sz="4" w:space="0" w:color="auto"/>
              <w:left w:val="single" w:sz="4" w:space="0" w:color="auto"/>
              <w:bottom w:val="single" w:sz="4" w:space="0" w:color="auto"/>
              <w:right w:val="single" w:sz="4" w:space="0" w:color="auto"/>
            </w:tcBorders>
          </w:tcPr>
          <w:p w:rsidR="009D7FCD" w:rsidRPr="0095408C" w:rsidRDefault="009D7FCD" w:rsidP="007C11B3">
            <w:pPr>
              <w:widowControl w:val="0"/>
              <w:ind w:left="387"/>
              <w:rPr>
                <w:rFonts w:ascii="GHEA Grapalat" w:hAnsi="GHEA Grapalat"/>
                <w:sz w:val="16"/>
                <w:szCs w:val="16"/>
                <w:lang w:val="en-US"/>
              </w:rPr>
            </w:pPr>
            <w:r>
              <w:rPr>
                <w:rFonts w:ascii="GHEA Grapalat" w:hAnsi="GHEA Grapalat"/>
                <w:sz w:val="16"/>
                <w:szCs w:val="16"/>
                <w:lang w:val="en-US"/>
              </w:rPr>
              <w:t>40</w:t>
            </w:r>
          </w:p>
        </w:tc>
        <w:tc>
          <w:tcPr>
            <w:tcW w:w="1276" w:type="dxa"/>
            <w:tcBorders>
              <w:top w:val="single" w:sz="4" w:space="0" w:color="auto"/>
              <w:left w:val="single" w:sz="4" w:space="0" w:color="auto"/>
              <w:bottom w:val="single" w:sz="4" w:space="0" w:color="auto"/>
              <w:right w:val="single" w:sz="4" w:space="0" w:color="auto"/>
            </w:tcBorders>
          </w:tcPr>
          <w:p w:rsidR="009D7FCD" w:rsidRPr="00001EB1" w:rsidRDefault="009D7FCD" w:rsidP="007C11B3">
            <w:pPr>
              <w:jc w:val="center"/>
              <w:rPr>
                <w:sz w:val="20"/>
                <w:szCs w:val="20"/>
              </w:rPr>
            </w:pPr>
            <w:r w:rsidRPr="00001EB1">
              <w:rPr>
                <w:sz w:val="20"/>
                <w:szCs w:val="20"/>
              </w:rPr>
              <w:t xml:space="preserve">г. </w:t>
            </w:r>
            <w:proofErr w:type="spellStart"/>
            <w:r w:rsidRPr="00001EB1">
              <w:rPr>
                <w:sz w:val="20"/>
                <w:szCs w:val="20"/>
              </w:rPr>
              <w:t>Гораван</w:t>
            </w:r>
            <w:proofErr w:type="spellEnd"/>
            <w:r w:rsidRPr="00001EB1">
              <w:rPr>
                <w:sz w:val="20"/>
                <w:szCs w:val="20"/>
              </w:rPr>
              <w:t xml:space="preserve"> </w:t>
            </w:r>
            <w:proofErr w:type="spellStart"/>
            <w:r w:rsidRPr="00001EB1">
              <w:rPr>
                <w:sz w:val="20"/>
                <w:szCs w:val="20"/>
              </w:rPr>
              <w:t>Геворг</w:t>
            </w:r>
            <w:proofErr w:type="spellEnd"/>
            <w:r w:rsidRPr="00001EB1">
              <w:rPr>
                <w:sz w:val="20"/>
                <w:szCs w:val="20"/>
              </w:rPr>
              <w:t xml:space="preserve"> </w:t>
            </w:r>
            <w:proofErr w:type="spellStart"/>
            <w:r w:rsidRPr="00001EB1">
              <w:rPr>
                <w:sz w:val="20"/>
                <w:szCs w:val="20"/>
              </w:rPr>
              <w:t>Марзпетуни</w:t>
            </w:r>
            <w:proofErr w:type="spellEnd"/>
            <w:r w:rsidRPr="00001EB1">
              <w:rPr>
                <w:sz w:val="20"/>
                <w:szCs w:val="20"/>
              </w:rPr>
              <w:t xml:space="preserve"> 7</w:t>
            </w:r>
          </w:p>
          <w:p w:rsidR="009D7FCD" w:rsidRPr="00805CD8" w:rsidRDefault="009D7FCD" w:rsidP="009D7FCD">
            <w:pPr>
              <w:jc w:val="center"/>
              <w:rPr>
                <w:sz w:val="20"/>
                <w:szCs w:val="20"/>
              </w:rPr>
            </w:pPr>
          </w:p>
        </w:tc>
        <w:tc>
          <w:tcPr>
            <w:tcW w:w="802" w:type="dxa"/>
            <w:tcBorders>
              <w:top w:val="single" w:sz="4" w:space="0" w:color="auto"/>
              <w:left w:val="single" w:sz="4" w:space="0" w:color="auto"/>
              <w:bottom w:val="single" w:sz="4" w:space="0" w:color="auto"/>
              <w:right w:val="single" w:sz="4" w:space="0" w:color="auto"/>
            </w:tcBorders>
          </w:tcPr>
          <w:p w:rsidR="009D7FCD" w:rsidRPr="0095408C" w:rsidRDefault="009D7FCD" w:rsidP="007C11B3">
            <w:pPr>
              <w:widowControl w:val="0"/>
              <w:jc w:val="center"/>
              <w:rPr>
                <w:rFonts w:ascii="GHEA Grapalat" w:hAnsi="GHEA Grapalat"/>
                <w:sz w:val="16"/>
                <w:szCs w:val="16"/>
                <w:lang w:val="en-US"/>
              </w:rPr>
            </w:pPr>
            <w:r>
              <w:rPr>
                <w:rFonts w:ascii="GHEA Grapalat" w:hAnsi="GHEA Grapalat"/>
                <w:sz w:val="16"/>
                <w:szCs w:val="16"/>
                <w:lang w:val="en-US"/>
              </w:rPr>
              <w:t>40</w:t>
            </w:r>
          </w:p>
        </w:tc>
        <w:tc>
          <w:tcPr>
            <w:tcW w:w="953" w:type="dxa"/>
            <w:tcBorders>
              <w:top w:val="single" w:sz="4" w:space="0" w:color="auto"/>
              <w:left w:val="single" w:sz="4" w:space="0" w:color="auto"/>
              <w:bottom w:val="single" w:sz="4" w:space="0" w:color="auto"/>
              <w:right w:val="single" w:sz="4" w:space="0" w:color="auto"/>
            </w:tcBorders>
          </w:tcPr>
          <w:p w:rsidR="009D7FCD" w:rsidRPr="00975D9F" w:rsidRDefault="009D7FCD" w:rsidP="007C11B3">
            <w:pPr>
              <w:widowControl w:val="0"/>
              <w:jc w:val="center"/>
              <w:rPr>
                <w:sz w:val="16"/>
                <w:szCs w:val="16"/>
              </w:rPr>
            </w:pPr>
            <w:r w:rsidRPr="00975D9F">
              <w:rPr>
                <w:sz w:val="16"/>
                <w:szCs w:val="16"/>
              </w:rPr>
              <w:t>20 календарных дней после вступления договора в силу - 15.12.2022 г. По предварительному заказу покупателя</w:t>
            </w:r>
          </w:p>
        </w:tc>
      </w:tr>
    </w:tbl>
    <w:p w:rsidR="0095408C" w:rsidRDefault="0095408C" w:rsidP="00B46D58">
      <w:pPr>
        <w:widowControl w:val="0"/>
        <w:spacing w:after="160"/>
        <w:jc w:val="center"/>
        <w:rPr>
          <w:rFonts w:ascii="GHEA Grapalat" w:hAnsi="GHEA Grapalat"/>
          <w:color w:val="FF0000"/>
        </w:rPr>
      </w:pPr>
    </w:p>
    <w:p w:rsidR="0095408C" w:rsidRPr="00476DB5" w:rsidRDefault="0095408C" w:rsidP="00476DB5">
      <w:pPr>
        <w:widowControl w:val="0"/>
        <w:spacing w:after="160"/>
        <w:rPr>
          <w:rFonts w:ascii="GHEA Grapalat" w:hAnsi="GHEA Grapalat"/>
          <w:color w:val="FF0000"/>
          <w:lang w:val="en-US"/>
        </w:rPr>
      </w:pPr>
    </w:p>
    <w:tbl>
      <w:tblPr>
        <w:tblpPr w:leftFromText="180" w:rightFromText="180" w:vertAnchor="text" w:horzAnchor="margin" w:tblpXSpec="center" w:tblpY="963"/>
        <w:tblW w:w="16430" w:type="dxa"/>
        <w:tblLayout w:type="fixed"/>
        <w:tblLook w:val="0000"/>
      </w:tblPr>
      <w:tblGrid>
        <w:gridCol w:w="5331"/>
        <w:gridCol w:w="3544"/>
        <w:gridCol w:w="7555"/>
      </w:tblGrid>
      <w:tr w:rsidR="00476DB5" w:rsidRPr="00B138F3" w:rsidTr="00476DB5">
        <w:trPr>
          <w:trHeight w:val="11919"/>
        </w:trPr>
        <w:tc>
          <w:tcPr>
            <w:tcW w:w="5331" w:type="dxa"/>
          </w:tcPr>
          <w:p w:rsidR="00476DB5" w:rsidRPr="00476DB5" w:rsidRDefault="00476DB5" w:rsidP="00476DB5">
            <w:pPr>
              <w:widowControl w:val="0"/>
              <w:rPr>
                <w:rFonts w:ascii="GHEA Grapalat" w:hAnsi="GHEA Grapalat"/>
                <w:b/>
                <w:color w:val="FF0000"/>
                <w:lang w:val="en-US"/>
              </w:rPr>
            </w:pPr>
          </w:p>
          <w:p w:rsidR="00476DB5" w:rsidRPr="002A30F5" w:rsidRDefault="00476DB5" w:rsidP="00476DB5">
            <w:pPr>
              <w:jc w:val="center"/>
            </w:pPr>
            <w:proofErr w:type="spellStart"/>
            <w:r w:rsidRPr="00B23E51">
              <w:rPr>
                <w:rFonts w:ascii="GHEA Grapalat" w:hAnsi="GHEA Grapalat"/>
              </w:rPr>
              <w:t>Гораван</w:t>
            </w:r>
            <w:proofErr w:type="spellEnd"/>
            <w:r>
              <w:rPr>
                <w:rFonts w:ascii="GHEA Grapalat" w:hAnsi="GHEA Grapalat"/>
              </w:rPr>
              <w:t xml:space="preserve"> </w:t>
            </w:r>
            <w:r w:rsidRPr="00B23E51">
              <w:rPr>
                <w:rFonts w:ascii="GHEA Grapalat" w:hAnsi="GHEA Grapalat"/>
              </w:rPr>
              <w:t>Гор</w:t>
            </w:r>
            <w:r w:rsidRPr="00B6474B">
              <w:rPr>
                <w:rFonts w:ascii="GHEA Grapalat" w:hAnsi="GHEA Grapalat"/>
              </w:rPr>
              <w:t xml:space="preserve"> детский сад </w:t>
            </w:r>
            <w:r w:rsidRPr="002A30F5">
              <w:rPr>
                <w:rFonts w:ascii="GHEA Grapalat" w:hAnsi="GHEA Grapalat"/>
              </w:rPr>
              <w:t xml:space="preserve"> </w:t>
            </w:r>
            <w:proofErr w:type="spellStart"/>
            <w:r>
              <w:t>ГНКО</w:t>
            </w:r>
            <w:proofErr w:type="spellEnd"/>
            <w:r>
              <w:t xml:space="preserve"> </w:t>
            </w:r>
          </w:p>
          <w:p w:rsidR="00476DB5" w:rsidRPr="000E04F1" w:rsidRDefault="00476DB5" w:rsidP="00476DB5">
            <w:pPr>
              <w:jc w:val="center"/>
            </w:pPr>
            <w:r>
              <w:t xml:space="preserve">г. </w:t>
            </w:r>
            <w:proofErr w:type="spellStart"/>
            <w:r>
              <w:t>Гораван</w:t>
            </w:r>
            <w:proofErr w:type="spellEnd"/>
            <w:r>
              <w:t xml:space="preserve"> </w:t>
            </w:r>
            <w:proofErr w:type="spellStart"/>
            <w:r>
              <w:t>Геворг</w:t>
            </w:r>
            <w:proofErr w:type="spellEnd"/>
            <w:r>
              <w:t xml:space="preserve"> </w:t>
            </w:r>
            <w:proofErr w:type="spellStart"/>
            <w:r>
              <w:t>Марзпетуни</w:t>
            </w:r>
            <w:proofErr w:type="spellEnd"/>
            <w:r>
              <w:t xml:space="preserve"> 7</w:t>
            </w:r>
          </w:p>
          <w:p w:rsidR="00476DB5" w:rsidRPr="002A30F5" w:rsidRDefault="00476DB5" w:rsidP="00476DB5">
            <w:pPr>
              <w:jc w:val="center"/>
            </w:pPr>
            <w:proofErr w:type="spellStart"/>
            <w:r w:rsidRPr="002A30F5">
              <w:t>Акба</w:t>
            </w:r>
            <w:proofErr w:type="spellEnd"/>
            <w:r w:rsidRPr="002A30F5">
              <w:t xml:space="preserve"> банк:</w:t>
            </w:r>
          </w:p>
          <w:p w:rsidR="00476DB5" w:rsidRPr="002A30F5" w:rsidRDefault="00476DB5" w:rsidP="00476DB5">
            <w:pPr>
              <w:jc w:val="center"/>
            </w:pPr>
            <w:r w:rsidRPr="002A30F5">
              <w:t xml:space="preserve">Веди </w:t>
            </w:r>
            <w:proofErr w:type="gramStart"/>
            <w:r w:rsidRPr="002A30F5">
              <w:t>м</w:t>
            </w:r>
            <w:proofErr w:type="gramEnd"/>
            <w:r w:rsidRPr="002A30F5">
              <w:t xml:space="preserve"> / с</w:t>
            </w:r>
          </w:p>
          <w:p w:rsidR="00476DB5" w:rsidRPr="000E04F1" w:rsidRDefault="00476DB5" w:rsidP="00476DB5">
            <w:pPr>
              <w:jc w:val="center"/>
            </w:pPr>
            <w:r w:rsidRPr="002A30F5">
              <w:t xml:space="preserve">ПК </w:t>
            </w:r>
            <w:r w:rsidRPr="000E04F1">
              <w:t>220121660066000</w:t>
            </w:r>
          </w:p>
          <w:p w:rsidR="00476DB5" w:rsidRPr="000E04F1" w:rsidRDefault="00476DB5" w:rsidP="00476DB5">
            <w:pPr>
              <w:widowControl w:val="0"/>
              <w:spacing w:after="160"/>
              <w:jc w:val="center"/>
            </w:pPr>
            <w:proofErr w:type="spellStart"/>
            <w:r w:rsidRPr="002A30F5">
              <w:t>AVC</w:t>
            </w:r>
            <w:proofErr w:type="spellEnd"/>
            <w:r w:rsidRPr="002A30F5">
              <w:t xml:space="preserve"> </w:t>
            </w:r>
            <w:r w:rsidRPr="000E04F1">
              <w:t>04111684</w:t>
            </w:r>
          </w:p>
          <w:p w:rsidR="00476DB5" w:rsidRDefault="00476DB5" w:rsidP="00476DB5">
            <w:pPr>
              <w:jc w:val="center"/>
            </w:pPr>
            <w:r>
              <w:t>М. Петросян</w:t>
            </w:r>
          </w:p>
          <w:p w:rsidR="00476DB5" w:rsidRPr="00F52FE3" w:rsidRDefault="00476DB5" w:rsidP="00476DB5">
            <w:pPr>
              <w:widowControl w:val="0"/>
              <w:jc w:val="center"/>
              <w:rPr>
                <w:rFonts w:ascii="GHEA Grapalat" w:hAnsi="GHEA Grapalat"/>
                <w:color w:val="FF0000"/>
              </w:rPr>
            </w:pPr>
          </w:p>
        </w:tc>
        <w:tc>
          <w:tcPr>
            <w:tcW w:w="3544" w:type="dxa"/>
          </w:tcPr>
          <w:p w:rsidR="00476DB5" w:rsidRPr="00F52FE3" w:rsidRDefault="00476DB5" w:rsidP="00476DB5">
            <w:pPr>
              <w:widowControl w:val="0"/>
              <w:jc w:val="center"/>
              <w:rPr>
                <w:rFonts w:ascii="GHEA Grapalat" w:hAnsi="GHEA Grapalat"/>
                <w:color w:val="FF0000"/>
              </w:rPr>
            </w:pPr>
          </w:p>
        </w:tc>
        <w:tc>
          <w:tcPr>
            <w:tcW w:w="7555" w:type="dxa"/>
          </w:tcPr>
          <w:p w:rsidR="00476DB5" w:rsidRDefault="00476DB5" w:rsidP="00476DB5">
            <w:pPr>
              <w:widowControl w:val="0"/>
              <w:jc w:val="center"/>
              <w:rPr>
                <w:rFonts w:ascii="GHEA Grapalat" w:hAnsi="GHEA Grapalat"/>
                <w:b/>
              </w:rPr>
            </w:pPr>
          </w:p>
          <w:p w:rsidR="00476DB5" w:rsidRDefault="00476DB5" w:rsidP="00476DB5">
            <w:pPr>
              <w:widowControl w:val="0"/>
              <w:jc w:val="center"/>
              <w:rPr>
                <w:rFonts w:ascii="GHEA Grapalat" w:hAnsi="GHEA Grapalat"/>
                <w:b/>
              </w:rPr>
            </w:pPr>
          </w:p>
          <w:p w:rsidR="00476DB5" w:rsidRDefault="00476DB5" w:rsidP="00476DB5">
            <w:pPr>
              <w:widowControl w:val="0"/>
              <w:jc w:val="center"/>
              <w:rPr>
                <w:rFonts w:ascii="GHEA Grapalat" w:hAnsi="GHEA Grapalat"/>
                <w:b/>
              </w:rPr>
            </w:pPr>
          </w:p>
          <w:p w:rsidR="00476DB5" w:rsidRPr="00B138F3" w:rsidRDefault="00476DB5" w:rsidP="00476DB5">
            <w:pPr>
              <w:widowControl w:val="0"/>
              <w:jc w:val="center"/>
              <w:rPr>
                <w:rFonts w:ascii="GHEA Grapalat" w:hAnsi="GHEA Grapalat" w:cs="Sylfaen"/>
                <w:b/>
                <w:bCs/>
              </w:rPr>
            </w:pPr>
            <w:r w:rsidRPr="00B138F3">
              <w:rPr>
                <w:rFonts w:ascii="GHEA Grapalat" w:hAnsi="GHEA Grapalat"/>
                <w:b/>
              </w:rPr>
              <w:t>ПРОДАВЕЦ</w:t>
            </w:r>
          </w:p>
          <w:p w:rsidR="00476DB5" w:rsidRPr="00B138F3" w:rsidRDefault="00476DB5" w:rsidP="00476DB5">
            <w:pPr>
              <w:widowControl w:val="0"/>
              <w:jc w:val="center"/>
              <w:rPr>
                <w:rFonts w:ascii="GHEA Grapalat" w:hAnsi="GHEA Grapalat"/>
                <w:lang w:val="en-US"/>
              </w:rPr>
            </w:pPr>
            <w:r w:rsidRPr="00B138F3">
              <w:rPr>
                <w:rFonts w:ascii="GHEA Grapalat" w:hAnsi="GHEA Grapalat"/>
                <w:lang w:val="en-US"/>
              </w:rPr>
              <w:t>______________________</w:t>
            </w:r>
          </w:p>
          <w:p w:rsidR="00476DB5" w:rsidRPr="00B138F3" w:rsidRDefault="00476DB5" w:rsidP="00476DB5">
            <w:pPr>
              <w:widowControl w:val="0"/>
              <w:jc w:val="center"/>
              <w:rPr>
                <w:rFonts w:ascii="GHEA Grapalat" w:hAnsi="GHEA Grapalat"/>
                <w:sz w:val="16"/>
                <w:szCs w:val="16"/>
              </w:rPr>
            </w:pPr>
            <w:r w:rsidRPr="00B138F3">
              <w:rPr>
                <w:rFonts w:ascii="GHEA Grapalat" w:hAnsi="GHEA Grapalat"/>
                <w:sz w:val="16"/>
                <w:szCs w:val="16"/>
              </w:rPr>
              <w:t>/подпись/</w:t>
            </w:r>
          </w:p>
          <w:p w:rsidR="00476DB5" w:rsidRPr="00B138F3" w:rsidRDefault="00476DB5" w:rsidP="00476DB5">
            <w:pPr>
              <w:widowControl w:val="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29"/>
        <w:t>*</w:t>
      </w:r>
    </w:p>
    <w:p w:rsidR="00071D1C" w:rsidRPr="00B138F3" w:rsidRDefault="00071D1C" w:rsidP="00B46D58">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59"/>
        <w:gridCol w:w="1920"/>
        <w:gridCol w:w="1224"/>
        <w:gridCol w:w="1054"/>
        <w:gridCol w:w="124"/>
        <w:gridCol w:w="774"/>
        <w:gridCol w:w="941"/>
        <w:gridCol w:w="655"/>
        <w:gridCol w:w="803"/>
        <w:gridCol w:w="520"/>
        <w:gridCol w:w="330"/>
        <w:gridCol w:w="273"/>
        <w:gridCol w:w="669"/>
        <w:gridCol w:w="780"/>
        <w:gridCol w:w="864"/>
        <w:gridCol w:w="832"/>
        <w:gridCol w:w="901"/>
        <w:gridCol w:w="835"/>
        <w:gridCol w:w="747"/>
      </w:tblGrid>
      <w:tr w:rsidR="00B138F3" w:rsidRPr="00B138F3" w:rsidTr="006D648A">
        <w:trPr>
          <w:trHeight w:val="305"/>
          <w:jc w:val="center"/>
        </w:trPr>
        <w:tc>
          <w:tcPr>
            <w:tcW w:w="15905" w:type="dxa"/>
            <w:gridSpan w:val="19"/>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0104BC">
        <w:trPr>
          <w:trHeight w:val="747"/>
          <w:jc w:val="center"/>
        </w:trPr>
        <w:tc>
          <w:tcPr>
            <w:tcW w:w="1659"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1920"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2278" w:type="dxa"/>
            <w:gridSpan w:val="2"/>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048" w:type="dxa"/>
            <w:gridSpan w:val="15"/>
            <w:vAlign w:val="center"/>
          </w:tcPr>
          <w:p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1139AB" w:rsidRPr="001139AB">
              <w:rPr>
                <w:rFonts w:ascii="GHEA Grapalat" w:hAnsi="GHEA Grapalat"/>
                <w:sz w:val="16"/>
                <w:szCs w:val="16"/>
              </w:rPr>
              <w:t>22</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af6"/>
                <w:rFonts w:ascii="GHEA Grapalat" w:hAnsi="GHEA Grapalat"/>
                <w:sz w:val="16"/>
                <w:szCs w:val="16"/>
              </w:rPr>
              <w:footnoteReference w:customMarkFollows="1" w:id="30"/>
              <w:t>**</w:t>
            </w:r>
          </w:p>
        </w:tc>
      </w:tr>
      <w:tr w:rsidR="00B138F3" w:rsidRPr="00B138F3" w:rsidTr="000104BC">
        <w:trPr>
          <w:trHeight w:val="594"/>
          <w:jc w:val="center"/>
        </w:trPr>
        <w:tc>
          <w:tcPr>
            <w:tcW w:w="1659" w:type="dxa"/>
          </w:tcPr>
          <w:p w:rsidR="00071D1C" w:rsidRPr="00B138F3" w:rsidRDefault="00071D1C" w:rsidP="00B46D58">
            <w:pPr>
              <w:widowControl w:val="0"/>
              <w:jc w:val="center"/>
              <w:rPr>
                <w:rFonts w:ascii="GHEA Grapalat" w:hAnsi="GHEA Grapalat"/>
                <w:sz w:val="16"/>
                <w:szCs w:val="16"/>
              </w:rPr>
            </w:pPr>
          </w:p>
        </w:tc>
        <w:tc>
          <w:tcPr>
            <w:tcW w:w="1920" w:type="dxa"/>
          </w:tcPr>
          <w:p w:rsidR="00071D1C" w:rsidRPr="00B138F3" w:rsidRDefault="00071D1C" w:rsidP="00B46D58">
            <w:pPr>
              <w:widowControl w:val="0"/>
              <w:jc w:val="center"/>
              <w:rPr>
                <w:rFonts w:ascii="GHEA Grapalat" w:hAnsi="GHEA Grapalat"/>
                <w:sz w:val="16"/>
                <w:szCs w:val="16"/>
              </w:rPr>
            </w:pPr>
          </w:p>
        </w:tc>
        <w:tc>
          <w:tcPr>
            <w:tcW w:w="2278" w:type="dxa"/>
            <w:gridSpan w:val="2"/>
          </w:tcPr>
          <w:p w:rsidR="00071D1C" w:rsidRPr="00B138F3" w:rsidRDefault="00071D1C" w:rsidP="00B46D58">
            <w:pPr>
              <w:widowControl w:val="0"/>
              <w:jc w:val="center"/>
              <w:rPr>
                <w:rFonts w:ascii="GHEA Grapalat" w:hAnsi="GHEA Grapalat"/>
                <w:sz w:val="16"/>
                <w:szCs w:val="16"/>
              </w:rPr>
            </w:pPr>
          </w:p>
        </w:tc>
        <w:tc>
          <w:tcPr>
            <w:tcW w:w="898" w:type="dxa"/>
            <w:gridSpan w:val="2"/>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41"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55"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03"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20"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3" w:type="dxa"/>
            <w:gridSpan w:val="2"/>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69"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780"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32"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0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35"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47" w:type="dxa"/>
            <w:vAlign w:val="center"/>
          </w:tcPr>
          <w:p w:rsidR="00071D1C" w:rsidRPr="001139AB" w:rsidRDefault="00071D1C" w:rsidP="00B46D58">
            <w:pPr>
              <w:widowControl w:val="0"/>
              <w:ind w:right="-1"/>
              <w:jc w:val="center"/>
              <w:rPr>
                <w:rFonts w:ascii="GHEA Grapalat" w:hAnsi="GHEA Grapalat"/>
                <w:sz w:val="16"/>
                <w:szCs w:val="16"/>
              </w:rPr>
            </w:pPr>
            <w:r w:rsidRPr="00B138F3">
              <w:rPr>
                <w:rFonts w:ascii="GHEA Grapalat" w:hAnsi="GHEA Grapalat"/>
                <w:sz w:val="16"/>
                <w:szCs w:val="16"/>
              </w:rPr>
              <w:t>Всего</w:t>
            </w:r>
          </w:p>
        </w:tc>
      </w:tr>
      <w:tr w:rsidR="00476DB5" w:rsidRPr="00B138F3" w:rsidTr="000104BC">
        <w:trPr>
          <w:trHeight w:val="404"/>
          <w:jc w:val="center"/>
        </w:trPr>
        <w:tc>
          <w:tcPr>
            <w:tcW w:w="1659" w:type="dxa"/>
          </w:tcPr>
          <w:p w:rsidR="00476DB5" w:rsidRPr="000E04F1" w:rsidRDefault="00476DB5" w:rsidP="007C11B3">
            <w:pPr>
              <w:rPr>
                <w:rFonts w:ascii="Sylfaen" w:hAnsi="Sylfaen"/>
                <w:sz w:val="16"/>
                <w:szCs w:val="16"/>
                <w:lang w:val="en-US"/>
              </w:rPr>
            </w:pPr>
            <w:r>
              <w:rPr>
                <w:rFonts w:ascii="Sylfaen" w:hAnsi="Sylfaen"/>
                <w:sz w:val="16"/>
                <w:szCs w:val="16"/>
                <w:lang w:val="en-US"/>
              </w:rPr>
              <w:t>1</w:t>
            </w:r>
          </w:p>
        </w:tc>
        <w:tc>
          <w:tcPr>
            <w:tcW w:w="1920" w:type="dxa"/>
          </w:tcPr>
          <w:p w:rsidR="00476DB5" w:rsidRPr="001D0CA2" w:rsidRDefault="00476DB5" w:rsidP="007C11B3">
            <w:pPr>
              <w:rPr>
                <w:rFonts w:ascii="Sylfaen" w:hAnsi="Sylfaen"/>
                <w:b/>
                <w:sz w:val="16"/>
                <w:szCs w:val="16"/>
              </w:rPr>
            </w:pPr>
            <w:r>
              <w:rPr>
                <w:rFonts w:ascii="Sylfaen" w:hAnsi="Sylfaen"/>
                <w:b/>
                <w:sz w:val="16"/>
                <w:szCs w:val="16"/>
              </w:rPr>
              <w:t>15821500</w:t>
            </w:r>
          </w:p>
        </w:tc>
        <w:tc>
          <w:tcPr>
            <w:tcW w:w="2278" w:type="dxa"/>
            <w:gridSpan w:val="2"/>
          </w:tcPr>
          <w:p w:rsidR="00476DB5" w:rsidRPr="00C561E8" w:rsidRDefault="00476DB5" w:rsidP="007C11B3">
            <w:pPr>
              <w:jc w:val="center"/>
            </w:pPr>
            <w:r w:rsidRPr="00C561E8">
              <w:t>Печенье</w:t>
            </w:r>
          </w:p>
        </w:tc>
        <w:tc>
          <w:tcPr>
            <w:tcW w:w="898" w:type="dxa"/>
            <w:gridSpan w:val="2"/>
            <w:vAlign w:val="center"/>
          </w:tcPr>
          <w:p w:rsidR="00476DB5" w:rsidRPr="00B138F3" w:rsidRDefault="00476DB5" w:rsidP="00B46D58">
            <w:pPr>
              <w:widowControl w:val="0"/>
              <w:jc w:val="center"/>
              <w:rPr>
                <w:rFonts w:ascii="GHEA Grapalat" w:hAnsi="GHEA Grapalat"/>
                <w:sz w:val="16"/>
                <w:szCs w:val="16"/>
              </w:rPr>
            </w:pPr>
          </w:p>
        </w:tc>
        <w:tc>
          <w:tcPr>
            <w:tcW w:w="941" w:type="dxa"/>
            <w:vAlign w:val="center"/>
          </w:tcPr>
          <w:p w:rsidR="00476DB5" w:rsidRPr="00B138F3" w:rsidRDefault="00476DB5" w:rsidP="00B46D58">
            <w:pPr>
              <w:widowControl w:val="0"/>
              <w:jc w:val="center"/>
              <w:rPr>
                <w:rFonts w:ascii="GHEA Grapalat" w:hAnsi="GHEA Grapalat"/>
                <w:sz w:val="16"/>
                <w:szCs w:val="16"/>
              </w:rPr>
            </w:pPr>
          </w:p>
        </w:tc>
        <w:tc>
          <w:tcPr>
            <w:tcW w:w="655" w:type="dxa"/>
            <w:vAlign w:val="center"/>
          </w:tcPr>
          <w:p w:rsidR="00476DB5" w:rsidRPr="00B138F3" w:rsidRDefault="00476DB5" w:rsidP="00B46D58">
            <w:pPr>
              <w:widowControl w:val="0"/>
              <w:jc w:val="center"/>
              <w:rPr>
                <w:rFonts w:ascii="GHEA Grapalat" w:hAnsi="GHEA Grapalat"/>
                <w:sz w:val="16"/>
                <w:szCs w:val="16"/>
              </w:rPr>
            </w:pPr>
          </w:p>
        </w:tc>
        <w:tc>
          <w:tcPr>
            <w:tcW w:w="803" w:type="dxa"/>
            <w:vAlign w:val="center"/>
          </w:tcPr>
          <w:p w:rsidR="00476DB5" w:rsidRPr="00B138F3" w:rsidRDefault="00476DB5" w:rsidP="00B46D58">
            <w:pPr>
              <w:widowControl w:val="0"/>
              <w:jc w:val="center"/>
              <w:rPr>
                <w:rFonts w:ascii="GHEA Grapalat" w:hAnsi="GHEA Grapalat"/>
                <w:sz w:val="16"/>
                <w:szCs w:val="16"/>
              </w:rPr>
            </w:pPr>
          </w:p>
        </w:tc>
        <w:tc>
          <w:tcPr>
            <w:tcW w:w="520" w:type="dxa"/>
            <w:vAlign w:val="center"/>
          </w:tcPr>
          <w:p w:rsidR="00476DB5" w:rsidRPr="00B138F3" w:rsidRDefault="00476DB5" w:rsidP="00B46D58">
            <w:pPr>
              <w:widowControl w:val="0"/>
              <w:jc w:val="center"/>
              <w:rPr>
                <w:rFonts w:ascii="GHEA Grapalat" w:hAnsi="GHEA Grapalat"/>
                <w:sz w:val="16"/>
                <w:szCs w:val="16"/>
              </w:rPr>
            </w:pPr>
          </w:p>
        </w:tc>
        <w:tc>
          <w:tcPr>
            <w:tcW w:w="603" w:type="dxa"/>
            <w:gridSpan w:val="2"/>
            <w:vAlign w:val="center"/>
          </w:tcPr>
          <w:p w:rsidR="00476DB5" w:rsidRPr="00B138F3" w:rsidRDefault="00476DB5" w:rsidP="00B46D58">
            <w:pPr>
              <w:widowControl w:val="0"/>
              <w:jc w:val="center"/>
              <w:rPr>
                <w:rFonts w:ascii="GHEA Grapalat" w:hAnsi="GHEA Grapalat"/>
                <w:sz w:val="16"/>
                <w:szCs w:val="16"/>
              </w:rPr>
            </w:pPr>
          </w:p>
        </w:tc>
        <w:tc>
          <w:tcPr>
            <w:tcW w:w="669" w:type="dxa"/>
          </w:tcPr>
          <w:p w:rsidR="00476DB5" w:rsidRPr="001D0CA2" w:rsidRDefault="00476DB5" w:rsidP="00B6474B">
            <w:pPr>
              <w:jc w:val="center"/>
              <w:rPr>
                <w:rFonts w:ascii="GHEA Grapalat" w:hAnsi="GHEA Grapalat"/>
                <w:sz w:val="16"/>
                <w:szCs w:val="16"/>
                <w:lang w:val="pt-BR"/>
              </w:rPr>
            </w:pPr>
            <w:r>
              <w:rPr>
                <w:rFonts w:ascii="GHEA Grapalat" w:hAnsi="GHEA Grapalat"/>
                <w:sz w:val="16"/>
                <w:szCs w:val="16"/>
              </w:rPr>
              <w:t>2</w:t>
            </w:r>
            <w:r>
              <w:rPr>
                <w:rFonts w:ascii="GHEA Grapalat" w:hAnsi="GHEA Grapalat"/>
                <w:sz w:val="16"/>
                <w:szCs w:val="16"/>
                <w:lang w:val="pt-BR"/>
              </w:rPr>
              <w:t>0</w:t>
            </w:r>
            <w:r w:rsidRPr="001D0CA2">
              <w:rPr>
                <w:rFonts w:ascii="GHEA Grapalat" w:hAnsi="GHEA Grapalat"/>
                <w:sz w:val="16"/>
                <w:szCs w:val="16"/>
                <w:lang w:val="pt-BR"/>
              </w:rPr>
              <w:t>%</w:t>
            </w:r>
          </w:p>
        </w:tc>
        <w:tc>
          <w:tcPr>
            <w:tcW w:w="780" w:type="dxa"/>
          </w:tcPr>
          <w:p w:rsidR="00476DB5" w:rsidRPr="001D0CA2" w:rsidRDefault="00476DB5" w:rsidP="00B6474B">
            <w:pPr>
              <w:jc w:val="center"/>
              <w:rPr>
                <w:rFonts w:ascii="GHEA Grapalat" w:hAnsi="GHEA Grapalat"/>
                <w:sz w:val="16"/>
                <w:szCs w:val="16"/>
                <w:lang w:val="pt-BR"/>
              </w:rPr>
            </w:pPr>
            <w:r>
              <w:rPr>
                <w:rFonts w:ascii="GHEA Grapalat" w:hAnsi="GHEA Grapalat"/>
                <w:sz w:val="16"/>
                <w:szCs w:val="16"/>
              </w:rPr>
              <w:t>3</w:t>
            </w:r>
            <w:r>
              <w:rPr>
                <w:rFonts w:ascii="GHEA Grapalat" w:hAnsi="GHEA Grapalat"/>
                <w:sz w:val="16"/>
                <w:szCs w:val="16"/>
                <w:lang w:val="pt-BR"/>
              </w:rPr>
              <w:t>0</w:t>
            </w:r>
            <w:r w:rsidRPr="001D0CA2">
              <w:rPr>
                <w:rFonts w:ascii="GHEA Grapalat" w:hAnsi="GHEA Grapalat"/>
                <w:sz w:val="16"/>
                <w:szCs w:val="16"/>
                <w:lang w:val="pt-BR"/>
              </w:rPr>
              <w:t>%</w:t>
            </w:r>
          </w:p>
        </w:tc>
        <w:tc>
          <w:tcPr>
            <w:tcW w:w="864" w:type="dxa"/>
          </w:tcPr>
          <w:p w:rsidR="00476DB5" w:rsidRPr="001D0CA2" w:rsidRDefault="00476DB5" w:rsidP="00B6474B">
            <w:pPr>
              <w:jc w:val="center"/>
              <w:rPr>
                <w:rFonts w:ascii="GHEA Grapalat" w:hAnsi="GHEA Grapalat"/>
                <w:sz w:val="16"/>
                <w:szCs w:val="16"/>
                <w:lang w:val="pt-BR"/>
              </w:rPr>
            </w:pPr>
            <w:r>
              <w:rPr>
                <w:rFonts w:ascii="GHEA Grapalat" w:hAnsi="GHEA Grapalat"/>
                <w:sz w:val="16"/>
                <w:szCs w:val="16"/>
              </w:rPr>
              <w:t>6</w:t>
            </w:r>
            <w:r>
              <w:rPr>
                <w:rFonts w:ascii="GHEA Grapalat" w:hAnsi="GHEA Grapalat"/>
                <w:sz w:val="16"/>
                <w:szCs w:val="16"/>
                <w:lang w:val="pt-BR"/>
              </w:rPr>
              <w:t>0</w:t>
            </w:r>
            <w:r w:rsidRPr="001D0CA2">
              <w:rPr>
                <w:rFonts w:ascii="GHEA Grapalat" w:hAnsi="GHEA Grapalat"/>
                <w:sz w:val="16"/>
                <w:szCs w:val="16"/>
                <w:lang w:val="pt-BR"/>
              </w:rPr>
              <w:t>%</w:t>
            </w:r>
          </w:p>
        </w:tc>
        <w:tc>
          <w:tcPr>
            <w:tcW w:w="832" w:type="dxa"/>
          </w:tcPr>
          <w:p w:rsidR="00476DB5" w:rsidRPr="001D0CA2" w:rsidRDefault="00476DB5" w:rsidP="00B6474B">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901" w:type="dxa"/>
          </w:tcPr>
          <w:p w:rsidR="00476DB5" w:rsidRPr="001D0CA2" w:rsidRDefault="00476DB5" w:rsidP="00B6474B">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835" w:type="dxa"/>
          </w:tcPr>
          <w:p w:rsidR="00476DB5" w:rsidRPr="001D0CA2" w:rsidRDefault="00476DB5" w:rsidP="00B6474B">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47" w:type="dxa"/>
          </w:tcPr>
          <w:p w:rsidR="00476DB5" w:rsidRPr="001D0CA2" w:rsidRDefault="00476DB5" w:rsidP="00B6474B">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476DB5" w:rsidRPr="00B138F3" w:rsidTr="000104BC">
        <w:trPr>
          <w:trHeight w:val="404"/>
          <w:jc w:val="center"/>
        </w:trPr>
        <w:tc>
          <w:tcPr>
            <w:tcW w:w="1659" w:type="dxa"/>
          </w:tcPr>
          <w:p w:rsidR="00476DB5" w:rsidRPr="00277C47" w:rsidRDefault="00476DB5" w:rsidP="007C11B3">
            <w:pPr>
              <w:rPr>
                <w:rFonts w:ascii="Sylfaen" w:hAnsi="Sylfaen"/>
                <w:sz w:val="16"/>
                <w:szCs w:val="16"/>
                <w:lang w:val="en-US"/>
              </w:rPr>
            </w:pPr>
            <w:r>
              <w:rPr>
                <w:rFonts w:ascii="Sylfaen" w:hAnsi="Sylfaen"/>
                <w:sz w:val="16"/>
                <w:szCs w:val="16"/>
                <w:lang w:val="en-US"/>
              </w:rPr>
              <w:t>2</w:t>
            </w:r>
          </w:p>
        </w:tc>
        <w:tc>
          <w:tcPr>
            <w:tcW w:w="1920" w:type="dxa"/>
          </w:tcPr>
          <w:p w:rsidR="00476DB5" w:rsidRPr="00EA06B5" w:rsidRDefault="00476DB5" w:rsidP="007C11B3">
            <w:pPr>
              <w:rPr>
                <w:rFonts w:ascii="Sylfaen" w:hAnsi="Sylfaen" w:cs="Sylfaen"/>
                <w:b/>
                <w:sz w:val="16"/>
                <w:szCs w:val="16"/>
              </w:rPr>
            </w:pPr>
            <w:r>
              <w:rPr>
                <w:rFonts w:ascii="Sylfaen" w:hAnsi="Sylfaen" w:cs="Sylfaen"/>
                <w:b/>
                <w:sz w:val="16"/>
                <w:szCs w:val="16"/>
              </w:rPr>
              <w:t>15841100</w:t>
            </w:r>
          </w:p>
        </w:tc>
        <w:tc>
          <w:tcPr>
            <w:tcW w:w="2278" w:type="dxa"/>
            <w:gridSpan w:val="2"/>
          </w:tcPr>
          <w:p w:rsidR="00476DB5" w:rsidRPr="00C561E8" w:rsidRDefault="00476DB5" w:rsidP="007C11B3">
            <w:pPr>
              <w:jc w:val="center"/>
            </w:pPr>
            <w:r w:rsidRPr="00C561E8">
              <w:t>Какао</w:t>
            </w:r>
          </w:p>
        </w:tc>
        <w:tc>
          <w:tcPr>
            <w:tcW w:w="898" w:type="dxa"/>
            <w:gridSpan w:val="2"/>
            <w:vAlign w:val="center"/>
          </w:tcPr>
          <w:p w:rsidR="00476DB5" w:rsidRPr="00B138F3" w:rsidRDefault="00476DB5" w:rsidP="00B46D58">
            <w:pPr>
              <w:widowControl w:val="0"/>
              <w:jc w:val="center"/>
              <w:rPr>
                <w:rFonts w:ascii="GHEA Grapalat" w:hAnsi="GHEA Grapalat"/>
                <w:sz w:val="16"/>
                <w:szCs w:val="16"/>
              </w:rPr>
            </w:pPr>
          </w:p>
        </w:tc>
        <w:tc>
          <w:tcPr>
            <w:tcW w:w="941" w:type="dxa"/>
            <w:vAlign w:val="center"/>
          </w:tcPr>
          <w:p w:rsidR="00476DB5" w:rsidRPr="00B138F3" w:rsidRDefault="00476DB5" w:rsidP="00B46D58">
            <w:pPr>
              <w:widowControl w:val="0"/>
              <w:jc w:val="center"/>
              <w:rPr>
                <w:rFonts w:ascii="GHEA Grapalat" w:hAnsi="GHEA Grapalat"/>
                <w:sz w:val="16"/>
                <w:szCs w:val="16"/>
              </w:rPr>
            </w:pPr>
          </w:p>
        </w:tc>
        <w:tc>
          <w:tcPr>
            <w:tcW w:w="655" w:type="dxa"/>
            <w:vAlign w:val="center"/>
          </w:tcPr>
          <w:p w:rsidR="00476DB5" w:rsidRPr="00B138F3" w:rsidRDefault="00476DB5" w:rsidP="00B46D58">
            <w:pPr>
              <w:widowControl w:val="0"/>
              <w:jc w:val="center"/>
              <w:rPr>
                <w:rFonts w:ascii="GHEA Grapalat" w:hAnsi="GHEA Grapalat"/>
                <w:sz w:val="16"/>
                <w:szCs w:val="16"/>
              </w:rPr>
            </w:pPr>
          </w:p>
        </w:tc>
        <w:tc>
          <w:tcPr>
            <w:tcW w:w="803" w:type="dxa"/>
            <w:vAlign w:val="center"/>
          </w:tcPr>
          <w:p w:rsidR="00476DB5" w:rsidRPr="00B138F3" w:rsidRDefault="00476DB5" w:rsidP="00B46D58">
            <w:pPr>
              <w:widowControl w:val="0"/>
              <w:jc w:val="center"/>
              <w:rPr>
                <w:rFonts w:ascii="GHEA Grapalat" w:hAnsi="GHEA Grapalat"/>
                <w:sz w:val="16"/>
                <w:szCs w:val="16"/>
              </w:rPr>
            </w:pPr>
          </w:p>
        </w:tc>
        <w:tc>
          <w:tcPr>
            <w:tcW w:w="520" w:type="dxa"/>
            <w:vAlign w:val="center"/>
          </w:tcPr>
          <w:p w:rsidR="00476DB5" w:rsidRPr="00B138F3" w:rsidRDefault="00476DB5" w:rsidP="00B46D58">
            <w:pPr>
              <w:widowControl w:val="0"/>
              <w:jc w:val="center"/>
              <w:rPr>
                <w:rFonts w:ascii="GHEA Grapalat" w:hAnsi="GHEA Grapalat"/>
                <w:sz w:val="16"/>
                <w:szCs w:val="16"/>
              </w:rPr>
            </w:pPr>
          </w:p>
        </w:tc>
        <w:tc>
          <w:tcPr>
            <w:tcW w:w="603" w:type="dxa"/>
            <w:gridSpan w:val="2"/>
            <w:vAlign w:val="center"/>
          </w:tcPr>
          <w:p w:rsidR="00476DB5" w:rsidRPr="00B138F3" w:rsidRDefault="00476DB5" w:rsidP="00B46D58">
            <w:pPr>
              <w:widowControl w:val="0"/>
              <w:jc w:val="center"/>
              <w:rPr>
                <w:rFonts w:ascii="GHEA Grapalat" w:hAnsi="GHEA Grapalat"/>
                <w:sz w:val="16"/>
                <w:szCs w:val="16"/>
              </w:rPr>
            </w:pPr>
          </w:p>
        </w:tc>
        <w:tc>
          <w:tcPr>
            <w:tcW w:w="669" w:type="dxa"/>
          </w:tcPr>
          <w:p w:rsidR="00476DB5" w:rsidRPr="001D0CA2" w:rsidRDefault="00476DB5" w:rsidP="00B6474B">
            <w:pPr>
              <w:jc w:val="center"/>
              <w:rPr>
                <w:rFonts w:ascii="GHEA Grapalat" w:hAnsi="GHEA Grapalat"/>
                <w:sz w:val="16"/>
                <w:szCs w:val="16"/>
                <w:lang w:val="pt-BR"/>
              </w:rPr>
            </w:pPr>
            <w:r>
              <w:rPr>
                <w:rFonts w:ascii="GHEA Grapalat" w:hAnsi="GHEA Grapalat"/>
                <w:sz w:val="16"/>
                <w:szCs w:val="16"/>
              </w:rPr>
              <w:t>2</w:t>
            </w:r>
            <w:r>
              <w:rPr>
                <w:rFonts w:ascii="GHEA Grapalat" w:hAnsi="GHEA Grapalat"/>
                <w:sz w:val="16"/>
                <w:szCs w:val="16"/>
                <w:lang w:val="pt-BR"/>
              </w:rPr>
              <w:t>0</w:t>
            </w:r>
            <w:r w:rsidRPr="001D0CA2">
              <w:rPr>
                <w:rFonts w:ascii="GHEA Grapalat" w:hAnsi="GHEA Grapalat"/>
                <w:sz w:val="16"/>
                <w:szCs w:val="16"/>
                <w:lang w:val="pt-BR"/>
              </w:rPr>
              <w:t>%</w:t>
            </w:r>
          </w:p>
        </w:tc>
        <w:tc>
          <w:tcPr>
            <w:tcW w:w="780" w:type="dxa"/>
          </w:tcPr>
          <w:p w:rsidR="00476DB5" w:rsidRPr="001D0CA2" w:rsidRDefault="00476DB5" w:rsidP="00B6474B">
            <w:pPr>
              <w:jc w:val="center"/>
              <w:rPr>
                <w:rFonts w:ascii="GHEA Grapalat" w:hAnsi="GHEA Grapalat"/>
                <w:sz w:val="16"/>
                <w:szCs w:val="16"/>
                <w:lang w:val="pt-BR"/>
              </w:rPr>
            </w:pPr>
            <w:r>
              <w:rPr>
                <w:rFonts w:ascii="GHEA Grapalat" w:hAnsi="GHEA Grapalat"/>
                <w:sz w:val="16"/>
                <w:szCs w:val="16"/>
              </w:rPr>
              <w:t>3</w:t>
            </w:r>
            <w:r>
              <w:rPr>
                <w:rFonts w:ascii="GHEA Grapalat" w:hAnsi="GHEA Grapalat"/>
                <w:sz w:val="16"/>
                <w:szCs w:val="16"/>
                <w:lang w:val="pt-BR"/>
              </w:rPr>
              <w:t>0</w:t>
            </w:r>
            <w:r w:rsidRPr="001D0CA2">
              <w:rPr>
                <w:rFonts w:ascii="GHEA Grapalat" w:hAnsi="GHEA Grapalat"/>
                <w:sz w:val="16"/>
                <w:szCs w:val="16"/>
                <w:lang w:val="pt-BR"/>
              </w:rPr>
              <w:t>%</w:t>
            </w:r>
          </w:p>
        </w:tc>
        <w:tc>
          <w:tcPr>
            <w:tcW w:w="864" w:type="dxa"/>
          </w:tcPr>
          <w:p w:rsidR="00476DB5" w:rsidRPr="001D0CA2" w:rsidRDefault="00476DB5" w:rsidP="00B6474B">
            <w:pPr>
              <w:jc w:val="center"/>
              <w:rPr>
                <w:rFonts w:ascii="GHEA Grapalat" w:hAnsi="GHEA Grapalat"/>
                <w:sz w:val="16"/>
                <w:szCs w:val="16"/>
                <w:lang w:val="pt-BR"/>
              </w:rPr>
            </w:pPr>
            <w:r>
              <w:rPr>
                <w:rFonts w:ascii="GHEA Grapalat" w:hAnsi="GHEA Grapalat"/>
                <w:sz w:val="16"/>
                <w:szCs w:val="16"/>
              </w:rPr>
              <w:t>6</w:t>
            </w:r>
            <w:r>
              <w:rPr>
                <w:rFonts w:ascii="GHEA Grapalat" w:hAnsi="GHEA Grapalat"/>
                <w:sz w:val="16"/>
                <w:szCs w:val="16"/>
                <w:lang w:val="pt-BR"/>
              </w:rPr>
              <w:t>0</w:t>
            </w:r>
            <w:r w:rsidRPr="001D0CA2">
              <w:rPr>
                <w:rFonts w:ascii="GHEA Grapalat" w:hAnsi="GHEA Grapalat"/>
                <w:sz w:val="16"/>
                <w:szCs w:val="16"/>
                <w:lang w:val="pt-BR"/>
              </w:rPr>
              <w:t>%</w:t>
            </w:r>
          </w:p>
        </w:tc>
        <w:tc>
          <w:tcPr>
            <w:tcW w:w="832" w:type="dxa"/>
          </w:tcPr>
          <w:p w:rsidR="00476DB5" w:rsidRPr="001D0CA2" w:rsidRDefault="00476DB5" w:rsidP="00B6474B">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901" w:type="dxa"/>
          </w:tcPr>
          <w:p w:rsidR="00476DB5" w:rsidRPr="001D0CA2" w:rsidRDefault="00476DB5" w:rsidP="00B6474B">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835" w:type="dxa"/>
          </w:tcPr>
          <w:p w:rsidR="00476DB5" w:rsidRPr="001D0CA2" w:rsidRDefault="00476DB5" w:rsidP="00B6474B">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47" w:type="dxa"/>
          </w:tcPr>
          <w:p w:rsidR="00476DB5" w:rsidRPr="001D0CA2" w:rsidRDefault="00476DB5" w:rsidP="00B6474B">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476DB5" w:rsidRPr="00B138F3" w:rsidTr="000104BC">
        <w:trPr>
          <w:trHeight w:val="404"/>
          <w:jc w:val="center"/>
        </w:trPr>
        <w:tc>
          <w:tcPr>
            <w:tcW w:w="1659" w:type="dxa"/>
          </w:tcPr>
          <w:p w:rsidR="00476DB5" w:rsidRPr="000E04F1" w:rsidRDefault="00476DB5" w:rsidP="007C11B3">
            <w:pPr>
              <w:rPr>
                <w:rFonts w:ascii="Sylfaen" w:hAnsi="Sylfaen"/>
                <w:sz w:val="16"/>
                <w:szCs w:val="16"/>
                <w:lang w:val="en-US"/>
              </w:rPr>
            </w:pPr>
            <w:r>
              <w:rPr>
                <w:rFonts w:ascii="Sylfaen" w:hAnsi="Sylfaen"/>
                <w:sz w:val="16"/>
                <w:szCs w:val="16"/>
                <w:lang w:val="en-US"/>
              </w:rPr>
              <w:t>3</w:t>
            </w:r>
          </w:p>
        </w:tc>
        <w:tc>
          <w:tcPr>
            <w:tcW w:w="1920" w:type="dxa"/>
          </w:tcPr>
          <w:p w:rsidR="00476DB5" w:rsidRPr="001D0CA2" w:rsidRDefault="00476DB5" w:rsidP="007C11B3">
            <w:pPr>
              <w:rPr>
                <w:rFonts w:ascii="Sylfaen" w:hAnsi="Sylfaen"/>
                <w:b/>
                <w:sz w:val="16"/>
                <w:szCs w:val="16"/>
              </w:rPr>
            </w:pPr>
            <w:r>
              <w:rPr>
                <w:rFonts w:ascii="Sylfaen" w:hAnsi="Sylfaen"/>
                <w:b/>
                <w:sz w:val="16"/>
                <w:szCs w:val="16"/>
              </w:rPr>
              <w:t>15842310</w:t>
            </w:r>
          </w:p>
        </w:tc>
        <w:tc>
          <w:tcPr>
            <w:tcW w:w="2278" w:type="dxa"/>
            <w:gridSpan w:val="2"/>
          </w:tcPr>
          <w:p w:rsidR="00476DB5" w:rsidRPr="00C561E8" w:rsidRDefault="00476DB5" w:rsidP="007C11B3">
            <w:pPr>
              <w:jc w:val="center"/>
            </w:pPr>
            <w:r w:rsidRPr="00C561E8">
              <w:t>Конфеты</w:t>
            </w:r>
          </w:p>
        </w:tc>
        <w:tc>
          <w:tcPr>
            <w:tcW w:w="898" w:type="dxa"/>
            <w:gridSpan w:val="2"/>
            <w:vAlign w:val="center"/>
          </w:tcPr>
          <w:p w:rsidR="00476DB5" w:rsidRPr="00B138F3" w:rsidRDefault="00476DB5" w:rsidP="00B46D58">
            <w:pPr>
              <w:widowControl w:val="0"/>
              <w:jc w:val="center"/>
              <w:rPr>
                <w:rFonts w:ascii="GHEA Grapalat" w:hAnsi="GHEA Grapalat"/>
                <w:sz w:val="16"/>
                <w:szCs w:val="16"/>
              </w:rPr>
            </w:pPr>
          </w:p>
        </w:tc>
        <w:tc>
          <w:tcPr>
            <w:tcW w:w="941" w:type="dxa"/>
            <w:vAlign w:val="center"/>
          </w:tcPr>
          <w:p w:rsidR="00476DB5" w:rsidRPr="00B138F3" w:rsidRDefault="00476DB5" w:rsidP="00B46D58">
            <w:pPr>
              <w:widowControl w:val="0"/>
              <w:jc w:val="center"/>
              <w:rPr>
                <w:rFonts w:ascii="GHEA Grapalat" w:hAnsi="GHEA Grapalat"/>
                <w:sz w:val="16"/>
                <w:szCs w:val="16"/>
              </w:rPr>
            </w:pPr>
          </w:p>
        </w:tc>
        <w:tc>
          <w:tcPr>
            <w:tcW w:w="655" w:type="dxa"/>
            <w:vAlign w:val="center"/>
          </w:tcPr>
          <w:p w:rsidR="00476DB5" w:rsidRPr="00B138F3" w:rsidRDefault="00476DB5" w:rsidP="00B46D58">
            <w:pPr>
              <w:widowControl w:val="0"/>
              <w:jc w:val="center"/>
              <w:rPr>
                <w:rFonts w:ascii="GHEA Grapalat" w:hAnsi="GHEA Grapalat"/>
                <w:sz w:val="16"/>
                <w:szCs w:val="16"/>
              </w:rPr>
            </w:pPr>
          </w:p>
        </w:tc>
        <w:tc>
          <w:tcPr>
            <w:tcW w:w="803" w:type="dxa"/>
            <w:vAlign w:val="center"/>
          </w:tcPr>
          <w:p w:rsidR="00476DB5" w:rsidRPr="00B138F3" w:rsidRDefault="00476DB5" w:rsidP="00B46D58">
            <w:pPr>
              <w:widowControl w:val="0"/>
              <w:jc w:val="center"/>
              <w:rPr>
                <w:rFonts w:ascii="GHEA Grapalat" w:hAnsi="GHEA Grapalat"/>
                <w:sz w:val="16"/>
                <w:szCs w:val="16"/>
              </w:rPr>
            </w:pPr>
          </w:p>
        </w:tc>
        <w:tc>
          <w:tcPr>
            <w:tcW w:w="520" w:type="dxa"/>
            <w:vAlign w:val="center"/>
          </w:tcPr>
          <w:p w:rsidR="00476DB5" w:rsidRPr="00B138F3" w:rsidRDefault="00476DB5" w:rsidP="00B46D58">
            <w:pPr>
              <w:widowControl w:val="0"/>
              <w:jc w:val="center"/>
              <w:rPr>
                <w:rFonts w:ascii="GHEA Grapalat" w:hAnsi="GHEA Grapalat"/>
                <w:sz w:val="16"/>
                <w:szCs w:val="16"/>
              </w:rPr>
            </w:pPr>
          </w:p>
        </w:tc>
        <w:tc>
          <w:tcPr>
            <w:tcW w:w="603" w:type="dxa"/>
            <w:gridSpan w:val="2"/>
            <w:vAlign w:val="center"/>
          </w:tcPr>
          <w:p w:rsidR="00476DB5" w:rsidRPr="00B138F3" w:rsidRDefault="00476DB5" w:rsidP="00B46D58">
            <w:pPr>
              <w:widowControl w:val="0"/>
              <w:jc w:val="center"/>
              <w:rPr>
                <w:rFonts w:ascii="GHEA Grapalat" w:hAnsi="GHEA Grapalat"/>
                <w:sz w:val="16"/>
                <w:szCs w:val="16"/>
              </w:rPr>
            </w:pPr>
          </w:p>
        </w:tc>
        <w:tc>
          <w:tcPr>
            <w:tcW w:w="669" w:type="dxa"/>
          </w:tcPr>
          <w:p w:rsidR="00476DB5" w:rsidRPr="001D0CA2" w:rsidRDefault="00476DB5" w:rsidP="00B6474B">
            <w:pPr>
              <w:jc w:val="center"/>
              <w:rPr>
                <w:rFonts w:ascii="GHEA Grapalat" w:hAnsi="GHEA Grapalat"/>
                <w:sz w:val="16"/>
                <w:szCs w:val="16"/>
                <w:lang w:val="pt-BR"/>
              </w:rPr>
            </w:pPr>
            <w:r>
              <w:rPr>
                <w:rFonts w:ascii="GHEA Grapalat" w:hAnsi="GHEA Grapalat"/>
                <w:sz w:val="16"/>
                <w:szCs w:val="16"/>
              </w:rPr>
              <w:t>2</w:t>
            </w:r>
            <w:r>
              <w:rPr>
                <w:rFonts w:ascii="GHEA Grapalat" w:hAnsi="GHEA Grapalat"/>
                <w:sz w:val="16"/>
                <w:szCs w:val="16"/>
                <w:lang w:val="pt-BR"/>
              </w:rPr>
              <w:t>0</w:t>
            </w:r>
            <w:r w:rsidRPr="001D0CA2">
              <w:rPr>
                <w:rFonts w:ascii="GHEA Grapalat" w:hAnsi="GHEA Grapalat"/>
                <w:sz w:val="16"/>
                <w:szCs w:val="16"/>
                <w:lang w:val="pt-BR"/>
              </w:rPr>
              <w:t>%</w:t>
            </w:r>
          </w:p>
        </w:tc>
        <w:tc>
          <w:tcPr>
            <w:tcW w:w="780" w:type="dxa"/>
          </w:tcPr>
          <w:p w:rsidR="00476DB5" w:rsidRPr="001D0CA2" w:rsidRDefault="00476DB5" w:rsidP="00B6474B">
            <w:pPr>
              <w:jc w:val="center"/>
              <w:rPr>
                <w:rFonts w:ascii="GHEA Grapalat" w:hAnsi="GHEA Grapalat"/>
                <w:sz w:val="16"/>
                <w:szCs w:val="16"/>
                <w:lang w:val="pt-BR"/>
              </w:rPr>
            </w:pPr>
            <w:r>
              <w:rPr>
                <w:rFonts w:ascii="GHEA Grapalat" w:hAnsi="GHEA Grapalat"/>
                <w:sz w:val="16"/>
                <w:szCs w:val="16"/>
              </w:rPr>
              <w:t>3</w:t>
            </w:r>
            <w:r>
              <w:rPr>
                <w:rFonts w:ascii="GHEA Grapalat" w:hAnsi="GHEA Grapalat"/>
                <w:sz w:val="16"/>
                <w:szCs w:val="16"/>
                <w:lang w:val="pt-BR"/>
              </w:rPr>
              <w:t>0</w:t>
            </w:r>
            <w:r w:rsidRPr="001D0CA2">
              <w:rPr>
                <w:rFonts w:ascii="GHEA Grapalat" w:hAnsi="GHEA Grapalat"/>
                <w:sz w:val="16"/>
                <w:szCs w:val="16"/>
                <w:lang w:val="pt-BR"/>
              </w:rPr>
              <w:t>%</w:t>
            </w:r>
          </w:p>
        </w:tc>
        <w:tc>
          <w:tcPr>
            <w:tcW w:w="864" w:type="dxa"/>
          </w:tcPr>
          <w:p w:rsidR="00476DB5" w:rsidRPr="001D0CA2" w:rsidRDefault="00476DB5" w:rsidP="00B6474B">
            <w:pPr>
              <w:jc w:val="center"/>
              <w:rPr>
                <w:rFonts w:ascii="GHEA Grapalat" w:hAnsi="GHEA Grapalat"/>
                <w:sz w:val="16"/>
                <w:szCs w:val="16"/>
                <w:lang w:val="pt-BR"/>
              </w:rPr>
            </w:pPr>
            <w:r>
              <w:rPr>
                <w:rFonts w:ascii="GHEA Grapalat" w:hAnsi="GHEA Grapalat"/>
                <w:sz w:val="16"/>
                <w:szCs w:val="16"/>
              </w:rPr>
              <w:t>6</w:t>
            </w:r>
            <w:r>
              <w:rPr>
                <w:rFonts w:ascii="GHEA Grapalat" w:hAnsi="GHEA Grapalat"/>
                <w:sz w:val="16"/>
                <w:szCs w:val="16"/>
                <w:lang w:val="pt-BR"/>
              </w:rPr>
              <w:t>0</w:t>
            </w:r>
            <w:r w:rsidRPr="001D0CA2">
              <w:rPr>
                <w:rFonts w:ascii="GHEA Grapalat" w:hAnsi="GHEA Grapalat"/>
                <w:sz w:val="16"/>
                <w:szCs w:val="16"/>
                <w:lang w:val="pt-BR"/>
              </w:rPr>
              <w:t>%</w:t>
            </w:r>
          </w:p>
        </w:tc>
        <w:tc>
          <w:tcPr>
            <w:tcW w:w="832" w:type="dxa"/>
          </w:tcPr>
          <w:p w:rsidR="00476DB5" w:rsidRPr="001D0CA2" w:rsidRDefault="00476DB5" w:rsidP="00B6474B">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901" w:type="dxa"/>
          </w:tcPr>
          <w:p w:rsidR="00476DB5" w:rsidRPr="001D0CA2" w:rsidRDefault="00476DB5" w:rsidP="00B6474B">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835" w:type="dxa"/>
          </w:tcPr>
          <w:p w:rsidR="00476DB5" w:rsidRPr="001D0CA2" w:rsidRDefault="00476DB5" w:rsidP="00B6474B">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47" w:type="dxa"/>
          </w:tcPr>
          <w:p w:rsidR="00476DB5" w:rsidRPr="001D0CA2" w:rsidRDefault="00476DB5" w:rsidP="00B6474B">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476DB5" w:rsidRPr="00B138F3" w:rsidTr="000104BC">
        <w:trPr>
          <w:trHeight w:val="404"/>
          <w:jc w:val="center"/>
        </w:trPr>
        <w:tc>
          <w:tcPr>
            <w:tcW w:w="1659" w:type="dxa"/>
          </w:tcPr>
          <w:p w:rsidR="00476DB5" w:rsidRPr="000E04F1" w:rsidRDefault="00476DB5" w:rsidP="007C11B3">
            <w:pPr>
              <w:rPr>
                <w:rFonts w:ascii="Sylfaen" w:hAnsi="Sylfaen"/>
                <w:sz w:val="16"/>
                <w:szCs w:val="16"/>
                <w:lang w:val="en-US"/>
              </w:rPr>
            </w:pPr>
            <w:r>
              <w:rPr>
                <w:rFonts w:ascii="Sylfaen" w:hAnsi="Sylfaen"/>
                <w:sz w:val="16"/>
                <w:szCs w:val="16"/>
                <w:lang w:val="en-US"/>
              </w:rPr>
              <w:t>4</w:t>
            </w:r>
          </w:p>
        </w:tc>
        <w:tc>
          <w:tcPr>
            <w:tcW w:w="1920" w:type="dxa"/>
          </w:tcPr>
          <w:p w:rsidR="00476DB5" w:rsidRPr="00EA06B5" w:rsidRDefault="00476DB5" w:rsidP="007C11B3">
            <w:pPr>
              <w:rPr>
                <w:rFonts w:ascii="Sylfaen" w:hAnsi="Sylfaen" w:cs="Sylfaen"/>
                <w:b/>
                <w:sz w:val="16"/>
                <w:szCs w:val="16"/>
              </w:rPr>
            </w:pPr>
            <w:r>
              <w:rPr>
                <w:rFonts w:ascii="Sylfaen" w:hAnsi="Sylfaen"/>
                <w:b/>
                <w:sz w:val="16"/>
                <w:szCs w:val="16"/>
              </w:rPr>
              <w:t>15850000</w:t>
            </w:r>
          </w:p>
        </w:tc>
        <w:tc>
          <w:tcPr>
            <w:tcW w:w="2278" w:type="dxa"/>
            <w:gridSpan w:val="2"/>
          </w:tcPr>
          <w:p w:rsidR="00476DB5" w:rsidRPr="00C561E8" w:rsidRDefault="00476DB5" w:rsidP="007C11B3">
            <w:pPr>
              <w:jc w:val="center"/>
            </w:pPr>
            <w:r w:rsidRPr="00C561E8">
              <w:t>Макароны</w:t>
            </w:r>
          </w:p>
        </w:tc>
        <w:tc>
          <w:tcPr>
            <w:tcW w:w="898" w:type="dxa"/>
            <w:gridSpan w:val="2"/>
            <w:vAlign w:val="center"/>
          </w:tcPr>
          <w:p w:rsidR="00476DB5" w:rsidRPr="00B138F3" w:rsidRDefault="00476DB5" w:rsidP="00B46D58">
            <w:pPr>
              <w:widowControl w:val="0"/>
              <w:jc w:val="center"/>
              <w:rPr>
                <w:rFonts w:ascii="GHEA Grapalat" w:hAnsi="GHEA Grapalat"/>
                <w:sz w:val="16"/>
                <w:szCs w:val="16"/>
              </w:rPr>
            </w:pPr>
          </w:p>
        </w:tc>
        <w:tc>
          <w:tcPr>
            <w:tcW w:w="941" w:type="dxa"/>
            <w:vAlign w:val="center"/>
          </w:tcPr>
          <w:p w:rsidR="00476DB5" w:rsidRPr="00B138F3" w:rsidRDefault="00476DB5" w:rsidP="00B46D58">
            <w:pPr>
              <w:widowControl w:val="0"/>
              <w:jc w:val="center"/>
              <w:rPr>
                <w:rFonts w:ascii="GHEA Grapalat" w:hAnsi="GHEA Grapalat"/>
                <w:sz w:val="16"/>
                <w:szCs w:val="16"/>
              </w:rPr>
            </w:pPr>
          </w:p>
        </w:tc>
        <w:tc>
          <w:tcPr>
            <w:tcW w:w="655" w:type="dxa"/>
            <w:vAlign w:val="center"/>
          </w:tcPr>
          <w:p w:rsidR="00476DB5" w:rsidRPr="00B138F3" w:rsidRDefault="00476DB5" w:rsidP="00B46D58">
            <w:pPr>
              <w:widowControl w:val="0"/>
              <w:jc w:val="center"/>
              <w:rPr>
                <w:rFonts w:ascii="GHEA Grapalat" w:hAnsi="GHEA Grapalat"/>
                <w:sz w:val="16"/>
                <w:szCs w:val="16"/>
              </w:rPr>
            </w:pPr>
          </w:p>
        </w:tc>
        <w:tc>
          <w:tcPr>
            <w:tcW w:w="803" w:type="dxa"/>
            <w:vAlign w:val="center"/>
          </w:tcPr>
          <w:p w:rsidR="00476DB5" w:rsidRPr="00B138F3" w:rsidRDefault="00476DB5" w:rsidP="00B46D58">
            <w:pPr>
              <w:widowControl w:val="0"/>
              <w:jc w:val="center"/>
              <w:rPr>
                <w:rFonts w:ascii="GHEA Grapalat" w:hAnsi="GHEA Grapalat"/>
                <w:sz w:val="16"/>
                <w:szCs w:val="16"/>
              </w:rPr>
            </w:pPr>
          </w:p>
        </w:tc>
        <w:tc>
          <w:tcPr>
            <w:tcW w:w="520" w:type="dxa"/>
            <w:vAlign w:val="center"/>
          </w:tcPr>
          <w:p w:rsidR="00476DB5" w:rsidRPr="00B138F3" w:rsidRDefault="00476DB5" w:rsidP="00B46D58">
            <w:pPr>
              <w:widowControl w:val="0"/>
              <w:jc w:val="center"/>
              <w:rPr>
                <w:rFonts w:ascii="GHEA Grapalat" w:hAnsi="GHEA Grapalat"/>
                <w:sz w:val="16"/>
                <w:szCs w:val="16"/>
              </w:rPr>
            </w:pPr>
          </w:p>
        </w:tc>
        <w:tc>
          <w:tcPr>
            <w:tcW w:w="603" w:type="dxa"/>
            <w:gridSpan w:val="2"/>
            <w:vAlign w:val="center"/>
          </w:tcPr>
          <w:p w:rsidR="00476DB5" w:rsidRPr="00B138F3" w:rsidRDefault="00476DB5" w:rsidP="00B46D58">
            <w:pPr>
              <w:widowControl w:val="0"/>
              <w:jc w:val="center"/>
              <w:rPr>
                <w:rFonts w:ascii="GHEA Grapalat" w:hAnsi="GHEA Grapalat"/>
                <w:sz w:val="16"/>
                <w:szCs w:val="16"/>
              </w:rPr>
            </w:pPr>
          </w:p>
        </w:tc>
        <w:tc>
          <w:tcPr>
            <w:tcW w:w="669" w:type="dxa"/>
          </w:tcPr>
          <w:p w:rsidR="00476DB5" w:rsidRPr="001D0CA2" w:rsidRDefault="00476DB5" w:rsidP="00B6474B">
            <w:pPr>
              <w:jc w:val="center"/>
              <w:rPr>
                <w:rFonts w:ascii="GHEA Grapalat" w:hAnsi="GHEA Grapalat"/>
                <w:sz w:val="16"/>
                <w:szCs w:val="16"/>
                <w:lang w:val="pt-BR"/>
              </w:rPr>
            </w:pPr>
            <w:r>
              <w:rPr>
                <w:rFonts w:ascii="GHEA Grapalat" w:hAnsi="GHEA Grapalat"/>
                <w:sz w:val="16"/>
                <w:szCs w:val="16"/>
              </w:rPr>
              <w:t>2</w:t>
            </w:r>
            <w:r>
              <w:rPr>
                <w:rFonts w:ascii="GHEA Grapalat" w:hAnsi="GHEA Grapalat"/>
                <w:sz w:val="16"/>
                <w:szCs w:val="16"/>
                <w:lang w:val="pt-BR"/>
              </w:rPr>
              <w:t>0</w:t>
            </w:r>
            <w:r w:rsidRPr="001D0CA2">
              <w:rPr>
                <w:rFonts w:ascii="GHEA Grapalat" w:hAnsi="GHEA Grapalat"/>
                <w:sz w:val="16"/>
                <w:szCs w:val="16"/>
                <w:lang w:val="pt-BR"/>
              </w:rPr>
              <w:t>%</w:t>
            </w:r>
          </w:p>
        </w:tc>
        <w:tc>
          <w:tcPr>
            <w:tcW w:w="780" w:type="dxa"/>
          </w:tcPr>
          <w:p w:rsidR="00476DB5" w:rsidRPr="001D0CA2" w:rsidRDefault="00476DB5" w:rsidP="00B6474B">
            <w:pPr>
              <w:jc w:val="center"/>
              <w:rPr>
                <w:rFonts w:ascii="GHEA Grapalat" w:hAnsi="GHEA Grapalat"/>
                <w:sz w:val="16"/>
                <w:szCs w:val="16"/>
                <w:lang w:val="pt-BR"/>
              </w:rPr>
            </w:pPr>
            <w:r>
              <w:rPr>
                <w:rFonts w:ascii="GHEA Grapalat" w:hAnsi="GHEA Grapalat"/>
                <w:sz w:val="16"/>
                <w:szCs w:val="16"/>
              </w:rPr>
              <w:t>3</w:t>
            </w:r>
            <w:r>
              <w:rPr>
                <w:rFonts w:ascii="GHEA Grapalat" w:hAnsi="GHEA Grapalat"/>
                <w:sz w:val="16"/>
                <w:szCs w:val="16"/>
                <w:lang w:val="pt-BR"/>
              </w:rPr>
              <w:t>0</w:t>
            </w:r>
            <w:r w:rsidRPr="001D0CA2">
              <w:rPr>
                <w:rFonts w:ascii="GHEA Grapalat" w:hAnsi="GHEA Grapalat"/>
                <w:sz w:val="16"/>
                <w:szCs w:val="16"/>
                <w:lang w:val="pt-BR"/>
              </w:rPr>
              <w:t>%</w:t>
            </w:r>
          </w:p>
        </w:tc>
        <w:tc>
          <w:tcPr>
            <w:tcW w:w="864" w:type="dxa"/>
          </w:tcPr>
          <w:p w:rsidR="00476DB5" w:rsidRPr="001D0CA2" w:rsidRDefault="00476DB5" w:rsidP="00B6474B">
            <w:pPr>
              <w:jc w:val="center"/>
              <w:rPr>
                <w:rFonts w:ascii="GHEA Grapalat" w:hAnsi="GHEA Grapalat"/>
                <w:sz w:val="16"/>
                <w:szCs w:val="16"/>
                <w:lang w:val="pt-BR"/>
              </w:rPr>
            </w:pPr>
            <w:r>
              <w:rPr>
                <w:rFonts w:ascii="GHEA Grapalat" w:hAnsi="GHEA Grapalat"/>
                <w:sz w:val="16"/>
                <w:szCs w:val="16"/>
              </w:rPr>
              <w:t>6</w:t>
            </w:r>
            <w:r>
              <w:rPr>
                <w:rFonts w:ascii="GHEA Grapalat" w:hAnsi="GHEA Grapalat"/>
                <w:sz w:val="16"/>
                <w:szCs w:val="16"/>
                <w:lang w:val="pt-BR"/>
              </w:rPr>
              <w:t>0</w:t>
            </w:r>
            <w:r w:rsidRPr="001D0CA2">
              <w:rPr>
                <w:rFonts w:ascii="GHEA Grapalat" w:hAnsi="GHEA Grapalat"/>
                <w:sz w:val="16"/>
                <w:szCs w:val="16"/>
                <w:lang w:val="pt-BR"/>
              </w:rPr>
              <w:t>%</w:t>
            </w:r>
          </w:p>
        </w:tc>
        <w:tc>
          <w:tcPr>
            <w:tcW w:w="832" w:type="dxa"/>
          </w:tcPr>
          <w:p w:rsidR="00476DB5" w:rsidRPr="001D0CA2" w:rsidRDefault="00476DB5" w:rsidP="00B6474B">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901" w:type="dxa"/>
          </w:tcPr>
          <w:p w:rsidR="00476DB5" w:rsidRPr="001D0CA2" w:rsidRDefault="00476DB5" w:rsidP="00B6474B">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835" w:type="dxa"/>
          </w:tcPr>
          <w:p w:rsidR="00476DB5" w:rsidRPr="001D0CA2" w:rsidRDefault="00476DB5" w:rsidP="00B6474B">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47" w:type="dxa"/>
          </w:tcPr>
          <w:p w:rsidR="00476DB5" w:rsidRPr="001D0CA2" w:rsidRDefault="00476DB5" w:rsidP="00B6474B">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476DB5" w:rsidRPr="00B138F3" w:rsidTr="000104BC">
        <w:trPr>
          <w:trHeight w:val="404"/>
          <w:jc w:val="center"/>
        </w:trPr>
        <w:tc>
          <w:tcPr>
            <w:tcW w:w="1659" w:type="dxa"/>
          </w:tcPr>
          <w:p w:rsidR="00476DB5" w:rsidRPr="000E04F1" w:rsidRDefault="00476DB5" w:rsidP="007C11B3">
            <w:pPr>
              <w:rPr>
                <w:rFonts w:ascii="Sylfaen" w:hAnsi="Sylfaen"/>
                <w:sz w:val="16"/>
                <w:szCs w:val="16"/>
                <w:lang w:val="en-US"/>
              </w:rPr>
            </w:pPr>
            <w:r>
              <w:rPr>
                <w:rFonts w:ascii="Sylfaen" w:hAnsi="Sylfaen"/>
                <w:sz w:val="16"/>
                <w:szCs w:val="16"/>
                <w:lang w:val="en-US"/>
              </w:rPr>
              <w:t>5</w:t>
            </w:r>
          </w:p>
        </w:tc>
        <w:tc>
          <w:tcPr>
            <w:tcW w:w="1920" w:type="dxa"/>
          </w:tcPr>
          <w:p w:rsidR="00476DB5" w:rsidRPr="005E7A9D" w:rsidRDefault="00476DB5" w:rsidP="007C11B3">
            <w:pPr>
              <w:rPr>
                <w:rFonts w:ascii="Sylfaen" w:hAnsi="Sylfaen"/>
                <w:b/>
                <w:sz w:val="16"/>
                <w:szCs w:val="16"/>
              </w:rPr>
            </w:pPr>
            <w:r w:rsidRPr="001D0CA2">
              <w:rPr>
                <w:rFonts w:ascii="Sylfaen" w:hAnsi="Sylfaen"/>
                <w:b/>
                <w:sz w:val="16"/>
                <w:szCs w:val="16"/>
              </w:rPr>
              <w:t>15863200</w:t>
            </w:r>
          </w:p>
        </w:tc>
        <w:tc>
          <w:tcPr>
            <w:tcW w:w="2278" w:type="dxa"/>
            <w:gridSpan w:val="2"/>
          </w:tcPr>
          <w:p w:rsidR="00476DB5" w:rsidRPr="00C561E8" w:rsidRDefault="00476DB5" w:rsidP="007C11B3">
            <w:pPr>
              <w:jc w:val="center"/>
            </w:pPr>
            <w:r w:rsidRPr="00C561E8">
              <w:t>Чай</w:t>
            </w:r>
          </w:p>
        </w:tc>
        <w:tc>
          <w:tcPr>
            <w:tcW w:w="898" w:type="dxa"/>
            <w:gridSpan w:val="2"/>
            <w:vAlign w:val="center"/>
          </w:tcPr>
          <w:p w:rsidR="00476DB5" w:rsidRPr="00B138F3" w:rsidRDefault="00476DB5" w:rsidP="00B46D58">
            <w:pPr>
              <w:widowControl w:val="0"/>
              <w:jc w:val="center"/>
              <w:rPr>
                <w:rFonts w:ascii="GHEA Grapalat" w:hAnsi="GHEA Grapalat"/>
                <w:sz w:val="16"/>
                <w:szCs w:val="16"/>
              </w:rPr>
            </w:pPr>
          </w:p>
        </w:tc>
        <w:tc>
          <w:tcPr>
            <w:tcW w:w="941" w:type="dxa"/>
            <w:vAlign w:val="center"/>
          </w:tcPr>
          <w:p w:rsidR="00476DB5" w:rsidRPr="00B138F3" w:rsidRDefault="00476DB5" w:rsidP="00B46D58">
            <w:pPr>
              <w:widowControl w:val="0"/>
              <w:jc w:val="center"/>
              <w:rPr>
                <w:rFonts w:ascii="GHEA Grapalat" w:hAnsi="GHEA Grapalat"/>
                <w:sz w:val="16"/>
                <w:szCs w:val="16"/>
              </w:rPr>
            </w:pPr>
          </w:p>
        </w:tc>
        <w:tc>
          <w:tcPr>
            <w:tcW w:w="655" w:type="dxa"/>
            <w:vAlign w:val="center"/>
          </w:tcPr>
          <w:p w:rsidR="00476DB5" w:rsidRPr="00B138F3" w:rsidRDefault="00476DB5" w:rsidP="00B46D58">
            <w:pPr>
              <w:widowControl w:val="0"/>
              <w:jc w:val="center"/>
              <w:rPr>
                <w:rFonts w:ascii="GHEA Grapalat" w:hAnsi="GHEA Grapalat"/>
                <w:sz w:val="16"/>
                <w:szCs w:val="16"/>
              </w:rPr>
            </w:pPr>
          </w:p>
        </w:tc>
        <w:tc>
          <w:tcPr>
            <w:tcW w:w="803" w:type="dxa"/>
            <w:vAlign w:val="center"/>
          </w:tcPr>
          <w:p w:rsidR="00476DB5" w:rsidRPr="00B138F3" w:rsidRDefault="00476DB5" w:rsidP="00B46D58">
            <w:pPr>
              <w:widowControl w:val="0"/>
              <w:jc w:val="center"/>
              <w:rPr>
                <w:rFonts w:ascii="GHEA Grapalat" w:hAnsi="GHEA Grapalat"/>
                <w:sz w:val="16"/>
                <w:szCs w:val="16"/>
              </w:rPr>
            </w:pPr>
          </w:p>
        </w:tc>
        <w:tc>
          <w:tcPr>
            <w:tcW w:w="520" w:type="dxa"/>
            <w:vAlign w:val="center"/>
          </w:tcPr>
          <w:p w:rsidR="00476DB5" w:rsidRPr="00B138F3" w:rsidRDefault="00476DB5" w:rsidP="00B46D58">
            <w:pPr>
              <w:widowControl w:val="0"/>
              <w:jc w:val="center"/>
              <w:rPr>
                <w:rFonts w:ascii="GHEA Grapalat" w:hAnsi="GHEA Grapalat"/>
                <w:sz w:val="16"/>
                <w:szCs w:val="16"/>
              </w:rPr>
            </w:pPr>
          </w:p>
        </w:tc>
        <w:tc>
          <w:tcPr>
            <w:tcW w:w="603" w:type="dxa"/>
            <w:gridSpan w:val="2"/>
            <w:vAlign w:val="center"/>
          </w:tcPr>
          <w:p w:rsidR="00476DB5" w:rsidRPr="00B138F3" w:rsidRDefault="00476DB5" w:rsidP="00B46D58">
            <w:pPr>
              <w:widowControl w:val="0"/>
              <w:jc w:val="center"/>
              <w:rPr>
                <w:rFonts w:ascii="GHEA Grapalat" w:hAnsi="GHEA Grapalat"/>
                <w:sz w:val="16"/>
                <w:szCs w:val="16"/>
              </w:rPr>
            </w:pPr>
          </w:p>
        </w:tc>
        <w:tc>
          <w:tcPr>
            <w:tcW w:w="669" w:type="dxa"/>
          </w:tcPr>
          <w:p w:rsidR="00476DB5" w:rsidRPr="001D0CA2" w:rsidRDefault="00476DB5" w:rsidP="00B6474B">
            <w:pPr>
              <w:jc w:val="center"/>
              <w:rPr>
                <w:rFonts w:ascii="GHEA Grapalat" w:hAnsi="GHEA Grapalat"/>
                <w:sz w:val="16"/>
                <w:szCs w:val="16"/>
                <w:lang w:val="pt-BR"/>
              </w:rPr>
            </w:pPr>
            <w:r>
              <w:rPr>
                <w:rFonts w:ascii="GHEA Grapalat" w:hAnsi="GHEA Grapalat"/>
                <w:sz w:val="16"/>
                <w:szCs w:val="16"/>
              </w:rPr>
              <w:t>2</w:t>
            </w:r>
            <w:r>
              <w:rPr>
                <w:rFonts w:ascii="GHEA Grapalat" w:hAnsi="GHEA Grapalat"/>
                <w:sz w:val="16"/>
                <w:szCs w:val="16"/>
                <w:lang w:val="pt-BR"/>
              </w:rPr>
              <w:t>0</w:t>
            </w:r>
            <w:r w:rsidRPr="001D0CA2">
              <w:rPr>
                <w:rFonts w:ascii="GHEA Grapalat" w:hAnsi="GHEA Grapalat"/>
                <w:sz w:val="16"/>
                <w:szCs w:val="16"/>
                <w:lang w:val="pt-BR"/>
              </w:rPr>
              <w:t>%</w:t>
            </w:r>
          </w:p>
        </w:tc>
        <w:tc>
          <w:tcPr>
            <w:tcW w:w="780" w:type="dxa"/>
          </w:tcPr>
          <w:p w:rsidR="00476DB5" w:rsidRPr="001D0CA2" w:rsidRDefault="00476DB5" w:rsidP="00B6474B">
            <w:pPr>
              <w:jc w:val="center"/>
              <w:rPr>
                <w:rFonts w:ascii="GHEA Grapalat" w:hAnsi="GHEA Grapalat"/>
                <w:sz w:val="16"/>
                <w:szCs w:val="16"/>
                <w:lang w:val="pt-BR"/>
              </w:rPr>
            </w:pPr>
            <w:r>
              <w:rPr>
                <w:rFonts w:ascii="GHEA Grapalat" w:hAnsi="GHEA Grapalat"/>
                <w:sz w:val="16"/>
                <w:szCs w:val="16"/>
              </w:rPr>
              <w:t>3</w:t>
            </w:r>
            <w:r>
              <w:rPr>
                <w:rFonts w:ascii="GHEA Grapalat" w:hAnsi="GHEA Grapalat"/>
                <w:sz w:val="16"/>
                <w:szCs w:val="16"/>
                <w:lang w:val="pt-BR"/>
              </w:rPr>
              <w:t>0</w:t>
            </w:r>
            <w:r w:rsidRPr="001D0CA2">
              <w:rPr>
                <w:rFonts w:ascii="GHEA Grapalat" w:hAnsi="GHEA Grapalat"/>
                <w:sz w:val="16"/>
                <w:szCs w:val="16"/>
                <w:lang w:val="pt-BR"/>
              </w:rPr>
              <w:t>%</w:t>
            </w:r>
          </w:p>
        </w:tc>
        <w:tc>
          <w:tcPr>
            <w:tcW w:w="864" w:type="dxa"/>
          </w:tcPr>
          <w:p w:rsidR="00476DB5" w:rsidRPr="001D0CA2" w:rsidRDefault="00476DB5" w:rsidP="00B6474B">
            <w:pPr>
              <w:jc w:val="center"/>
              <w:rPr>
                <w:rFonts w:ascii="GHEA Grapalat" w:hAnsi="GHEA Grapalat"/>
                <w:sz w:val="16"/>
                <w:szCs w:val="16"/>
                <w:lang w:val="pt-BR"/>
              </w:rPr>
            </w:pPr>
            <w:r>
              <w:rPr>
                <w:rFonts w:ascii="GHEA Grapalat" w:hAnsi="GHEA Grapalat"/>
                <w:sz w:val="16"/>
                <w:szCs w:val="16"/>
              </w:rPr>
              <w:t>6</w:t>
            </w:r>
            <w:r>
              <w:rPr>
                <w:rFonts w:ascii="GHEA Grapalat" w:hAnsi="GHEA Grapalat"/>
                <w:sz w:val="16"/>
                <w:szCs w:val="16"/>
                <w:lang w:val="pt-BR"/>
              </w:rPr>
              <w:t>0</w:t>
            </w:r>
            <w:r w:rsidRPr="001D0CA2">
              <w:rPr>
                <w:rFonts w:ascii="GHEA Grapalat" w:hAnsi="GHEA Grapalat"/>
                <w:sz w:val="16"/>
                <w:szCs w:val="16"/>
                <w:lang w:val="pt-BR"/>
              </w:rPr>
              <w:t>%</w:t>
            </w:r>
          </w:p>
        </w:tc>
        <w:tc>
          <w:tcPr>
            <w:tcW w:w="832" w:type="dxa"/>
          </w:tcPr>
          <w:p w:rsidR="00476DB5" w:rsidRPr="001D0CA2" w:rsidRDefault="00476DB5" w:rsidP="00B6474B">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901" w:type="dxa"/>
          </w:tcPr>
          <w:p w:rsidR="00476DB5" w:rsidRPr="001D0CA2" w:rsidRDefault="00476DB5" w:rsidP="00B6474B">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835" w:type="dxa"/>
          </w:tcPr>
          <w:p w:rsidR="00476DB5" w:rsidRPr="001D0CA2" w:rsidRDefault="00476DB5" w:rsidP="00B6474B">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47" w:type="dxa"/>
          </w:tcPr>
          <w:p w:rsidR="00476DB5" w:rsidRPr="001D0CA2" w:rsidRDefault="00476DB5" w:rsidP="00B6474B">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476DB5" w:rsidRPr="00B138F3" w:rsidTr="000104BC">
        <w:trPr>
          <w:trHeight w:val="404"/>
          <w:jc w:val="center"/>
        </w:trPr>
        <w:tc>
          <w:tcPr>
            <w:tcW w:w="1659" w:type="dxa"/>
          </w:tcPr>
          <w:p w:rsidR="00476DB5" w:rsidRPr="000E04F1" w:rsidRDefault="00476DB5" w:rsidP="007C11B3">
            <w:pPr>
              <w:rPr>
                <w:rFonts w:ascii="Sylfaen" w:hAnsi="Sylfaen"/>
                <w:sz w:val="16"/>
                <w:szCs w:val="16"/>
                <w:lang w:val="en-US"/>
              </w:rPr>
            </w:pPr>
            <w:r>
              <w:rPr>
                <w:rFonts w:ascii="Sylfaen" w:hAnsi="Sylfaen"/>
                <w:sz w:val="16"/>
                <w:szCs w:val="16"/>
                <w:lang w:val="en-US"/>
              </w:rPr>
              <w:t>6</w:t>
            </w:r>
          </w:p>
        </w:tc>
        <w:tc>
          <w:tcPr>
            <w:tcW w:w="1920" w:type="dxa"/>
          </w:tcPr>
          <w:p w:rsidR="00476DB5" w:rsidRPr="005E7A9D" w:rsidRDefault="00476DB5" w:rsidP="007C11B3">
            <w:pPr>
              <w:rPr>
                <w:rFonts w:ascii="Sylfaen" w:hAnsi="Sylfaen"/>
                <w:b/>
                <w:sz w:val="16"/>
                <w:szCs w:val="16"/>
              </w:rPr>
            </w:pPr>
            <w:r w:rsidRPr="005E7A9D">
              <w:rPr>
                <w:rFonts w:ascii="Sylfaen" w:hAnsi="Sylfaen"/>
                <w:b/>
                <w:sz w:val="16"/>
                <w:szCs w:val="16"/>
              </w:rPr>
              <w:t>15871256</w:t>
            </w:r>
          </w:p>
        </w:tc>
        <w:tc>
          <w:tcPr>
            <w:tcW w:w="2278" w:type="dxa"/>
            <w:gridSpan w:val="2"/>
          </w:tcPr>
          <w:p w:rsidR="00476DB5" w:rsidRPr="00C561E8" w:rsidRDefault="00476DB5" w:rsidP="007C11B3">
            <w:pPr>
              <w:jc w:val="center"/>
            </w:pPr>
            <w:r w:rsidRPr="00C561E8">
              <w:t>Красный перец</w:t>
            </w:r>
          </w:p>
        </w:tc>
        <w:tc>
          <w:tcPr>
            <w:tcW w:w="898" w:type="dxa"/>
            <w:gridSpan w:val="2"/>
            <w:vAlign w:val="center"/>
          </w:tcPr>
          <w:p w:rsidR="00476DB5" w:rsidRPr="00B138F3" w:rsidRDefault="00476DB5" w:rsidP="006D648A">
            <w:pPr>
              <w:widowControl w:val="0"/>
              <w:jc w:val="center"/>
              <w:rPr>
                <w:rFonts w:ascii="GHEA Grapalat" w:hAnsi="GHEA Grapalat"/>
                <w:sz w:val="16"/>
                <w:szCs w:val="16"/>
              </w:rPr>
            </w:pPr>
          </w:p>
        </w:tc>
        <w:tc>
          <w:tcPr>
            <w:tcW w:w="941" w:type="dxa"/>
            <w:vAlign w:val="center"/>
          </w:tcPr>
          <w:p w:rsidR="00476DB5" w:rsidRPr="00B138F3" w:rsidRDefault="00476DB5" w:rsidP="006D648A">
            <w:pPr>
              <w:widowControl w:val="0"/>
              <w:jc w:val="center"/>
              <w:rPr>
                <w:rFonts w:ascii="GHEA Grapalat" w:hAnsi="GHEA Grapalat"/>
                <w:sz w:val="16"/>
                <w:szCs w:val="16"/>
              </w:rPr>
            </w:pPr>
          </w:p>
        </w:tc>
        <w:tc>
          <w:tcPr>
            <w:tcW w:w="655" w:type="dxa"/>
            <w:vAlign w:val="center"/>
          </w:tcPr>
          <w:p w:rsidR="00476DB5" w:rsidRPr="00B138F3" w:rsidRDefault="00476DB5" w:rsidP="006D648A">
            <w:pPr>
              <w:widowControl w:val="0"/>
              <w:jc w:val="center"/>
              <w:rPr>
                <w:rFonts w:ascii="GHEA Grapalat" w:hAnsi="GHEA Grapalat"/>
                <w:sz w:val="16"/>
                <w:szCs w:val="16"/>
              </w:rPr>
            </w:pPr>
          </w:p>
        </w:tc>
        <w:tc>
          <w:tcPr>
            <w:tcW w:w="803" w:type="dxa"/>
            <w:vAlign w:val="center"/>
          </w:tcPr>
          <w:p w:rsidR="00476DB5" w:rsidRPr="00B138F3" w:rsidRDefault="00476DB5" w:rsidP="006D648A">
            <w:pPr>
              <w:widowControl w:val="0"/>
              <w:jc w:val="center"/>
              <w:rPr>
                <w:rFonts w:ascii="GHEA Grapalat" w:hAnsi="GHEA Grapalat"/>
                <w:sz w:val="16"/>
                <w:szCs w:val="16"/>
              </w:rPr>
            </w:pPr>
          </w:p>
        </w:tc>
        <w:tc>
          <w:tcPr>
            <w:tcW w:w="520" w:type="dxa"/>
            <w:vAlign w:val="center"/>
          </w:tcPr>
          <w:p w:rsidR="00476DB5" w:rsidRPr="00B138F3" w:rsidRDefault="00476DB5" w:rsidP="006D648A">
            <w:pPr>
              <w:widowControl w:val="0"/>
              <w:jc w:val="center"/>
              <w:rPr>
                <w:rFonts w:ascii="GHEA Grapalat" w:hAnsi="GHEA Grapalat"/>
                <w:sz w:val="16"/>
                <w:szCs w:val="16"/>
              </w:rPr>
            </w:pPr>
          </w:p>
        </w:tc>
        <w:tc>
          <w:tcPr>
            <w:tcW w:w="603" w:type="dxa"/>
            <w:gridSpan w:val="2"/>
            <w:vAlign w:val="center"/>
          </w:tcPr>
          <w:p w:rsidR="00476DB5" w:rsidRPr="00B138F3" w:rsidRDefault="00476DB5" w:rsidP="006D648A">
            <w:pPr>
              <w:widowControl w:val="0"/>
              <w:jc w:val="center"/>
              <w:rPr>
                <w:rFonts w:ascii="GHEA Grapalat" w:hAnsi="GHEA Grapalat"/>
                <w:sz w:val="16"/>
                <w:szCs w:val="16"/>
              </w:rPr>
            </w:pPr>
          </w:p>
        </w:tc>
        <w:tc>
          <w:tcPr>
            <w:tcW w:w="669" w:type="dxa"/>
          </w:tcPr>
          <w:p w:rsidR="00476DB5" w:rsidRPr="001D0CA2" w:rsidRDefault="00476DB5" w:rsidP="006D648A">
            <w:pPr>
              <w:jc w:val="center"/>
              <w:rPr>
                <w:rFonts w:ascii="GHEA Grapalat" w:hAnsi="GHEA Grapalat"/>
                <w:sz w:val="16"/>
                <w:szCs w:val="16"/>
                <w:lang w:val="pt-BR"/>
              </w:rPr>
            </w:pPr>
            <w:r>
              <w:rPr>
                <w:rFonts w:ascii="GHEA Grapalat" w:hAnsi="GHEA Grapalat"/>
                <w:sz w:val="16"/>
                <w:szCs w:val="16"/>
              </w:rPr>
              <w:t>2</w:t>
            </w:r>
            <w:r>
              <w:rPr>
                <w:rFonts w:ascii="GHEA Grapalat" w:hAnsi="GHEA Grapalat"/>
                <w:sz w:val="16"/>
                <w:szCs w:val="16"/>
                <w:lang w:val="pt-BR"/>
              </w:rPr>
              <w:t>0</w:t>
            </w:r>
            <w:r w:rsidRPr="001D0CA2">
              <w:rPr>
                <w:rFonts w:ascii="GHEA Grapalat" w:hAnsi="GHEA Grapalat"/>
                <w:sz w:val="16"/>
                <w:szCs w:val="16"/>
                <w:lang w:val="pt-BR"/>
              </w:rPr>
              <w:t>%</w:t>
            </w:r>
          </w:p>
        </w:tc>
        <w:tc>
          <w:tcPr>
            <w:tcW w:w="780" w:type="dxa"/>
          </w:tcPr>
          <w:p w:rsidR="00476DB5" w:rsidRPr="001D0CA2" w:rsidRDefault="00476DB5" w:rsidP="006D648A">
            <w:pPr>
              <w:jc w:val="center"/>
              <w:rPr>
                <w:rFonts w:ascii="GHEA Grapalat" w:hAnsi="GHEA Grapalat"/>
                <w:sz w:val="16"/>
                <w:szCs w:val="16"/>
                <w:lang w:val="pt-BR"/>
              </w:rPr>
            </w:pPr>
            <w:r>
              <w:rPr>
                <w:rFonts w:ascii="GHEA Grapalat" w:hAnsi="GHEA Grapalat"/>
                <w:sz w:val="16"/>
                <w:szCs w:val="16"/>
              </w:rPr>
              <w:t>3</w:t>
            </w:r>
            <w:r>
              <w:rPr>
                <w:rFonts w:ascii="GHEA Grapalat" w:hAnsi="GHEA Grapalat"/>
                <w:sz w:val="16"/>
                <w:szCs w:val="16"/>
                <w:lang w:val="pt-BR"/>
              </w:rPr>
              <w:t>0</w:t>
            </w:r>
            <w:r w:rsidRPr="001D0CA2">
              <w:rPr>
                <w:rFonts w:ascii="GHEA Grapalat" w:hAnsi="GHEA Grapalat"/>
                <w:sz w:val="16"/>
                <w:szCs w:val="16"/>
                <w:lang w:val="pt-BR"/>
              </w:rPr>
              <w:t>%</w:t>
            </w:r>
          </w:p>
        </w:tc>
        <w:tc>
          <w:tcPr>
            <w:tcW w:w="864" w:type="dxa"/>
          </w:tcPr>
          <w:p w:rsidR="00476DB5" w:rsidRPr="001D0CA2" w:rsidRDefault="00476DB5" w:rsidP="006D648A">
            <w:pPr>
              <w:jc w:val="center"/>
              <w:rPr>
                <w:rFonts w:ascii="GHEA Grapalat" w:hAnsi="GHEA Grapalat"/>
                <w:sz w:val="16"/>
                <w:szCs w:val="16"/>
                <w:lang w:val="pt-BR"/>
              </w:rPr>
            </w:pPr>
            <w:r>
              <w:rPr>
                <w:rFonts w:ascii="GHEA Grapalat" w:hAnsi="GHEA Grapalat"/>
                <w:sz w:val="16"/>
                <w:szCs w:val="16"/>
              </w:rPr>
              <w:t>6</w:t>
            </w:r>
            <w:r>
              <w:rPr>
                <w:rFonts w:ascii="GHEA Grapalat" w:hAnsi="GHEA Grapalat"/>
                <w:sz w:val="16"/>
                <w:szCs w:val="16"/>
                <w:lang w:val="pt-BR"/>
              </w:rPr>
              <w:t>0</w:t>
            </w:r>
            <w:r w:rsidRPr="001D0CA2">
              <w:rPr>
                <w:rFonts w:ascii="GHEA Grapalat" w:hAnsi="GHEA Grapalat"/>
                <w:sz w:val="16"/>
                <w:szCs w:val="16"/>
                <w:lang w:val="pt-BR"/>
              </w:rPr>
              <w:t>%</w:t>
            </w:r>
          </w:p>
        </w:tc>
        <w:tc>
          <w:tcPr>
            <w:tcW w:w="832" w:type="dxa"/>
          </w:tcPr>
          <w:p w:rsidR="00476DB5" w:rsidRPr="001D0CA2" w:rsidRDefault="00476DB5" w:rsidP="006D648A">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901" w:type="dxa"/>
          </w:tcPr>
          <w:p w:rsidR="00476DB5" w:rsidRPr="001D0CA2" w:rsidRDefault="00476DB5" w:rsidP="006D648A">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835" w:type="dxa"/>
          </w:tcPr>
          <w:p w:rsidR="00476DB5" w:rsidRPr="001D0CA2" w:rsidRDefault="00476DB5" w:rsidP="006D648A">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47" w:type="dxa"/>
          </w:tcPr>
          <w:p w:rsidR="00476DB5" w:rsidRPr="001D0CA2" w:rsidRDefault="00476DB5" w:rsidP="006D648A">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476DB5" w:rsidRPr="00B138F3" w:rsidTr="000104BC">
        <w:trPr>
          <w:trHeight w:val="404"/>
          <w:jc w:val="center"/>
        </w:trPr>
        <w:tc>
          <w:tcPr>
            <w:tcW w:w="1659" w:type="dxa"/>
          </w:tcPr>
          <w:p w:rsidR="00476DB5" w:rsidRPr="000E04F1" w:rsidRDefault="00476DB5" w:rsidP="007C11B3">
            <w:pPr>
              <w:rPr>
                <w:rFonts w:ascii="Sylfaen" w:hAnsi="Sylfaen"/>
                <w:sz w:val="16"/>
                <w:szCs w:val="16"/>
                <w:lang w:val="en-US"/>
              </w:rPr>
            </w:pPr>
            <w:r>
              <w:rPr>
                <w:rFonts w:ascii="Sylfaen" w:hAnsi="Sylfaen"/>
                <w:sz w:val="16"/>
                <w:szCs w:val="16"/>
                <w:lang w:val="en-US"/>
              </w:rPr>
              <w:t>7</w:t>
            </w:r>
          </w:p>
        </w:tc>
        <w:tc>
          <w:tcPr>
            <w:tcW w:w="1920" w:type="dxa"/>
          </w:tcPr>
          <w:p w:rsidR="00476DB5" w:rsidRPr="001D0CA2" w:rsidRDefault="00476DB5" w:rsidP="007C11B3">
            <w:pPr>
              <w:rPr>
                <w:rFonts w:ascii="Sylfaen" w:hAnsi="Sylfaen"/>
                <w:b/>
                <w:sz w:val="16"/>
                <w:szCs w:val="16"/>
              </w:rPr>
            </w:pPr>
            <w:r w:rsidRPr="001D0CA2">
              <w:rPr>
                <w:rFonts w:ascii="Sylfaen" w:hAnsi="Sylfaen"/>
                <w:b/>
                <w:sz w:val="16"/>
                <w:szCs w:val="16"/>
              </w:rPr>
              <w:t>15872400</w:t>
            </w:r>
          </w:p>
        </w:tc>
        <w:tc>
          <w:tcPr>
            <w:tcW w:w="2278" w:type="dxa"/>
            <w:gridSpan w:val="2"/>
          </w:tcPr>
          <w:p w:rsidR="00476DB5" w:rsidRPr="00C561E8" w:rsidRDefault="00476DB5" w:rsidP="007C11B3">
            <w:pPr>
              <w:jc w:val="center"/>
            </w:pPr>
            <w:r w:rsidRPr="00C561E8">
              <w:t>Кормовая соль</w:t>
            </w:r>
          </w:p>
        </w:tc>
        <w:tc>
          <w:tcPr>
            <w:tcW w:w="898" w:type="dxa"/>
            <w:gridSpan w:val="2"/>
            <w:vAlign w:val="center"/>
          </w:tcPr>
          <w:p w:rsidR="00476DB5" w:rsidRPr="00B138F3" w:rsidRDefault="00476DB5" w:rsidP="006D648A">
            <w:pPr>
              <w:widowControl w:val="0"/>
              <w:jc w:val="center"/>
              <w:rPr>
                <w:rFonts w:ascii="GHEA Grapalat" w:hAnsi="GHEA Grapalat"/>
                <w:sz w:val="16"/>
                <w:szCs w:val="16"/>
              </w:rPr>
            </w:pPr>
          </w:p>
        </w:tc>
        <w:tc>
          <w:tcPr>
            <w:tcW w:w="941" w:type="dxa"/>
            <w:vAlign w:val="center"/>
          </w:tcPr>
          <w:p w:rsidR="00476DB5" w:rsidRPr="00B138F3" w:rsidRDefault="00476DB5" w:rsidP="006D648A">
            <w:pPr>
              <w:widowControl w:val="0"/>
              <w:jc w:val="center"/>
              <w:rPr>
                <w:rFonts w:ascii="GHEA Grapalat" w:hAnsi="GHEA Grapalat"/>
                <w:sz w:val="16"/>
                <w:szCs w:val="16"/>
              </w:rPr>
            </w:pPr>
          </w:p>
        </w:tc>
        <w:tc>
          <w:tcPr>
            <w:tcW w:w="655" w:type="dxa"/>
            <w:vAlign w:val="center"/>
          </w:tcPr>
          <w:p w:rsidR="00476DB5" w:rsidRPr="00B138F3" w:rsidRDefault="00476DB5" w:rsidP="006D648A">
            <w:pPr>
              <w:widowControl w:val="0"/>
              <w:jc w:val="center"/>
              <w:rPr>
                <w:rFonts w:ascii="GHEA Grapalat" w:hAnsi="GHEA Grapalat"/>
                <w:sz w:val="16"/>
                <w:szCs w:val="16"/>
              </w:rPr>
            </w:pPr>
          </w:p>
        </w:tc>
        <w:tc>
          <w:tcPr>
            <w:tcW w:w="803" w:type="dxa"/>
            <w:vAlign w:val="center"/>
          </w:tcPr>
          <w:p w:rsidR="00476DB5" w:rsidRPr="00B138F3" w:rsidRDefault="00476DB5" w:rsidP="006D648A">
            <w:pPr>
              <w:widowControl w:val="0"/>
              <w:jc w:val="center"/>
              <w:rPr>
                <w:rFonts w:ascii="GHEA Grapalat" w:hAnsi="GHEA Grapalat"/>
                <w:sz w:val="16"/>
                <w:szCs w:val="16"/>
              </w:rPr>
            </w:pPr>
          </w:p>
        </w:tc>
        <w:tc>
          <w:tcPr>
            <w:tcW w:w="520" w:type="dxa"/>
            <w:vAlign w:val="center"/>
          </w:tcPr>
          <w:p w:rsidR="00476DB5" w:rsidRPr="00B138F3" w:rsidRDefault="00476DB5" w:rsidP="006D648A">
            <w:pPr>
              <w:widowControl w:val="0"/>
              <w:jc w:val="center"/>
              <w:rPr>
                <w:rFonts w:ascii="GHEA Grapalat" w:hAnsi="GHEA Grapalat"/>
                <w:sz w:val="16"/>
                <w:szCs w:val="16"/>
              </w:rPr>
            </w:pPr>
          </w:p>
        </w:tc>
        <w:tc>
          <w:tcPr>
            <w:tcW w:w="603" w:type="dxa"/>
            <w:gridSpan w:val="2"/>
            <w:vAlign w:val="center"/>
          </w:tcPr>
          <w:p w:rsidR="00476DB5" w:rsidRPr="00B138F3" w:rsidRDefault="00476DB5" w:rsidP="006D648A">
            <w:pPr>
              <w:widowControl w:val="0"/>
              <w:jc w:val="center"/>
              <w:rPr>
                <w:rFonts w:ascii="GHEA Grapalat" w:hAnsi="GHEA Grapalat"/>
                <w:sz w:val="16"/>
                <w:szCs w:val="16"/>
              </w:rPr>
            </w:pPr>
          </w:p>
        </w:tc>
        <w:tc>
          <w:tcPr>
            <w:tcW w:w="669" w:type="dxa"/>
          </w:tcPr>
          <w:p w:rsidR="00476DB5" w:rsidRPr="001D0CA2" w:rsidRDefault="00476DB5" w:rsidP="006D648A">
            <w:pPr>
              <w:jc w:val="center"/>
              <w:rPr>
                <w:rFonts w:ascii="GHEA Grapalat" w:hAnsi="GHEA Grapalat"/>
                <w:sz w:val="16"/>
                <w:szCs w:val="16"/>
                <w:lang w:val="pt-BR"/>
              </w:rPr>
            </w:pPr>
            <w:r>
              <w:rPr>
                <w:rFonts w:ascii="GHEA Grapalat" w:hAnsi="GHEA Grapalat"/>
                <w:sz w:val="16"/>
                <w:szCs w:val="16"/>
              </w:rPr>
              <w:t>2</w:t>
            </w:r>
            <w:r>
              <w:rPr>
                <w:rFonts w:ascii="GHEA Grapalat" w:hAnsi="GHEA Grapalat"/>
                <w:sz w:val="16"/>
                <w:szCs w:val="16"/>
                <w:lang w:val="pt-BR"/>
              </w:rPr>
              <w:t>0</w:t>
            </w:r>
            <w:r w:rsidRPr="001D0CA2">
              <w:rPr>
                <w:rFonts w:ascii="GHEA Grapalat" w:hAnsi="GHEA Grapalat"/>
                <w:sz w:val="16"/>
                <w:szCs w:val="16"/>
                <w:lang w:val="pt-BR"/>
              </w:rPr>
              <w:t>%</w:t>
            </w:r>
          </w:p>
        </w:tc>
        <w:tc>
          <w:tcPr>
            <w:tcW w:w="780" w:type="dxa"/>
          </w:tcPr>
          <w:p w:rsidR="00476DB5" w:rsidRPr="001D0CA2" w:rsidRDefault="00476DB5" w:rsidP="006D648A">
            <w:pPr>
              <w:jc w:val="center"/>
              <w:rPr>
                <w:rFonts w:ascii="GHEA Grapalat" w:hAnsi="GHEA Grapalat"/>
                <w:sz w:val="16"/>
                <w:szCs w:val="16"/>
                <w:lang w:val="pt-BR"/>
              </w:rPr>
            </w:pPr>
            <w:r>
              <w:rPr>
                <w:rFonts w:ascii="GHEA Grapalat" w:hAnsi="GHEA Grapalat"/>
                <w:sz w:val="16"/>
                <w:szCs w:val="16"/>
              </w:rPr>
              <w:t>3</w:t>
            </w:r>
            <w:r>
              <w:rPr>
                <w:rFonts w:ascii="GHEA Grapalat" w:hAnsi="GHEA Grapalat"/>
                <w:sz w:val="16"/>
                <w:szCs w:val="16"/>
                <w:lang w:val="pt-BR"/>
              </w:rPr>
              <w:t>0</w:t>
            </w:r>
            <w:r w:rsidRPr="001D0CA2">
              <w:rPr>
                <w:rFonts w:ascii="GHEA Grapalat" w:hAnsi="GHEA Grapalat"/>
                <w:sz w:val="16"/>
                <w:szCs w:val="16"/>
                <w:lang w:val="pt-BR"/>
              </w:rPr>
              <w:t>%</w:t>
            </w:r>
          </w:p>
        </w:tc>
        <w:tc>
          <w:tcPr>
            <w:tcW w:w="864" w:type="dxa"/>
          </w:tcPr>
          <w:p w:rsidR="00476DB5" w:rsidRPr="001D0CA2" w:rsidRDefault="00476DB5" w:rsidP="006D648A">
            <w:pPr>
              <w:jc w:val="center"/>
              <w:rPr>
                <w:rFonts w:ascii="GHEA Grapalat" w:hAnsi="GHEA Grapalat"/>
                <w:sz w:val="16"/>
                <w:szCs w:val="16"/>
                <w:lang w:val="pt-BR"/>
              </w:rPr>
            </w:pPr>
            <w:r>
              <w:rPr>
                <w:rFonts w:ascii="GHEA Grapalat" w:hAnsi="GHEA Grapalat"/>
                <w:sz w:val="16"/>
                <w:szCs w:val="16"/>
              </w:rPr>
              <w:t>6</w:t>
            </w:r>
            <w:r>
              <w:rPr>
                <w:rFonts w:ascii="GHEA Grapalat" w:hAnsi="GHEA Grapalat"/>
                <w:sz w:val="16"/>
                <w:szCs w:val="16"/>
                <w:lang w:val="pt-BR"/>
              </w:rPr>
              <w:t>0</w:t>
            </w:r>
            <w:r w:rsidRPr="001D0CA2">
              <w:rPr>
                <w:rFonts w:ascii="GHEA Grapalat" w:hAnsi="GHEA Grapalat"/>
                <w:sz w:val="16"/>
                <w:szCs w:val="16"/>
                <w:lang w:val="pt-BR"/>
              </w:rPr>
              <w:t>%</w:t>
            </w:r>
          </w:p>
        </w:tc>
        <w:tc>
          <w:tcPr>
            <w:tcW w:w="832" w:type="dxa"/>
          </w:tcPr>
          <w:p w:rsidR="00476DB5" w:rsidRPr="001D0CA2" w:rsidRDefault="00476DB5" w:rsidP="006D648A">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901" w:type="dxa"/>
          </w:tcPr>
          <w:p w:rsidR="00476DB5" w:rsidRPr="001D0CA2" w:rsidRDefault="00476DB5" w:rsidP="006D648A">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835" w:type="dxa"/>
          </w:tcPr>
          <w:p w:rsidR="00476DB5" w:rsidRPr="001D0CA2" w:rsidRDefault="00476DB5" w:rsidP="006D648A">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47" w:type="dxa"/>
          </w:tcPr>
          <w:p w:rsidR="00476DB5" w:rsidRPr="001D0CA2" w:rsidRDefault="00476DB5" w:rsidP="006D648A">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476DB5" w:rsidRPr="00B138F3" w:rsidTr="000104BC">
        <w:trPr>
          <w:trHeight w:val="77"/>
          <w:jc w:val="center"/>
        </w:trPr>
        <w:tc>
          <w:tcPr>
            <w:tcW w:w="1659" w:type="dxa"/>
          </w:tcPr>
          <w:p w:rsidR="00476DB5" w:rsidRPr="000E04F1" w:rsidRDefault="00476DB5" w:rsidP="007C11B3">
            <w:pPr>
              <w:rPr>
                <w:rFonts w:ascii="Sylfaen" w:hAnsi="Sylfaen"/>
                <w:sz w:val="16"/>
                <w:szCs w:val="16"/>
                <w:lang w:val="en-US"/>
              </w:rPr>
            </w:pPr>
            <w:r>
              <w:rPr>
                <w:rFonts w:ascii="Sylfaen" w:hAnsi="Sylfaen"/>
                <w:sz w:val="16"/>
                <w:szCs w:val="16"/>
                <w:lang w:val="en-US"/>
              </w:rPr>
              <w:t>8</w:t>
            </w:r>
          </w:p>
        </w:tc>
        <w:tc>
          <w:tcPr>
            <w:tcW w:w="1920" w:type="dxa"/>
          </w:tcPr>
          <w:p w:rsidR="00476DB5" w:rsidRDefault="00476DB5" w:rsidP="007C11B3">
            <w:pPr>
              <w:rPr>
                <w:rFonts w:ascii="Sylfaen" w:hAnsi="Sylfaen"/>
                <w:b/>
                <w:sz w:val="16"/>
                <w:szCs w:val="16"/>
              </w:rPr>
            </w:pPr>
          </w:p>
          <w:p w:rsidR="00476DB5" w:rsidRPr="00476DB5" w:rsidRDefault="00476DB5" w:rsidP="007C11B3">
            <w:pPr>
              <w:rPr>
                <w:rFonts w:ascii="Sylfaen" w:hAnsi="Sylfaen"/>
                <w:b/>
                <w:sz w:val="16"/>
                <w:szCs w:val="16"/>
                <w:lang w:val="en-US"/>
              </w:rPr>
            </w:pPr>
            <w:r w:rsidRPr="005E7A9D">
              <w:rPr>
                <w:rFonts w:ascii="Sylfaen" w:hAnsi="Sylfaen"/>
                <w:b/>
                <w:sz w:val="16"/>
                <w:szCs w:val="16"/>
              </w:rPr>
              <w:t>1587</w:t>
            </w:r>
            <w:r>
              <w:rPr>
                <w:rFonts w:ascii="Sylfaen" w:hAnsi="Sylfaen"/>
                <w:b/>
                <w:sz w:val="16"/>
                <w:szCs w:val="16"/>
              </w:rPr>
              <w:t>2600</w:t>
            </w:r>
          </w:p>
          <w:p w:rsidR="00476DB5" w:rsidRPr="005E7A9D" w:rsidRDefault="00476DB5" w:rsidP="007C11B3">
            <w:pPr>
              <w:rPr>
                <w:rFonts w:ascii="Sylfaen" w:hAnsi="Sylfaen"/>
                <w:b/>
                <w:sz w:val="16"/>
                <w:szCs w:val="16"/>
              </w:rPr>
            </w:pPr>
          </w:p>
        </w:tc>
        <w:tc>
          <w:tcPr>
            <w:tcW w:w="2278" w:type="dxa"/>
            <w:gridSpan w:val="2"/>
          </w:tcPr>
          <w:p w:rsidR="00476DB5" w:rsidRPr="00C561E8" w:rsidRDefault="00476DB5" w:rsidP="007C11B3">
            <w:pPr>
              <w:jc w:val="center"/>
            </w:pPr>
            <w:r w:rsidRPr="00C561E8">
              <w:lastRenderedPageBreak/>
              <w:t>Пищевая сода</w:t>
            </w:r>
          </w:p>
        </w:tc>
        <w:tc>
          <w:tcPr>
            <w:tcW w:w="898" w:type="dxa"/>
            <w:gridSpan w:val="2"/>
            <w:vAlign w:val="center"/>
          </w:tcPr>
          <w:p w:rsidR="00476DB5" w:rsidRPr="00B138F3" w:rsidRDefault="00476DB5" w:rsidP="006D648A">
            <w:pPr>
              <w:widowControl w:val="0"/>
              <w:jc w:val="center"/>
              <w:rPr>
                <w:rFonts w:ascii="GHEA Grapalat" w:hAnsi="GHEA Grapalat"/>
                <w:sz w:val="16"/>
                <w:szCs w:val="16"/>
              </w:rPr>
            </w:pPr>
          </w:p>
        </w:tc>
        <w:tc>
          <w:tcPr>
            <w:tcW w:w="941" w:type="dxa"/>
            <w:vAlign w:val="center"/>
          </w:tcPr>
          <w:p w:rsidR="00476DB5" w:rsidRPr="00B138F3" w:rsidRDefault="00476DB5" w:rsidP="006D648A">
            <w:pPr>
              <w:widowControl w:val="0"/>
              <w:jc w:val="center"/>
              <w:rPr>
                <w:rFonts w:ascii="GHEA Grapalat" w:hAnsi="GHEA Grapalat"/>
                <w:sz w:val="16"/>
                <w:szCs w:val="16"/>
              </w:rPr>
            </w:pPr>
          </w:p>
        </w:tc>
        <w:tc>
          <w:tcPr>
            <w:tcW w:w="655" w:type="dxa"/>
            <w:vAlign w:val="center"/>
          </w:tcPr>
          <w:p w:rsidR="00476DB5" w:rsidRPr="00B138F3" w:rsidRDefault="00476DB5" w:rsidP="006D648A">
            <w:pPr>
              <w:widowControl w:val="0"/>
              <w:jc w:val="center"/>
              <w:rPr>
                <w:rFonts w:ascii="GHEA Grapalat" w:hAnsi="GHEA Grapalat"/>
                <w:sz w:val="16"/>
                <w:szCs w:val="16"/>
              </w:rPr>
            </w:pPr>
          </w:p>
        </w:tc>
        <w:tc>
          <w:tcPr>
            <w:tcW w:w="803" w:type="dxa"/>
            <w:vAlign w:val="center"/>
          </w:tcPr>
          <w:p w:rsidR="00476DB5" w:rsidRPr="00B138F3" w:rsidRDefault="00476DB5" w:rsidP="006D648A">
            <w:pPr>
              <w:widowControl w:val="0"/>
              <w:jc w:val="center"/>
              <w:rPr>
                <w:rFonts w:ascii="GHEA Grapalat" w:hAnsi="GHEA Grapalat"/>
                <w:sz w:val="16"/>
                <w:szCs w:val="16"/>
              </w:rPr>
            </w:pPr>
          </w:p>
        </w:tc>
        <w:tc>
          <w:tcPr>
            <w:tcW w:w="520" w:type="dxa"/>
            <w:vAlign w:val="center"/>
          </w:tcPr>
          <w:p w:rsidR="00476DB5" w:rsidRPr="00B138F3" w:rsidRDefault="00476DB5" w:rsidP="006D648A">
            <w:pPr>
              <w:widowControl w:val="0"/>
              <w:jc w:val="center"/>
              <w:rPr>
                <w:rFonts w:ascii="GHEA Grapalat" w:hAnsi="GHEA Grapalat"/>
                <w:sz w:val="16"/>
                <w:szCs w:val="16"/>
              </w:rPr>
            </w:pPr>
          </w:p>
        </w:tc>
        <w:tc>
          <w:tcPr>
            <w:tcW w:w="603" w:type="dxa"/>
            <w:gridSpan w:val="2"/>
            <w:vAlign w:val="center"/>
          </w:tcPr>
          <w:p w:rsidR="00476DB5" w:rsidRPr="00B138F3" w:rsidRDefault="00476DB5" w:rsidP="006D648A">
            <w:pPr>
              <w:widowControl w:val="0"/>
              <w:jc w:val="center"/>
              <w:rPr>
                <w:rFonts w:ascii="GHEA Grapalat" w:hAnsi="GHEA Grapalat"/>
                <w:sz w:val="16"/>
                <w:szCs w:val="16"/>
              </w:rPr>
            </w:pPr>
          </w:p>
        </w:tc>
        <w:tc>
          <w:tcPr>
            <w:tcW w:w="669"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rPr>
              <w:t>2</w:t>
            </w:r>
            <w:r>
              <w:rPr>
                <w:rFonts w:ascii="GHEA Grapalat" w:hAnsi="GHEA Grapalat"/>
                <w:sz w:val="16"/>
                <w:szCs w:val="16"/>
                <w:lang w:val="pt-BR"/>
              </w:rPr>
              <w:t>0</w:t>
            </w:r>
            <w:r w:rsidRPr="001D0CA2">
              <w:rPr>
                <w:rFonts w:ascii="GHEA Grapalat" w:hAnsi="GHEA Grapalat"/>
                <w:sz w:val="16"/>
                <w:szCs w:val="16"/>
                <w:lang w:val="pt-BR"/>
              </w:rPr>
              <w:t>%</w:t>
            </w:r>
          </w:p>
        </w:tc>
        <w:tc>
          <w:tcPr>
            <w:tcW w:w="780"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rPr>
              <w:t>3</w:t>
            </w:r>
            <w:r>
              <w:rPr>
                <w:rFonts w:ascii="GHEA Grapalat" w:hAnsi="GHEA Grapalat"/>
                <w:sz w:val="16"/>
                <w:szCs w:val="16"/>
                <w:lang w:val="pt-BR"/>
              </w:rPr>
              <w:t>0</w:t>
            </w:r>
            <w:r w:rsidRPr="001D0CA2">
              <w:rPr>
                <w:rFonts w:ascii="GHEA Grapalat" w:hAnsi="GHEA Grapalat"/>
                <w:sz w:val="16"/>
                <w:szCs w:val="16"/>
                <w:lang w:val="pt-BR"/>
              </w:rPr>
              <w:t>%</w:t>
            </w:r>
          </w:p>
        </w:tc>
        <w:tc>
          <w:tcPr>
            <w:tcW w:w="864"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rPr>
              <w:t>6</w:t>
            </w:r>
            <w:r>
              <w:rPr>
                <w:rFonts w:ascii="GHEA Grapalat" w:hAnsi="GHEA Grapalat"/>
                <w:sz w:val="16"/>
                <w:szCs w:val="16"/>
                <w:lang w:val="pt-BR"/>
              </w:rPr>
              <w:t>0</w:t>
            </w:r>
            <w:r w:rsidRPr="001D0CA2">
              <w:rPr>
                <w:rFonts w:ascii="GHEA Grapalat" w:hAnsi="GHEA Grapalat"/>
                <w:sz w:val="16"/>
                <w:szCs w:val="16"/>
                <w:lang w:val="pt-BR"/>
              </w:rPr>
              <w:t>%</w:t>
            </w:r>
          </w:p>
        </w:tc>
        <w:tc>
          <w:tcPr>
            <w:tcW w:w="832" w:type="dxa"/>
          </w:tcPr>
          <w:p w:rsidR="00476DB5" w:rsidRPr="001D0CA2" w:rsidRDefault="00476DB5" w:rsidP="00D0442E">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901"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835"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47" w:type="dxa"/>
          </w:tcPr>
          <w:p w:rsidR="00476DB5" w:rsidRPr="001D0CA2" w:rsidRDefault="00476DB5" w:rsidP="00D0442E">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476DB5" w:rsidRPr="00B138F3" w:rsidTr="000104BC">
        <w:trPr>
          <w:trHeight w:val="404"/>
          <w:jc w:val="center"/>
        </w:trPr>
        <w:tc>
          <w:tcPr>
            <w:tcW w:w="1659" w:type="dxa"/>
          </w:tcPr>
          <w:p w:rsidR="00476DB5" w:rsidRPr="000E04F1" w:rsidRDefault="00476DB5" w:rsidP="007C11B3">
            <w:pPr>
              <w:rPr>
                <w:rFonts w:ascii="Sylfaen" w:hAnsi="Sylfaen"/>
                <w:sz w:val="16"/>
                <w:szCs w:val="16"/>
                <w:lang w:val="en-US"/>
              </w:rPr>
            </w:pPr>
            <w:r>
              <w:rPr>
                <w:rFonts w:ascii="Sylfaen" w:hAnsi="Sylfaen"/>
                <w:sz w:val="16"/>
                <w:szCs w:val="16"/>
                <w:lang w:val="en-US"/>
              </w:rPr>
              <w:lastRenderedPageBreak/>
              <w:t>9</w:t>
            </w:r>
          </w:p>
        </w:tc>
        <w:tc>
          <w:tcPr>
            <w:tcW w:w="1920" w:type="dxa"/>
          </w:tcPr>
          <w:p w:rsidR="00476DB5" w:rsidRPr="005E7A9D" w:rsidRDefault="00476DB5" w:rsidP="007C11B3">
            <w:pPr>
              <w:rPr>
                <w:rFonts w:ascii="Sylfaen" w:hAnsi="Sylfaen"/>
                <w:b/>
                <w:sz w:val="16"/>
                <w:szCs w:val="16"/>
              </w:rPr>
            </w:pPr>
            <w:r w:rsidRPr="005E7A9D">
              <w:rPr>
                <w:rFonts w:ascii="Sylfaen" w:hAnsi="Sylfaen"/>
                <w:b/>
                <w:sz w:val="16"/>
                <w:szCs w:val="16"/>
              </w:rPr>
              <w:t>15898000</w:t>
            </w:r>
          </w:p>
        </w:tc>
        <w:tc>
          <w:tcPr>
            <w:tcW w:w="2278" w:type="dxa"/>
            <w:gridSpan w:val="2"/>
          </w:tcPr>
          <w:p w:rsidR="00476DB5" w:rsidRPr="00C561E8" w:rsidRDefault="00476DB5" w:rsidP="007C11B3">
            <w:pPr>
              <w:jc w:val="center"/>
            </w:pPr>
            <w:r w:rsidRPr="00C561E8">
              <w:t>Дрожжи</w:t>
            </w:r>
          </w:p>
        </w:tc>
        <w:tc>
          <w:tcPr>
            <w:tcW w:w="898" w:type="dxa"/>
            <w:gridSpan w:val="2"/>
            <w:vAlign w:val="center"/>
          </w:tcPr>
          <w:p w:rsidR="00476DB5" w:rsidRPr="00B138F3" w:rsidRDefault="00476DB5" w:rsidP="006D648A">
            <w:pPr>
              <w:widowControl w:val="0"/>
              <w:jc w:val="center"/>
              <w:rPr>
                <w:rFonts w:ascii="GHEA Grapalat" w:hAnsi="GHEA Grapalat"/>
                <w:sz w:val="16"/>
                <w:szCs w:val="16"/>
              </w:rPr>
            </w:pPr>
          </w:p>
        </w:tc>
        <w:tc>
          <w:tcPr>
            <w:tcW w:w="941" w:type="dxa"/>
            <w:vAlign w:val="center"/>
          </w:tcPr>
          <w:p w:rsidR="00476DB5" w:rsidRPr="00B138F3" w:rsidRDefault="00476DB5" w:rsidP="006D648A">
            <w:pPr>
              <w:widowControl w:val="0"/>
              <w:jc w:val="center"/>
              <w:rPr>
                <w:rFonts w:ascii="GHEA Grapalat" w:hAnsi="GHEA Grapalat"/>
                <w:sz w:val="16"/>
                <w:szCs w:val="16"/>
              </w:rPr>
            </w:pPr>
          </w:p>
        </w:tc>
        <w:tc>
          <w:tcPr>
            <w:tcW w:w="655" w:type="dxa"/>
            <w:vAlign w:val="center"/>
          </w:tcPr>
          <w:p w:rsidR="00476DB5" w:rsidRPr="00B138F3" w:rsidRDefault="00476DB5" w:rsidP="006D648A">
            <w:pPr>
              <w:widowControl w:val="0"/>
              <w:jc w:val="center"/>
              <w:rPr>
                <w:rFonts w:ascii="GHEA Grapalat" w:hAnsi="GHEA Grapalat"/>
                <w:sz w:val="16"/>
                <w:szCs w:val="16"/>
              </w:rPr>
            </w:pPr>
          </w:p>
        </w:tc>
        <w:tc>
          <w:tcPr>
            <w:tcW w:w="803" w:type="dxa"/>
            <w:vAlign w:val="center"/>
          </w:tcPr>
          <w:p w:rsidR="00476DB5" w:rsidRPr="00B138F3" w:rsidRDefault="00476DB5" w:rsidP="006D648A">
            <w:pPr>
              <w:widowControl w:val="0"/>
              <w:jc w:val="center"/>
              <w:rPr>
                <w:rFonts w:ascii="GHEA Grapalat" w:hAnsi="GHEA Grapalat"/>
                <w:sz w:val="16"/>
                <w:szCs w:val="16"/>
              </w:rPr>
            </w:pPr>
          </w:p>
        </w:tc>
        <w:tc>
          <w:tcPr>
            <w:tcW w:w="520" w:type="dxa"/>
            <w:vAlign w:val="center"/>
          </w:tcPr>
          <w:p w:rsidR="00476DB5" w:rsidRPr="00B138F3" w:rsidRDefault="00476DB5" w:rsidP="006D648A">
            <w:pPr>
              <w:widowControl w:val="0"/>
              <w:jc w:val="center"/>
              <w:rPr>
                <w:rFonts w:ascii="GHEA Grapalat" w:hAnsi="GHEA Grapalat"/>
                <w:sz w:val="16"/>
                <w:szCs w:val="16"/>
              </w:rPr>
            </w:pPr>
          </w:p>
        </w:tc>
        <w:tc>
          <w:tcPr>
            <w:tcW w:w="603" w:type="dxa"/>
            <w:gridSpan w:val="2"/>
            <w:vAlign w:val="center"/>
          </w:tcPr>
          <w:p w:rsidR="00476DB5" w:rsidRPr="00B138F3" w:rsidRDefault="00476DB5" w:rsidP="006D648A">
            <w:pPr>
              <w:widowControl w:val="0"/>
              <w:jc w:val="center"/>
              <w:rPr>
                <w:rFonts w:ascii="GHEA Grapalat" w:hAnsi="GHEA Grapalat"/>
                <w:sz w:val="16"/>
                <w:szCs w:val="16"/>
              </w:rPr>
            </w:pPr>
          </w:p>
        </w:tc>
        <w:tc>
          <w:tcPr>
            <w:tcW w:w="669"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rPr>
              <w:t>2</w:t>
            </w:r>
            <w:r>
              <w:rPr>
                <w:rFonts w:ascii="GHEA Grapalat" w:hAnsi="GHEA Grapalat"/>
                <w:sz w:val="16"/>
                <w:szCs w:val="16"/>
                <w:lang w:val="pt-BR"/>
              </w:rPr>
              <w:t>0</w:t>
            </w:r>
            <w:r w:rsidRPr="001D0CA2">
              <w:rPr>
                <w:rFonts w:ascii="GHEA Grapalat" w:hAnsi="GHEA Grapalat"/>
                <w:sz w:val="16"/>
                <w:szCs w:val="16"/>
                <w:lang w:val="pt-BR"/>
              </w:rPr>
              <w:t>%</w:t>
            </w:r>
          </w:p>
        </w:tc>
        <w:tc>
          <w:tcPr>
            <w:tcW w:w="780"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rPr>
              <w:t>3</w:t>
            </w:r>
            <w:r>
              <w:rPr>
                <w:rFonts w:ascii="GHEA Grapalat" w:hAnsi="GHEA Grapalat"/>
                <w:sz w:val="16"/>
                <w:szCs w:val="16"/>
                <w:lang w:val="pt-BR"/>
              </w:rPr>
              <w:t>0</w:t>
            </w:r>
            <w:r w:rsidRPr="001D0CA2">
              <w:rPr>
                <w:rFonts w:ascii="GHEA Grapalat" w:hAnsi="GHEA Grapalat"/>
                <w:sz w:val="16"/>
                <w:szCs w:val="16"/>
                <w:lang w:val="pt-BR"/>
              </w:rPr>
              <w:t>%</w:t>
            </w:r>
          </w:p>
        </w:tc>
        <w:tc>
          <w:tcPr>
            <w:tcW w:w="864"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rPr>
              <w:t>6</w:t>
            </w:r>
            <w:r>
              <w:rPr>
                <w:rFonts w:ascii="GHEA Grapalat" w:hAnsi="GHEA Grapalat"/>
                <w:sz w:val="16"/>
                <w:szCs w:val="16"/>
                <w:lang w:val="pt-BR"/>
              </w:rPr>
              <w:t>0</w:t>
            </w:r>
            <w:r w:rsidRPr="001D0CA2">
              <w:rPr>
                <w:rFonts w:ascii="GHEA Grapalat" w:hAnsi="GHEA Grapalat"/>
                <w:sz w:val="16"/>
                <w:szCs w:val="16"/>
                <w:lang w:val="pt-BR"/>
              </w:rPr>
              <w:t>%</w:t>
            </w:r>
          </w:p>
        </w:tc>
        <w:tc>
          <w:tcPr>
            <w:tcW w:w="832" w:type="dxa"/>
          </w:tcPr>
          <w:p w:rsidR="00476DB5" w:rsidRPr="001D0CA2" w:rsidRDefault="00476DB5" w:rsidP="00D0442E">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901"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835"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47" w:type="dxa"/>
          </w:tcPr>
          <w:p w:rsidR="00476DB5" w:rsidRPr="001D0CA2" w:rsidRDefault="00476DB5" w:rsidP="00D0442E">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476DB5" w:rsidRPr="00B138F3" w:rsidTr="000104BC">
        <w:trPr>
          <w:trHeight w:val="404"/>
          <w:jc w:val="center"/>
        </w:trPr>
        <w:tc>
          <w:tcPr>
            <w:tcW w:w="1659" w:type="dxa"/>
          </w:tcPr>
          <w:p w:rsidR="00476DB5" w:rsidRPr="000E04F1" w:rsidRDefault="00476DB5" w:rsidP="007C11B3">
            <w:pPr>
              <w:rPr>
                <w:rFonts w:ascii="Sylfaen" w:hAnsi="Sylfaen"/>
                <w:sz w:val="16"/>
                <w:szCs w:val="16"/>
                <w:lang w:val="en-US"/>
              </w:rPr>
            </w:pPr>
            <w:r>
              <w:rPr>
                <w:rFonts w:ascii="Sylfaen" w:hAnsi="Sylfaen"/>
                <w:sz w:val="16"/>
                <w:szCs w:val="16"/>
                <w:lang w:val="en-US"/>
              </w:rPr>
              <w:t>10</w:t>
            </w:r>
          </w:p>
        </w:tc>
        <w:tc>
          <w:tcPr>
            <w:tcW w:w="1920" w:type="dxa"/>
          </w:tcPr>
          <w:p w:rsidR="00476DB5" w:rsidRPr="005E7A9D" w:rsidRDefault="00476DB5" w:rsidP="007C11B3">
            <w:pPr>
              <w:rPr>
                <w:rFonts w:ascii="Sylfaen" w:hAnsi="Sylfaen"/>
                <w:b/>
                <w:sz w:val="16"/>
                <w:szCs w:val="16"/>
              </w:rPr>
            </w:pPr>
            <w:r w:rsidRPr="005E7A9D">
              <w:rPr>
                <w:rFonts w:ascii="Sylfaen" w:hAnsi="Sylfaen"/>
                <w:b/>
                <w:sz w:val="16"/>
                <w:szCs w:val="16"/>
              </w:rPr>
              <w:t>15616000</w:t>
            </w:r>
          </w:p>
        </w:tc>
        <w:tc>
          <w:tcPr>
            <w:tcW w:w="2278" w:type="dxa"/>
            <w:gridSpan w:val="2"/>
          </w:tcPr>
          <w:p w:rsidR="00476DB5" w:rsidRPr="00C561E8" w:rsidRDefault="00476DB5" w:rsidP="007C11B3">
            <w:pPr>
              <w:jc w:val="center"/>
            </w:pPr>
            <w:r w:rsidRPr="00C561E8">
              <w:t>Гречиха</w:t>
            </w:r>
          </w:p>
        </w:tc>
        <w:tc>
          <w:tcPr>
            <w:tcW w:w="898" w:type="dxa"/>
            <w:gridSpan w:val="2"/>
            <w:vAlign w:val="center"/>
          </w:tcPr>
          <w:p w:rsidR="00476DB5" w:rsidRPr="00B138F3" w:rsidRDefault="00476DB5" w:rsidP="006D648A">
            <w:pPr>
              <w:widowControl w:val="0"/>
              <w:jc w:val="center"/>
              <w:rPr>
                <w:rFonts w:ascii="GHEA Grapalat" w:hAnsi="GHEA Grapalat"/>
                <w:sz w:val="16"/>
                <w:szCs w:val="16"/>
              </w:rPr>
            </w:pPr>
          </w:p>
        </w:tc>
        <w:tc>
          <w:tcPr>
            <w:tcW w:w="941" w:type="dxa"/>
            <w:vAlign w:val="center"/>
          </w:tcPr>
          <w:p w:rsidR="00476DB5" w:rsidRPr="00B138F3" w:rsidRDefault="00476DB5" w:rsidP="006D648A">
            <w:pPr>
              <w:widowControl w:val="0"/>
              <w:jc w:val="center"/>
              <w:rPr>
                <w:rFonts w:ascii="GHEA Grapalat" w:hAnsi="GHEA Grapalat"/>
                <w:sz w:val="16"/>
                <w:szCs w:val="16"/>
              </w:rPr>
            </w:pPr>
          </w:p>
        </w:tc>
        <w:tc>
          <w:tcPr>
            <w:tcW w:w="655" w:type="dxa"/>
            <w:vAlign w:val="center"/>
          </w:tcPr>
          <w:p w:rsidR="00476DB5" w:rsidRPr="00B138F3" w:rsidRDefault="00476DB5" w:rsidP="006D648A">
            <w:pPr>
              <w:widowControl w:val="0"/>
              <w:jc w:val="center"/>
              <w:rPr>
                <w:rFonts w:ascii="GHEA Grapalat" w:hAnsi="GHEA Grapalat"/>
                <w:sz w:val="16"/>
                <w:szCs w:val="16"/>
              </w:rPr>
            </w:pPr>
          </w:p>
        </w:tc>
        <w:tc>
          <w:tcPr>
            <w:tcW w:w="803" w:type="dxa"/>
            <w:vAlign w:val="center"/>
          </w:tcPr>
          <w:p w:rsidR="00476DB5" w:rsidRPr="00B138F3" w:rsidRDefault="00476DB5" w:rsidP="006D648A">
            <w:pPr>
              <w:widowControl w:val="0"/>
              <w:jc w:val="center"/>
              <w:rPr>
                <w:rFonts w:ascii="GHEA Grapalat" w:hAnsi="GHEA Grapalat"/>
                <w:sz w:val="16"/>
                <w:szCs w:val="16"/>
              </w:rPr>
            </w:pPr>
          </w:p>
        </w:tc>
        <w:tc>
          <w:tcPr>
            <w:tcW w:w="520" w:type="dxa"/>
            <w:vAlign w:val="center"/>
          </w:tcPr>
          <w:p w:rsidR="00476DB5" w:rsidRPr="00B138F3" w:rsidRDefault="00476DB5" w:rsidP="006D648A">
            <w:pPr>
              <w:widowControl w:val="0"/>
              <w:jc w:val="center"/>
              <w:rPr>
                <w:rFonts w:ascii="GHEA Grapalat" w:hAnsi="GHEA Grapalat"/>
                <w:sz w:val="16"/>
                <w:szCs w:val="16"/>
              </w:rPr>
            </w:pPr>
          </w:p>
        </w:tc>
        <w:tc>
          <w:tcPr>
            <w:tcW w:w="603" w:type="dxa"/>
            <w:gridSpan w:val="2"/>
            <w:vAlign w:val="center"/>
          </w:tcPr>
          <w:p w:rsidR="00476DB5" w:rsidRPr="00B138F3" w:rsidRDefault="00476DB5" w:rsidP="006D648A">
            <w:pPr>
              <w:widowControl w:val="0"/>
              <w:jc w:val="center"/>
              <w:rPr>
                <w:rFonts w:ascii="GHEA Grapalat" w:hAnsi="GHEA Grapalat"/>
                <w:sz w:val="16"/>
                <w:szCs w:val="16"/>
              </w:rPr>
            </w:pPr>
          </w:p>
        </w:tc>
        <w:tc>
          <w:tcPr>
            <w:tcW w:w="669"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rPr>
              <w:t>2</w:t>
            </w:r>
            <w:r>
              <w:rPr>
                <w:rFonts w:ascii="GHEA Grapalat" w:hAnsi="GHEA Grapalat"/>
                <w:sz w:val="16"/>
                <w:szCs w:val="16"/>
                <w:lang w:val="pt-BR"/>
              </w:rPr>
              <w:t>0</w:t>
            </w:r>
            <w:r w:rsidRPr="001D0CA2">
              <w:rPr>
                <w:rFonts w:ascii="GHEA Grapalat" w:hAnsi="GHEA Grapalat"/>
                <w:sz w:val="16"/>
                <w:szCs w:val="16"/>
                <w:lang w:val="pt-BR"/>
              </w:rPr>
              <w:t>%</w:t>
            </w:r>
          </w:p>
        </w:tc>
        <w:tc>
          <w:tcPr>
            <w:tcW w:w="780"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rPr>
              <w:t>3</w:t>
            </w:r>
            <w:r>
              <w:rPr>
                <w:rFonts w:ascii="GHEA Grapalat" w:hAnsi="GHEA Grapalat"/>
                <w:sz w:val="16"/>
                <w:szCs w:val="16"/>
                <w:lang w:val="pt-BR"/>
              </w:rPr>
              <w:t>0</w:t>
            </w:r>
            <w:r w:rsidRPr="001D0CA2">
              <w:rPr>
                <w:rFonts w:ascii="GHEA Grapalat" w:hAnsi="GHEA Grapalat"/>
                <w:sz w:val="16"/>
                <w:szCs w:val="16"/>
                <w:lang w:val="pt-BR"/>
              </w:rPr>
              <w:t>%</w:t>
            </w:r>
          </w:p>
        </w:tc>
        <w:tc>
          <w:tcPr>
            <w:tcW w:w="864"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rPr>
              <w:t>6</w:t>
            </w:r>
            <w:r>
              <w:rPr>
                <w:rFonts w:ascii="GHEA Grapalat" w:hAnsi="GHEA Grapalat"/>
                <w:sz w:val="16"/>
                <w:szCs w:val="16"/>
                <w:lang w:val="pt-BR"/>
              </w:rPr>
              <w:t>0</w:t>
            </w:r>
            <w:r w:rsidRPr="001D0CA2">
              <w:rPr>
                <w:rFonts w:ascii="GHEA Grapalat" w:hAnsi="GHEA Grapalat"/>
                <w:sz w:val="16"/>
                <w:szCs w:val="16"/>
                <w:lang w:val="pt-BR"/>
              </w:rPr>
              <w:t>%</w:t>
            </w:r>
          </w:p>
        </w:tc>
        <w:tc>
          <w:tcPr>
            <w:tcW w:w="832" w:type="dxa"/>
          </w:tcPr>
          <w:p w:rsidR="00476DB5" w:rsidRPr="001D0CA2" w:rsidRDefault="00476DB5" w:rsidP="00D0442E">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901"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835"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47" w:type="dxa"/>
          </w:tcPr>
          <w:p w:rsidR="00476DB5" w:rsidRPr="001D0CA2" w:rsidRDefault="00476DB5" w:rsidP="00D0442E">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476DB5" w:rsidRPr="00B138F3" w:rsidTr="000104BC">
        <w:trPr>
          <w:trHeight w:val="404"/>
          <w:jc w:val="center"/>
        </w:trPr>
        <w:tc>
          <w:tcPr>
            <w:tcW w:w="1659" w:type="dxa"/>
          </w:tcPr>
          <w:p w:rsidR="00476DB5" w:rsidRPr="000E04F1" w:rsidRDefault="00476DB5" w:rsidP="007C11B3">
            <w:pPr>
              <w:rPr>
                <w:rFonts w:ascii="Sylfaen" w:hAnsi="Sylfaen"/>
                <w:sz w:val="16"/>
                <w:szCs w:val="16"/>
                <w:lang w:val="en-US"/>
              </w:rPr>
            </w:pPr>
            <w:r>
              <w:rPr>
                <w:rFonts w:ascii="Sylfaen" w:hAnsi="Sylfaen"/>
                <w:sz w:val="16"/>
                <w:szCs w:val="16"/>
                <w:lang w:val="en-US"/>
              </w:rPr>
              <w:t>11</w:t>
            </w:r>
          </w:p>
        </w:tc>
        <w:tc>
          <w:tcPr>
            <w:tcW w:w="1920" w:type="dxa"/>
          </w:tcPr>
          <w:p w:rsidR="00476DB5" w:rsidRPr="005E7A9D" w:rsidRDefault="00476DB5" w:rsidP="007C11B3">
            <w:pPr>
              <w:rPr>
                <w:rFonts w:ascii="Sylfaen" w:hAnsi="Sylfaen"/>
                <w:b/>
                <w:sz w:val="16"/>
                <w:szCs w:val="16"/>
              </w:rPr>
            </w:pPr>
            <w:r w:rsidRPr="005E7A9D">
              <w:rPr>
                <w:rFonts w:ascii="Sylfaen" w:hAnsi="Sylfaen"/>
                <w:b/>
                <w:sz w:val="16"/>
                <w:szCs w:val="16"/>
              </w:rPr>
              <w:t>15617000</w:t>
            </w:r>
          </w:p>
        </w:tc>
        <w:tc>
          <w:tcPr>
            <w:tcW w:w="2278" w:type="dxa"/>
            <w:gridSpan w:val="2"/>
          </w:tcPr>
          <w:p w:rsidR="00476DB5" w:rsidRPr="00C561E8" w:rsidRDefault="00476DB5" w:rsidP="007C11B3">
            <w:pPr>
              <w:jc w:val="center"/>
            </w:pPr>
            <w:r w:rsidRPr="00C561E8">
              <w:t>Пшеничное зерно</w:t>
            </w:r>
          </w:p>
        </w:tc>
        <w:tc>
          <w:tcPr>
            <w:tcW w:w="898" w:type="dxa"/>
            <w:gridSpan w:val="2"/>
            <w:vAlign w:val="center"/>
          </w:tcPr>
          <w:p w:rsidR="00476DB5" w:rsidRPr="00B138F3" w:rsidRDefault="00476DB5" w:rsidP="006D648A">
            <w:pPr>
              <w:widowControl w:val="0"/>
              <w:jc w:val="center"/>
              <w:rPr>
                <w:rFonts w:ascii="GHEA Grapalat" w:hAnsi="GHEA Grapalat"/>
                <w:sz w:val="16"/>
                <w:szCs w:val="16"/>
              </w:rPr>
            </w:pPr>
          </w:p>
        </w:tc>
        <w:tc>
          <w:tcPr>
            <w:tcW w:w="941" w:type="dxa"/>
            <w:vAlign w:val="center"/>
          </w:tcPr>
          <w:p w:rsidR="00476DB5" w:rsidRPr="00B138F3" w:rsidRDefault="00476DB5" w:rsidP="006D648A">
            <w:pPr>
              <w:widowControl w:val="0"/>
              <w:jc w:val="center"/>
              <w:rPr>
                <w:rFonts w:ascii="GHEA Grapalat" w:hAnsi="GHEA Grapalat"/>
                <w:sz w:val="16"/>
                <w:szCs w:val="16"/>
              </w:rPr>
            </w:pPr>
          </w:p>
        </w:tc>
        <w:tc>
          <w:tcPr>
            <w:tcW w:w="655" w:type="dxa"/>
            <w:vAlign w:val="center"/>
          </w:tcPr>
          <w:p w:rsidR="00476DB5" w:rsidRPr="00B138F3" w:rsidRDefault="00476DB5" w:rsidP="006D648A">
            <w:pPr>
              <w:widowControl w:val="0"/>
              <w:jc w:val="center"/>
              <w:rPr>
                <w:rFonts w:ascii="GHEA Grapalat" w:hAnsi="GHEA Grapalat"/>
                <w:sz w:val="16"/>
                <w:szCs w:val="16"/>
              </w:rPr>
            </w:pPr>
          </w:p>
        </w:tc>
        <w:tc>
          <w:tcPr>
            <w:tcW w:w="803" w:type="dxa"/>
            <w:vAlign w:val="center"/>
          </w:tcPr>
          <w:p w:rsidR="00476DB5" w:rsidRPr="00B138F3" w:rsidRDefault="00476DB5" w:rsidP="006D648A">
            <w:pPr>
              <w:widowControl w:val="0"/>
              <w:jc w:val="center"/>
              <w:rPr>
                <w:rFonts w:ascii="GHEA Grapalat" w:hAnsi="GHEA Grapalat"/>
                <w:sz w:val="16"/>
                <w:szCs w:val="16"/>
              </w:rPr>
            </w:pPr>
          </w:p>
        </w:tc>
        <w:tc>
          <w:tcPr>
            <w:tcW w:w="520" w:type="dxa"/>
            <w:vAlign w:val="center"/>
          </w:tcPr>
          <w:p w:rsidR="00476DB5" w:rsidRPr="00B138F3" w:rsidRDefault="00476DB5" w:rsidP="006D648A">
            <w:pPr>
              <w:widowControl w:val="0"/>
              <w:jc w:val="center"/>
              <w:rPr>
                <w:rFonts w:ascii="GHEA Grapalat" w:hAnsi="GHEA Grapalat"/>
                <w:sz w:val="16"/>
                <w:szCs w:val="16"/>
              </w:rPr>
            </w:pPr>
          </w:p>
        </w:tc>
        <w:tc>
          <w:tcPr>
            <w:tcW w:w="603" w:type="dxa"/>
            <w:gridSpan w:val="2"/>
            <w:vAlign w:val="center"/>
          </w:tcPr>
          <w:p w:rsidR="00476DB5" w:rsidRPr="00B138F3" w:rsidRDefault="00476DB5" w:rsidP="006D648A">
            <w:pPr>
              <w:widowControl w:val="0"/>
              <w:jc w:val="center"/>
              <w:rPr>
                <w:rFonts w:ascii="GHEA Grapalat" w:hAnsi="GHEA Grapalat"/>
                <w:sz w:val="16"/>
                <w:szCs w:val="16"/>
              </w:rPr>
            </w:pPr>
          </w:p>
        </w:tc>
        <w:tc>
          <w:tcPr>
            <w:tcW w:w="669"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rPr>
              <w:t>2</w:t>
            </w:r>
            <w:r>
              <w:rPr>
                <w:rFonts w:ascii="GHEA Grapalat" w:hAnsi="GHEA Grapalat"/>
                <w:sz w:val="16"/>
                <w:szCs w:val="16"/>
                <w:lang w:val="pt-BR"/>
              </w:rPr>
              <w:t>0</w:t>
            </w:r>
            <w:r w:rsidRPr="001D0CA2">
              <w:rPr>
                <w:rFonts w:ascii="GHEA Grapalat" w:hAnsi="GHEA Grapalat"/>
                <w:sz w:val="16"/>
                <w:szCs w:val="16"/>
                <w:lang w:val="pt-BR"/>
              </w:rPr>
              <w:t>%</w:t>
            </w:r>
          </w:p>
        </w:tc>
        <w:tc>
          <w:tcPr>
            <w:tcW w:w="780"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rPr>
              <w:t>3</w:t>
            </w:r>
            <w:r>
              <w:rPr>
                <w:rFonts w:ascii="GHEA Grapalat" w:hAnsi="GHEA Grapalat"/>
                <w:sz w:val="16"/>
                <w:szCs w:val="16"/>
                <w:lang w:val="pt-BR"/>
              </w:rPr>
              <w:t>0</w:t>
            </w:r>
            <w:r w:rsidRPr="001D0CA2">
              <w:rPr>
                <w:rFonts w:ascii="GHEA Grapalat" w:hAnsi="GHEA Grapalat"/>
                <w:sz w:val="16"/>
                <w:szCs w:val="16"/>
                <w:lang w:val="pt-BR"/>
              </w:rPr>
              <w:t>%</w:t>
            </w:r>
          </w:p>
        </w:tc>
        <w:tc>
          <w:tcPr>
            <w:tcW w:w="864"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rPr>
              <w:t>6</w:t>
            </w:r>
            <w:r>
              <w:rPr>
                <w:rFonts w:ascii="GHEA Grapalat" w:hAnsi="GHEA Grapalat"/>
                <w:sz w:val="16"/>
                <w:szCs w:val="16"/>
                <w:lang w:val="pt-BR"/>
              </w:rPr>
              <w:t>0</w:t>
            </w:r>
            <w:r w:rsidRPr="001D0CA2">
              <w:rPr>
                <w:rFonts w:ascii="GHEA Grapalat" w:hAnsi="GHEA Grapalat"/>
                <w:sz w:val="16"/>
                <w:szCs w:val="16"/>
                <w:lang w:val="pt-BR"/>
              </w:rPr>
              <w:t>%</w:t>
            </w:r>
          </w:p>
        </w:tc>
        <w:tc>
          <w:tcPr>
            <w:tcW w:w="832" w:type="dxa"/>
          </w:tcPr>
          <w:p w:rsidR="00476DB5" w:rsidRPr="001D0CA2" w:rsidRDefault="00476DB5" w:rsidP="00D0442E">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901"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835"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47" w:type="dxa"/>
          </w:tcPr>
          <w:p w:rsidR="00476DB5" w:rsidRPr="001D0CA2" w:rsidRDefault="00476DB5" w:rsidP="00D0442E">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476DB5" w:rsidRPr="00B138F3" w:rsidTr="000104BC">
        <w:trPr>
          <w:trHeight w:val="404"/>
          <w:jc w:val="center"/>
        </w:trPr>
        <w:tc>
          <w:tcPr>
            <w:tcW w:w="1659" w:type="dxa"/>
          </w:tcPr>
          <w:p w:rsidR="00476DB5" w:rsidRPr="000E04F1" w:rsidRDefault="00476DB5" w:rsidP="007C11B3">
            <w:pPr>
              <w:rPr>
                <w:rFonts w:ascii="Sylfaen" w:hAnsi="Sylfaen"/>
                <w:sz w:val="16"/>
                <w:szCs w:val="16"/>
                <w:lang w:val="en-US"/>
              </w:rPr>
            </w:pPr>
            <w:r>
              <w:rPr>
                <w:rFonts w:ascii="Sylfaen" w:hAnsi="Sylfaen"/>
                <w:sz w:val="16"/>
                <w:szCs w:val="16"/>
                <w:lang w:val="en-US"/>
              </w:rPr>
              <w:t>12</w:t>
            </w:r>
          </w:p>
        </w:tc>
        <w:tc>
          <w:tcPr>
            <w:tcW w:w="1920" w:type="dxa"/>
          </w:tcPr>
          <w:p w:rsidR="00476DB5" w:rsidRPr="005E7A9D" w:rsidRDefault="00476DB5" w:rsidP="007C11B3">
            <w:pPr>
              <w:rPr>
                <w:rFonts w:ascii="Sylfaen" w:hAnsi="Sylfaen"/>
                <w:b/>
                <w:sz w:val="16"/>
                <w:szCs w:val="16"/>
              </w:rPr>
            </w:pPr>
            <w:r>
              <w:rPr>
                <w:rFonts w:ascii="Sylfaen" w:hAnsi="Sylfaen"/>
                <w:b/>
                <w:sz w:val="16"/>
                <w:szCs w:val="16"/>
              </w:rPr>
              <w:t>15614200</w:t>
            </w:r>
          </w:p>
        </w:tc>
        <w:tc>
          <w:tcPr>
            <w:tcW w:w="2278" w:type="dxa"/>
            <w:gridSpan w:val="2"/>
          </w:tcPr>
          <w:p w:rsidR="00476DB5" w:rsidRPr="009D7FCD" w:rsidRDefault="00476DB5" w:rsidP="007C11B3">
            <w:pPr>
              <w:jc w:val="center"/>
              <w:rPr>
                <w:lang w:val="en-US"/>
              </w:rPr>
            </w:pPr>
            <w:r w:rsidRPr="00C561E8">
              <w:t>Рис</w:t>
            </w:r>
          </w:p>
        </w:tc>
        <w:tc>
          <w:tcPr>
            <w:tcW w:w="898" w:type="dxa"/>
            <w:gridSpan w:val="2"/>
            <w:vAlign w:val="center"/>
          </w:tcPr>
          <w:p w:rsidR="00476DB5" w:rsidRPr="00B138F3" w:rsidRDefault="00476DB5" w:rsidP="006D648A">
            <w:pPr>
              <w:widowControl w:val="0"/>
              <w:jc w:val="center"/>
              <w:rPr>
                <w:rFonts w:ascii="GHEA Grapalat" w:hAnsi="GHEA Grapalat"/>
                <w:sz w:val="16"/>
                <w:szCs w:val="16"/>
              </w:rPr>
            </w:pPr>
          </w:p>
        </w:tc>
        <w:tc>
          <w:tcPr>
            <w:tcW w:w="941" w:type="dxa"/>
            <w:vAlign w:val="center"/>
          </w:tcPr>
          <w:p w:rsidR="00476DB5" w:rsidRPr="00B138F3" w:rsidRDefault="00476DB5" w:rsidP="006D648A">
            <w:pPr>
              <w:widowControl w:val="0"/>
              <w:jc w:val="center"/>
              <w:rPr>
                <w:rFonts w:ascii="GHEA Grapalat" w:hAnsi="GHEA Grapalat"/>
                <w:sz w:val="16"/>
                <w:szCs w:val="16"/>
              </w:rPr>
            </w:pPr>
          </w:p>
        </w:tc>
        <w:tc>
          <w:tcPr>
            <w:tcW w:w="655" w:type="dxa"/>
            <w:vAlign w:val="center"/>
          </w:tcPr>
          <w:p w:rsidR="00476DB5" w:rsidRPr="00B138F3" w:rsidRDefault="00476DB5" w:rsidP="006D648A">
            <w:pPr>
              <w:widowControl w:val="0"/>
              <w:jc w:val="center"/>
              <w:rPr>
                <w:rFonts w:ascii="GHEA Grapalat" w:hAnsi="GHEA Grapalat"/>
                <w:sz w:val="16"/>
                <w:szCs w:val="16"/>
              </w:rPr>
            </w:pPr>
          </w:p>
        </w:tc>
        <w:tc>
          <w:tcPr>
            <w:tcW w:w="803" w:type="dxa"/>
            <w:vAlign w:val="center"/>
          </w:tcPr>
          <w:p w:rsidR="00476DB5" w:rsidRPr="00B138F3" w:rsidRDefault="00476DB5" w:rsidP="006D648A">
            <w:pPr>
              <w:widowControl w:val="0"/>
              <w:jc w:val="center"/>
              <w:rPr>
                <w:rFonts w:ascii="GHEA Grapalat" w:hAnsi="GHEA Grapalat"/>
                <w:sz w:val="16"/>
                <w:szCs w:val="16"/>
              </w:rPr>
            </w:pPr>
          </w:p>
        </w:tc>
        <w:tc>
          <w:tcPr>
            <w:tcW w:w="520" w:type="dxa"/>
            <w:vAlign w:val="center"/>
          </w:tcPr>
          <w:p w:rsidR="00476DB5" w:rsidRPr="00B138F3" w:rsidRDefault="00476DB5" w:rsidP="006D648A">
            <w:pPr>
              <w:widowControl w:val="0"/>
              <w:jc w:val="center"/>
              <w:rPr>
                <w:rFonts w:ascii="GHEA Grapalat" w:hAnsi="GHEA Grapalat"/>
                <w:sz w:val="16"/>
                <w:szCs w:val="16"/>
              </w:rPr>
            </w:pPr>
          </w:p>
        </w:tc>
        <w:tc>
          <w:tcPr>
            <w:tcW w:w="603" w:type="dxa"/>
            <w:gridSpan w:val="2"/>
            <w:vAlign w:val="center"/>
          </w:tcPr>
          <w:p w:rsidR="00476DB5" w:rsidRPr="00B138F3" w:rsidRDefault="00476DB5" w:rsidP="006D648A">
            <w:pPr>
              <w:widowControl w:val="0"/>
              <w:jc w:val="center"/>
              <w:rPr>
                <w:rFonts w:ascii="GHEA Grapalat" w:hAnsi="GHEA Grapalat"/>
                <w:sz w:val="16"/>
                <w:szCs w:val="16"/>
              </w:rPr>
            </w:pPr>
          </w:p>
        </w:tc>
        <w:tc>
          <w:tcPr>
            <w:tcW w:w="669"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rPr>
              <w:t>2</w:t>
            </w:r>
            <w:r>
              <w:rPr>
                <w:rFonts w:ascii="GHEA Grapalat" w:hAnsi="GHEA Grapalat"/>
                <w:sz w:val="16"/>
                <w:szCs w:val="16"/>
                <w:lang w:val="pt-BR"/>
              </w:rPr>
              <w:t>0</w:t>
            </w:r>
            <w:r w:rsidRPr="001D0CA2">
              <w:rPr>
                <w:rFonts w:ascii="GHEA Grapalat" w:hAnsi="GHEA Grapalat"/>
                <w:sz w:val="16"/>
                <w:szCs w:val="16"/>
                <w:lang w:val="pt-BR"/>
              </w:rPr>
              <w:t>%</w:t>
            </w:r>
          </w:p>
        </w:tc>
        <w:tc>
          <w:tcPr>
            <w:tcW w:w="780"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rPr>
              <w:t>3</w:t>
            </w:r>
            <w:r>
              <w:rPr>
                <w:rFonts w:ascii="GHEA Grapalat" w:hAnsi="GHEA Grapalat"/>
                <w:sz w:val="16"/>
                <w:szCs w:val="16"/>
                <w:lang w:val="pt-BR"/>
              </w:rPr>
              <w:t>0</w:t>
            </w:r>
            <w:r w:rsidRPr="001D0CA2">
              <w:rPr>
                <w:rFonts w:ascii="GHEA Grapalat" w:hAnsi="GHEA Grapalat"/>
                <w:sz w:val="16"/>
                <w:szCs w:val="16"/>
                <w:lang w:val="pt-BR"/>
              </w:rPr>
              <w:t>%</w:t>
            </w:r>
          </w:p>
        </w:tc>
        <w:tc>
          <w:tcPr>
            <w:tcW w:w="864"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rPr>
              <w:t>6</w:t>
            </w:r>
            <w:r>
              <w:rPr>
                <w:rFonts w:ascii="GHEA Grapalat" w:hAnsi="GHEA Grapalat"/>
                <w:sz w:val="16"/>
                <w:szCs w:val="16"/>
                <w:lang w:val="pt-BR"/>
              </w:rPr>
              <w:t>0</w:t>
            </w:r>
            <w:r w:rsidRPr="001D0CA2">
              <w:rPr>
                <w:rFonts w:ascii="GHEA Grapalat" w:hAnsi="GHEA Grapalat"/>
                <w:sz w:val="16"/>
                <w:szCs w:val="16"/>
                <w:lang w:val="pt-BR"/>
              </w:rPr>
              <w:t>%</w:t>
            </w:r>
          </w:p>
        </w:tc>
        <w:tc>
          <w:tcPr>
            <w:tcW w:w="832" w:type="dxa"/>
          </w:tcPr>
          <w:p w:rsidR="00476DB5" w:rsidRPr="001D0CA2" w:rsidRDefault="00476DB5" w:rsidP="00D0442E">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901"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835"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47" w:type="dxa"/>
          </w:tcPr>
          <w:p w:rsidR="00476DB5" w:rsidRPr="001D0CA2" w:rsidRDefault="00476DB5" w:rsidP="00D0442E">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476DB5" w:rsidRPr="00B138F3" w:rsidTr="000104BC">
        <w:trPr>
          <w:trHeight w:val="404"/>
          <w:jc w:val="center"/>
        </w:trPr>
        <w:tc>
          <w:tcPr>
            <w:tcW w:w="1659" w:type="dxa"/>
          </w:tcPr>
          <w:p w:rsidR="00476DB5" w:rsidRPr="000E04F1" w:rsidRDefault="00476DB5" w:rsidP="007C11B3">
            <w:pPr>
              <w:rPr>
                <w:rFonts w:ascii="Sylfaen" w:hAnsi="Sylfaen"/>
                <w:sz w:val="16"/>
                <w:szCs w:val="16"/>
                <w:lang w:val="en-US"/>
              </w:rPr>
            </w:pPr>
            <w:r>
              <w:rPr>
                <w:rFonts w:ascii="Sylfaen" w:hAnsi="Sylfaen"/>
                <w:sz w:val="16"/>
                <w:szCs w:val="16"/>
                <w:lang w:val="en-US"/>
              </w:rPr>
              <w:t>13</w:t>
            </w:r>
          </w:p>
        </w:tc>
        <w:tc>
          <w:tcPr>
            <w:tcW w:w="1920" w:type="dxa"/>
          </w:tcPr>
          <w:p w:rsidR="00476DB5" w:rsidRDefault="00476DB5" w:rsidP="007C11B3">
            <w:pPr>
              <w:rPr>
                <w:rFonts w:ascii="Sylfaen" w:hAnsi="Sylfaen"/>
                <w:b/>
                <w:sz w:val="16"/>
                <w:szCs w:val="16"/>
              </w:rPr>
            </w:pPr>
            <w:r w:rsidRPr="005E7A9D">
              <w:rPr>
                <w:rFonts w:ascii="Sylfaen" w:hAnsi="Sylfaen"/>
                <w:b/>
                <w:sz w:val="16"/>
                <w:szCs w:val="16"/>
              </w:rPr>
              <w:t>15619000</w:t>
            </w:r>
          </w:p>
          <w:p w:rsidR="00476DB5" w:rsidRPr="00A7312E" w:rsidRDefault="00476DB5" w:rsidP="007C11B3">
            <w:pPr>
              <w:rPr>
                <w:rFonts w:ascii="Sylfaen" w:hAnsi="Sylfaen"/>
                <w:sz w:val="16"/>
                <w:szCs w:val="16"/>
              </w:rPr>
            </w:pPr>
          </w:p>
        </w:tc>
        <w:tc>
          <w:tcPr>
            <w:tcW w:w="2278" w:type="dxa"/>
            <w:gridSpan w:val="2"/>
          </w:tcPr>
          <w:p w:rsidR="00476DB5" w:rsidRPr="00C561E8" w:rsidRDefault="00476DB5" w:rsidP="007C11B3">
            <w:pPr>
              <w:jc w:val="center"/>
            </w:pPr>
            <w:r w:rsidRPr="008023AD">
              <w:rPr>
                <w:rFonts w:ascii="GHEA Grapalat" w:hAnsi="GHEA Grapalat"/>
              </w:rPr>
              <w:t>Частота</w:t>
            </w:r>
          </w:p>
        </w:tc>
        <w:tc>
          <w:tcPr>
            <w:tcW w:w="898" w:type="dxa"/>
            <w:gridSpan w:val="2"/>
            <w:vAlign w:val="center"/>
          </w:tcPr>
          <w:p w:rsidR="00476DB5" w:rsidRPr="00B138F3" w:rsidRDefault="00476DB5" w:rsidP="006D648A">
            <w:pPr>
              <w:widowControl w:val="0"/>
              <w:jc w:val="center"/>
              <w:rPr>
                <w:rFonts w:ascii="GHEA Grapalat" w:hAnsi="GHEA Grapalat"/>
                <w:sz w:val="16"/>
                <w:szCs w:val="16"/>
              </w:rPr>
            </w:pPr>
          </w:p>
        </w:tc>
        <w:tc>
          <w:tcPr>
            <w:tcW w:w="941" w:type="dxa"/>
            <w:vAlign w:val="center"/>
          </w:tcPr>
          <w:p w:rsidR="00476DB5" w:rsidRPr="00B138F3" w:rsidRDefault="00476DB5" w:rsidP="006D648A">
            <w:pPr>
              <w:widowControl w:val="0"/>
              <w:jc w:val="center"/>
              <w:rPr>
                <w:rFonts w:ascii="GHEA Grapalat" w:hAnsi="GHEA Grapalat"/>
                <w:sz w:val="16"/>
                <w:szCs w:val="16"/>
              </w:rPr>
            </w:pPr>
          </w:p>
        </w:tc>
        <w:tc>
          <w:tcPr>
            <w:tcW w:w="655" w:type="dxa"/>
            <w:vAlign w:val="center"/>
          </w:tcPr>
          <w:p w:rsidR="00476DB5" w:rsidRPr="00B138F3" w:rsidRDefault="00476DB5" w:rsidP="006D648A">
            <w:pPr>
              <w:widowControl w:val="0"/>
              <w:jc w:val="center"/>
              <w:rPr>
                <w:rFonts w:ascii="GHEA Grapalat" w:hAnsi="GHEA Grapalat"/>
                <w:sz w:val="16"/>
                <w:szCs w:val="16"/>
              </w:rPr>
            </w:pPr>
          </w:p>
        </w:tc>
        <w:tc>
          <w:tcPr>
            <w:tcW w:w="803" w:type="dxa"/>
            <w:vAlign w:val="center"/>
          </w:tcPr>
          <w:p w:rsidR="00476DB5" w:rsidRPr="00B138F3" w:rsidRDefault="00476DB5" w:rsidP="006D648A">
            <w:pPr>
              <w:widowControl w:val="0"/>
              <w:jc w:val="center"/>
              <w:rPr>
                <w:rFonts w:ascii="GHEA Grapalat" w:hAnsi="GHEA Grapalat"/>
                <w:sz w:val="16"/>
                <w:szCs w:val="16"/>
              </w:rPr>
            </w:pPr>
          </w:p>
        </w:tc>
        <w:tc>
          <w:tcPr>
            <w:tcW w:w="520" w:type="dxa"/>
            <w:vAlign w:val="center"/>
          </w:tcPr>
          <w:p w:rsidR="00476DB5" w:rsidRPr="00B138F3" w:rsidRDefault="00476DB5" w:rsidP="006D648A">
            <w:pPr>
              <w:widowControl w:val="0"/>
              <w:jc w:val="center"/>
              <w:rPr>
                <w:rFonts w:ascii="GHEA Grapalat" w:hAnsi="GHEA Grapalat"/>
                <w:sz w:val="16"/>
                <w:szCs w:val="16"/>
              </w:rPr>
            </w:pPr>
          </w:p>
        </w:tc>
        <w:tc>
          <w:tcPr>
            <w:tcW w:w="603" w:type="dxa"/>
            <w:gridSpan w:val="2"/>
            <w:vAlign w:val="center"/>
          </w:tcPr>
          <w:p w:rsidR="00476DB5" w:rsidRPr="00B138F3" w:rsidRDefault="00476DB5" w:rsidP="006D648A">
            <w:pPr>
              <w:widowControl w:val="0"/>
              <w:jc w:val="center"/>
              <w:rPr>
                <w:rFonts w:ascii="GHEA Grapalat" w:hAnsi="GHEA Grapalat"/>
                <w:sz w:val="16"/>
                <w:szCs w:val="16"/>
              </w:rPr>
            </w:pPr>
          </w:p>
        </w:tc>
        <w:tc>
          <w:tcPr>
            <w:tcW w:w="669"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rPr>
              <w:t>2</w:t>
            </w:r>
            <w:r>
              <w:rPr>
                <w:rFonts w:ascii="GHEA Grapalat" w:hAnsi="GHEA Grapalat"/>
                <w:sz w:val="16"/>
                <w:szCs w:val="16"/>
                <w:lang w:val="pt-BR"/>
              </w:rPr>
              <w:t>0</w:t>
            </w:r>
            <w:r w:rsidRPr="001D0CA2">
              <w:rPr>
                <w:rFonts w:ascii="GHEA Grapalat" w:hAnsi="GHEA Grapalat"/>
                <w:sz w:val="16"/>
                <w:szCs w:val="16"/>
                <w:lang w:val="pt-BR"/>
              </w:rPr>
              <w:t>%</w:t>
            </w:r>
          </w:p>
        </w:tc>
        <w:tc>
          <w:tcPr>
            <w:tcW w:w="780"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rPr>
              <w:t>3</w:t>
            </w:r>
            <w:r>
              <w:rPr>
                <w:rFonts w:ascii="GHEA Grapalat" w:hAnsi="GHEA Grapalat"/>
                <w:sz w:val="16"/>
                <w:szCs w:val="16"/>
                <w:lang w:val="pt-BR"/>
              </w:rPr>
              <w:t>0</w:t>
            </w:r>
            <w:r w:rsidRPr="001D0CA2">
              <w:rPr>
                <w:rFonts w:ascii="GHEA Grapalat" w:hAnsi="GHEA Grapalat"/>
                <w:sz w:val="16"/>
                <w:szCs w:val="16"/>
                <w:lang w:val="pt-BR"/>
              </w:rPr>
              <w:t>%</w:t>
            </w:r>
          </w:p>
        </w:tc>
        <w:tc>
          <w:tcPr>
            <w:tcW w:w="864"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rPr>
              <w:t>6</w:t>
            </w:r>
            <w:r>
              <w:rPr>
                <w:rFonts w:ascii="GHEA Grapalat" w:hAnsi="GHEA Grapalat"/>
                <w:sz w:val="16"/>
                <w:szCs w:val="16"/>
                <w:lang w:val="pt-BR"/>
              </w:rPr>
              <w:t>0</w:t>
            </w:r>
            <w:r w:rsidRPr="001D0CA2">
              <w:rPr>
                <w:rFonts w:ascii="GHEA Grapalat" w:hAnsi="GHEA Grapalat"/>
                <w:sz w:val="16"/>
                <w:szCs w:val="16"/>
                <w:lang w:val="pt-BR"/>
              </w:rPr>
              <w:t>%</w:t>
            </w:r>
          </w:p>
        </w:tc>
        <w:tc>
          <w:tcPr>
            <w:tcW w:w="832" w:type="dxa"/>
          </w:tcPr>
          <w:p w:rsidR="00476DB5" w:rsidRPr="001D0CA2" w:rsidRDefault="00476DB5" w:rsidP="00D0442E">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901"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835"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47" w:type="dxa"/>
          </w:tcPr>
          <w:p w:rsidR="00476DB5" w:rsidRPr="001D0CA2" w:rsidRDefault="00476DB5" w:rsidP="00D0442E">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476DB5" w:rsidRPr="00B138F3" w:rsidTr="000104BC">
        <w:trPr>
          <w:trHeight w:val="404"/>
          <w:jc w:val="center"/>
        </w:trPr>
        <w:tc>
          <w:tcPr>
            <w:tcW w:w="1659" w:type="dxa"/>
          </w:tcPr>
          <w:p w:rsidR="00476DB5" w:rsidRPr="00A241F2" w:rsidRDefault="00476DB5" w:rsidP="007C11B3">
            <w:pPr>
              <w:rPr>
                <w:rFonts w:ascii="Sylfaen" w:hAnsi="Sylfaen"/>
                <w:sz w:val="16"/>
                <w:szCs w:val="16"/>
                <w:lang w:val="en-US"/>
              </w:rPr>
            </w:pPr>
            <w:r>
              <w:rPr>
                <w:rFonts w:ascii="Sylfaen" w:hAnsi="Sylfaen"/>
                <w:sz w:val="16"/>
                <w:szCs w:val="16"/>
                <w:lang w:val="en-US"/>
              </w:rPr>
              <w:t>14</w:t>
            </w:r>
          </w:p>
        </w:tc>
        <w:tc>
          <w:tcPr>
            <w:tcW w:w="1920" w:type="dxa"/>
          </w:tcPr>
          <w:p w:rsidR="00476DB5" w:rsidRPr="00EA06B5" w:rsidRDefault="00476DB5" w:rsidP="007C11B3">
            <w:pPr>
              <w:rPr>
                <w:rFonts w:ascii="Sylfaen" w:hAnsi="Sylfaen"/>
                <w:b/>
                <w:sz w:val="16"/>
                <w:szCs w:val="16"/>
              </w:rPr>
            </w:pPr>
            <w:r w:rsidRPr="004C7FC2">
              <w:rPr>
                <w:rFonts w:ascii="Sylfaen" w:hAnsi="Sylfaen"/>
                <w:b/>
                <w:sz w:val="16"/>
                <w:szCs w:val="16"/>
              </w:rPr>
              <w:br/>
            </w:r>
            <w:r w:rsidRPr="00EA06B5">
              <w:rPr>
                <w:rFonts w:ascii="Sylfaen" w:hAnsi="Sylfaen"/>
                <w:b/>
                <w:sz w:val="16"/>
                <w:szCs w:val="16"/>
              </w:rPr>
              <w:t>15530000</w:t>
            </w:r>
          </w:p>
        </w:tc>
        <w:tc>
          <w:tcPr>
            <w:tcW w:w="2278" w:type="dxa"/>
            <w:gridSpan w:val="2"/>
          </w:tcPr>
          <w:p w:rsidR="00476DB5" w:rsidRPr="00C561E8" w:rsidRDefault="00476DB5" w:rsidP="007C11B3">
            <w:pPr>
              <w:jc w:val="center"/>
            </w:pPr>
            <w:r w:rsidRPr="00C561E8">
              <w:t>Масло</w:t>
            </w:r>
          </w:p>
        </w:tc>
        <w:tc>
          <w:tcPr>
            <w:tcW w:w="898" w:type="dxa"/>
            <w:gridSpan w:val="2"/>
            <w:vAlign w:val="center"/>
          </w:tcPr>
          <w:p w:rsidR="00476DB5" w:rsidRPr="00B138F3" w:rsidRDefault="00476DB5" w:rsidP="006D648A">
            <w:pPr>
              <w:widowControl w:val="0"/>
              <w:jc w:val="center"/>
              <w:rPr>
                <w:rFonts w:ascii="GHEA Grapalat" w:hAnsi="GHEA Grapalat"/>
                <w:sz w:val="16"/>
                <w:szCs w:val="16"/>
              </w:rPr>
            </w:pPr>
          </w:p>
        </w:tc>
        <w:tc>
          <w:tcPr>
            <w:tcW w:w="941" w:type="dxa"/>
            <w:vAlign w:val="center"/>
          </w:tcPr>
          <w:p w:rsidR="00476DB5" w:rsidRPr="00B138F3" w:rsidRDefault="00476DB5" w:rsidP="006D648A">
            <w:pPr>
              <w:widowControl w:val="0"/>
              <w:jc w:val="center"/>
              <w:rPr>
                <w:rFonts w:ascii="GHEA Grapalat" w:hAnsi="GHEA Grapalat"/>
                <w:sz w:val="16"/>
                <w:szCs w:val="16"/>
              </w:rPr>
            </w:pPr>
          </w:p>
        </w:tc>
        <w:tc>
          <w:tcPr>
            <w:tcW w:w="655" w:type="dxa"/>
            <w:vAlign w:val="center"/>
          </w:tcPr>
          <w:p w:rsidR="00476DB5" w:rsidRPr="00B138F3" w:rsidRDefault="00476DB5" w:rsidP="006D648A">
            <w:pPr>
              <w:widowControl w:val="0"/>
              <w:jc w:val="center"/>
              <w:rPr>
                <w:rFonts w:ascii="GHEA Grapalat" w:hAnsi="GHEA Grapalat"/>
                <w:sz w:val="16"/>
                <w:szCs w:val="16"/>
              </w:rPr>
            </w:pPr>
          </w:p>
        </w:tc>
        <w:tc>
          <w:tcPr>
            <w:tcW w:w="803" w:type="dxa"/>
            <w:vAlign w:val="center"/>
          </w:tcPr>
          <w:p w:rsidR="00476DB5" w:rsidRPr="00B138F3" w:rsidRDefault="00476DB5" w:rsidP="006D648A">
            <w:pPr>
              <w:widowControl w:val="0"/>
              <w:jc w:val="center"/>
              <w:rPr>
                <w:rFonts w:ascii="GHEA Grapalat" w:hAnsi="GHEA Grapalat"/>
                <w:sz w:val="16"/>
                <w:szCs w:val="16"/>
              </w:rPr>
            </w:pPr>
          </w:p>
        </w:tc>
        <w:tc>
          <w:tcPr>
            <w:tcW w:w="520" w:type="dxa"/>
            <w:vAlign w:val="center"/>
          </w:tcPr>
          <w:p w:rsidR="00476DB5" w:rsidRPr="00B138F3" w:rsidRDefault="00476DB5" w:rsidP="006D648A">
            <w:pPr>
              <w:widowControl w:val="0"/>
              <w:jc w:val="center"/>
              <w:rPr>
                <w:rFonts w:ascii="GHEA Grapalat" w:hAnsi="GHEA Grapalat"/>
                <w:sz w:val="16"/>
                <w:szCs w:val="16"/>
              </w:rPr>
            </w:pPr>
          </w:p>
        </w:tc>
        <w:tc>
          <w:tcPr>
            <w:tcW w:w="603" w:type="dxa"/>
            <w:gridSpan w:val="2"/>
            <w:vAlign w:val="center"/>
          </w:tcPr>
          <w:p w:rsidR="00476DB5" w:rsidRPr="00B138F3" w:rsidRDefault="00476DB5" w:rsidP="006D648A">
            <w:pPr>
              <w:widowControl w:val="0"/>
              <w:jc w:val="center"/>
              <w:rPr>
                <w:rFonts w:ascii="GHEA Grapalat" w:hAnsi="GHEA Grapalat"/>
                <w:sz w:val="16"/>
                <w:szCs w:val="16"/>
              </w:rPr>
            </w:pPr>
          </w:p>
        </w:tc>
        <w:tc>
          <w:tcPr>
            <w:tcW w:w="669"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rPr>
              <w:t>2</w:t>
            </w:r>
            <w:r>
              <w:rPr>
                <w:rFonts w:ascii="GHEA Grapalat" w:hAnsi="GHEA Grapalat"/>
                <w:sz w:val="16"/>
                <w:szCs w:val="16"/>
                <w:lang w:val="pt-BR"/>
              </w:rPr>
              <w:t>0</w:t>
            </w:r>
            <w:r w:rsidRPr="001D0CA2">
              <w:rPr>
                <w:rFonts w:ascii="GHEA Grapalat" w:hAnsi="GHEA Grapalat"/>
                <w:sz w:val="16"/>
                <w:szCs w:val="16"/>
                <w:lang w:val="pt-BR"/>
              </w:rPr>
              <w:t>%</w:t>
            </w:r>
          </w:p>
        </w:tc>
        <w:tc>
          <w:tcPr>
            <w:tcW w:w="780"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rPr>
              <w:t>3</w:t>
            </w:r>
            <w:r>
              <w:rPr>
                <w:rFonts w:ascii="GHEA Grapalat" w:hAnsi="GHEA Grapalat"/>
                <w:sz w:val="16"/>
                <w:szCs w:val="16"/>
                <w:lang w:val="pt-BR"/>
              </w:rPr>
              <w:t>0</w:t>
            </w:r>
            <w:r w:rsidRPr="001D0CA2">
              <w:rPr>
                <w:rFonts w:ascii="GHEA Grapalat" w:hAnsi="GHEA Grapalat"/>
                <w:sz w:val="16"/>
                <w:szCs w:val="16"/>
                <w:lang w:val="pt-BR"/>
              </w:rPr>
              <w:t>%</w:t>
            </w:r>
          </w:p>
        </w:tc>
        <w:tc>
          <w:tcPr>
            <w:tcW w:w="864"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rPr>
              <w:t>6</w:t>
            </w:r>
            <w:r>
              <w:rPr>
                <w:rFonts w:ascii="GHEA Grapalat" w:hAnsi="GHEA Grapalat"/>
                <w:sz w:val="16"/>
                <w:szCs w:val="16"/>
                <w:lang w:val="pt-BR"/>
              </w:rPr>
              <w:t>0</w:t>
            </w:r>
            <w:r w:rsidRPr="001D0CA2">
              <w:rPr>
                <w:rFonts w:ascii="GHEA Grapalat" w:hAnsi="GHEA Grapalat"/>
                <w:sz w:val="16"/>
                <w:szCs w:val="16"/>
                <w:lang w:val="pt-BR"/>
              </w:rPr>
              <w:t>%</w:t>
            </w:r>
          </w:p>
        </w:tc>
        <w:tc>
          <w:tcPr>
            <w:tcW w:w="832" w:type="dxa"/>
          </w:tcPr>
          <w:p w:rsidR="00476DB5" w:rsidRPr="001D0CA2" w:rsidRDefault="00476DB5" w:rsidP="00D0442E">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901"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835"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47" w:type="dxa"/>
          </w:tcPr>
          <w:p w:rsidR="00476DB5" w:rsidRPr="001D0CA2" w:rsidRDefault="00476DB5" w:rsidP="00D0442E">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476DB5" w:rsidRPr="00B138F3" w:rsidTr="000104BC">
        <w:trPr>
          <w:trHeight w:val="404"/>
          <w:jc w:val="center"/>
        </w:trPr>
        <w:tc>
          <w:tcPr>
            <w:tcW w:w="1659" w:type="dxa"/>
          </w:tcPr>
          <w:p w:rsidR="00476DB5" w:rsidRPr="00A241F2" w:rsidRDefault="00476DB5" w:rsidP="007C11B3">
            <w:pPr>
              <w:rPr>
                <w:rFonts w:ascii="Sylfaen" w:hAnsi="Sylfaen"/>
                <w:sz w:val="16"/>
                <w:szCs w:val="16"/>
                <w:lang w:val="en-US"/>
              </w:rPr>
            </w:pPr>
            <w:r>
              <w:rPr>
                <w:rFonts w:ascii="Sylfaen" w:hAnsi="Sylfaen"/>
                <w:sz w:val="16"/>
                <w:szCs w:val="16"/>
                <w:lang w:val="en-US"/>
              </w:rPr>
              <w:t>15</w:t>
            </w:r>
          </w:p>
        </w:tc>
        <w:tc>
          <w:tcPr>
            <w:tcW w:w="1920" w:type="dxa"/>
          </w:tcPr>
          <w:p w:rsidR="00476DB5" w:rsidRPr="005E7A9D" w:rsidRDefault="00476DB5" w:rsidP="007C11B3">
            <w:pPr>
              <w:rPr>
                <w:rFonts w:ascii="Sylfaen" w:hAnsi="Sylfaen"/>
                <w:b/>
                <w:sz w:val="16"/>
                <w:szCs w:val="16"/>
              </w:rPr>
            </w:pPr>
            <w:r w:rsidRPr="005E7A9D">
              <w:rPr>
                <w:rFonts w:ascii="Sylfaen" w:hAnsi="Sylfaen"/>
                <w:b/>
                <w:sz w:val="16"/>
                <w:szCs w:val="16"/>
              </w:rPr>
              <w:t>15512000</w:t>
            </w:r>
          </w:p>
        </w:tc>
        <w:tc>
          <w:tcPr>
            <w:tcW w:w="2278" w:type="dxa"/>
            <w:gridSpan w:val="2"/>
          </w:tcPr>
          <w:p w:rsidR="00476DB5" w:rsidRPr="00C561E8" w:rsidRDefault="00476DB5" w:rsidP="007C11B3">
            <w:pPr>
              <w:jc w:val="center"/>
            </w:pPr>
            <w:r w:rsidRPr="008023AD">
              <w:rPr>
                <w:rFonts w:ascii="GHEA Grapalat" w:hAnsi="GHEA Grapalat"/>
              </w:rPr>
              <w:t>Сметана</w:t>
            </w:r>
          </w:p>
        </w:tc>
        <w:tc>
          <w:tcPr>
            <w:tcW w:w="898" w:type="dxa"/>
            <w:gridSpan w:val="2"/>
            <w:vAlign w:val="center"/>
          </w:tcPr>
          <w:p w:rsidR="00476DB5" w:rsidRPr="00B138F3" w:rsidRDefault="00476DB5" w:rsidP="006D648A">
            <w:pPr>
              <w:widowControl w:val="0"/>
              <w:jc w:val="center"/>
              <w:rPr>
                <w:rFonts w:ascii="GHEA Grapalat" w:hAnsi="GHEA Grapalat"/>
                <w:sz w:val="16"/>
                <w:szCs w:val="16"/>
              </w:rPr>
            </w:pPr>
          </w:p>
        </w:tc>
        <w:tc>
          <w:tcPr>
            <w:tcW w:w="941" w:type="dxa"/>
            <w:vAlign w:val="center"/>
          </w:tcPr>
          <w:p w:rsidR="00476DB5" w:rsidRPr="00B138F3" w:rsidRDefault="00476DB5" w:rsidP="006D648A">
            <w:pPr>
              <w:widowControl w:val="0"/>
              <w:jc w:val="center"/>
              <w:rPr>
                <w:rFonts w:ascii="GHEA Grapalat" w:hAnsi="GHEA Grapalat"/>
                <w:sz w:val="16"/>
                <w:szCs w:val="16"/>
              </w:rPr>
            </w:pPr>
          </w:p>
        </w:tc>
        <w:tc>
          <w:tcPr>
            <w:tcW w:w="655" w:type="dxa"/>
            <w:vAlign w:val="center"/>
          </w:tcPr>
          <w:p w:rsidR="00476DB5" w:rsidRPr="00B138F3" w:rsidRDefault="00476DB5" w:rsidP="006D648A">
            <w:pPr>
              <w:widowControl w:val="0"/>
              <w:jc w:val="center"/>
              <w:rPr>
                <w:rFonts w:ascii="GHEA Grapalat" w:hAnsi="GHEA Grapalat"/>
                <w:sz w:val="16"/>
                <w:szCs w:val="16"/>
              </w:rPr>
            </w:pPr>
          </w:p>
        </w:tc>
        <w:tc>
          <w:tcPr>
            <w:tcW w:w="803" w:type="dxa"/>
            <w:vAlign w:val="center"/>
          </w:tcPr>
          <w:p w:rsidR="00476DB5" w:rsidRPr="00B138F3" w:rsidRDefault="00476DB5" w:rsidP="006D648A">
            <w:pPr>
              <w:widowControl w:val="0"/>
              <w:jc w:val="center"/>
              <w:rPr>
                <w:rFonts w:ascii="GHEA Grapalat" w:hAnsi="GHEA Grapalat"/>
                <w:sz w:val="16"/>
                <w:szCs w:val="16"/>
              </w:rPr>
            </w:pPr>
          </w:p>
        </w:tc>
        <w:tc>
          <w:tcPr>
            <w:tcW w:w="520" w:type="dxa"/>
            <w:vAlign w:val="center"/>
          </w:tcPr>
          <w:p w:rsidR="00476DB5" w:rsidRPr="00B138F3" w:rsidRDefault="00476DB5" w:rsidP="006D648A">
            <w:pPr>
              <w:widowControl w:val="0"/>
              <w:jc w:val="center"/>
              <w:rPr>
                <w:rFonts w:ascii="GHEA Grapalat" w:hAnsi="GHEA Grapalat"/>
                <w:sz w:val="16"/>
                <w:szCs w:val="16"/>
              </w:rPr>
            </w:pPr>
          </w:p>
        </w:tc>
        <w:tc>
          <w:tcPr>
            <w:tcW w:w="603" w:type="dxa"/>
            <w:gridSpan w:val="2"/>
            <w:vAlign w:val="center"/>
          </w:tcPr>
          <w:p w:rsidR="00476DB5" w:rsidRPr="00B138F3" w:rsidRDefault="00476DB5" w:rsidP="006D648A">
            <w:pPr>
              <w:widowControl w:val="0"/>
              <w:jc w:val="center"/>
              <w:rPr>
                <w:rFonts w:ascii="GHEA Grapalat" w:hAnsi="GHEA Grapalat"/>
                <w:sz w:val="16"/>
                <w:szCs w:val="16"/>
              </w:rPr>
            </w:pPr>
          </w:p>
        </w:tc>
        <w:tc>
          <w:tcPr>
            <w:tcW w:w="669"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rPr>
              <w:t>2</w:t>
            </w:r>
            <w:r>
              <w:rPr>
                <w:rFonts w:ascii="GHEA Grapalat" w:hAnsi="GHEA Grapalat"/>
                <w:sz w:val="16"/>
                <w:szCs w:val="16"/>
                <w:lang w:val="pt-BR"/>
              </w:rPr>
              <w:t>0</w:t>
            </w:r>
            <w:r w:rsidRPr="001D0CA2">
              <w:rPr>
                <w:rFonts w:ascii="GHEA Grapalat" w:hAnsi="GHEA Grapalat"/>
                <w:sz w:val="16"/>
                <w:szCs w:val="16"/>
                <w:lang w:val="pt-BR"/>
              </w:rPr>
              <w:t>%</w:t>
            </w:r>
          </w:p>
        </w:tc>
        <w:tc>
          <w:tcPr>
            <w:tcW w:w="780"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rPr>
              <w:t>3</w:t>
            </w:r>
            <w:r>
              <w:rPr>
                <w:rFonts w:ascii="GHEA Grapalat" w:hAnsi="GHEA Grapalat"/>
                <w:sz w:val="16"/>
                <w:szCs w:val="16"/>
                <w:lang w:val="pt-BR"/>
              </w:rPr>
              <w:t>0</w:t>
            </w:r>
            <w:r w:rsidRPr="001D0CA2">
              <w:rPr>
                <w:rFonts w:ascii="GHEA Grapalat" w:hAnsi="GHEA Grapalat"/>
                <w:sz w:val="16"/>
                <w:szCs w:val="16"/>
                <w:lang w:val="pt-BR"/>
              </w:rPr>
              <w:t>%</w:t>
            </w:r>
          </w:p>
        </w:tc>
        <w:tc>
          <w:tcPr>
            <w:tcW w:w="864"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rPr>
              <w:t>6</w:t>
            </w:r>
            <w:r>
              <w:rPr>
                <w:rFonts w:ascii="GHEA Grapalat" w:hAnsi="GHEA Grapalat"/>
                <w:sz w:val="16"/>
                <w:szCs w:val="16"/>
                <w:lang w:val="pt-BR"/>
              </w:rPr>
              <w:t>0</w:t>
            </w:r>
            <w:r w:rsidRPr="001D0CA2">
              <w:rPr>
                <w:rFonts w:ascii="GHEA Grapalat" w:hAnsi="GHEA Grapalat"/>
                <w:sz w:val="16"/>
                <w:szCs w:val="16"/>
                <w:lang w:val="pt-BR"/>
              </w:rPr>
              <w:t>%</w:t>
            </w:r>
          </w:p>
        </w:tc>
        <w:tc>
          <w:tcPr>
            <w:tcW w:w="832" w:type="dxa"/>
          </w:tcPr>
          <w:p w:rsidR="00476DB5" w:rsidRPr="001D0CA2" w:rsidRDefault="00476DB5" w:rsidP="00D0442E">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901"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835"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47" w:type="dxa"/>
          </w:tcPr>
          <w:p w:rsidR="00476DB5" w:rsidRPr="001D0CA2" w:rsidRDefault="00476DB5" w:rsidP="00D0442E">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476DB5" w:rsidRPr="00B138F3" w:rsidTr="000104BC">
        <w:trPr>
          <w:trHeight w:val="404"/>
          <w:jc w:val="center"/>
        </w:trPr>
        <w:tc>
          <w:tcPr>
            <w:tcW w:w="1659" w:type="dxa"/>
          </w:tcPr>
          <w:p w:rsidR="00476DB5" w:rsidRPr="00A241F2" w:rsidRDefault="00476DB5" w:rsidP="007C11B3">
            <w:pPr>
              <w:rPr>
                <w:rFonts w:ascii="Sylfaen" w:hAnsi="Sylfaen"/>
                <w:sz w:val="16"/>
                <w:szCs w:val="16"/>
                <w:lang w:val="en-US"/>
              </w:rPr>
            </w:pPr>
            <w:r>
              <w:rPr>
                <w:rFonts w:ascii="Sylfaen" w:hAnsi="Sylfaen"/>
                <w:sz w:val="16"/>
                <w:szCs w:val="16"/>
                <w:lang w:val="en-US"/>
              </w:rPr>
              <w:t>16</w:t>
            </w:r>
          </w:p>
        </w:tc>
        <w:tc>
          <w:tcPr>
            <w:tcW w:w="1920" w:type="dxa"/>
          </w:tcPr>
          <w:p w:rsidR="00476DB5" w:rsidRPr="00476DB5" w:rsidRDefault="00476DB5" w:rsidP="007C11B3">
            <w:pPr>
              <w:rPr>
                <w:rFonts w:ascii="Sylfaen" w:hAnsi="Sylfaen"/>
                <w:b/>
                <w:sz w:val="16"/>
                <w:szCs w:val="16"/>
                <w:lang w:val="en-US"/>
              </w:rPr>
            </w:pPr>
          </w:p>
          <w:p w:rsidR="00476DB5" w:rsidRPr="005E7A9D" w:rsidRDefault="00476DB5" w:rsidP="007C11B3">
            <w:pPr>
              <w:rPr>
                <w:rFonts w:ascii="Sylfaen" w:hAnsi="Sylfaen"/>
                <w:b/>
                <w:sz w:val="16"/>
                <w:szCs w:val="16"/>
              </w:rPr>
            </w:pPr>
            <w:r w:rsidRPr="005E7A9D">
              <w:rPr>
                <w:rFonts w:ascii="Sylfaen" w:hAnsi="Sylfaen"/>
                <w:b/>
                <w:sz w:val="16"/>
                <w:szCs w:val="16"/>
              </w:rPr>
              <w:t>15541200</w:t>
            </w:r>
          </w:p>
        </w:tc>
        <w:tc>
          <w:tcPr>
            <w:tcW w:w="2278" w:type="dxa"/>
            <w:gridSpan w:val="2"/>
          </w:tcPr>
          <w:p w:rsidR="00476DB5" w:rsidRPr="00C561E8" w:rsidRDefault="00476DB5" w:rsidP="007C11B3">
            <w:pPr>
              <w:jc w:val="center"/>
            </w:pPr>
            <w:r w:rsidRPr="00C561E8">
              <w:t xml:space="preserve">Сыр </w:t>
            </w:r>
            <w:proofErr w:type="gramStart"/>
            <w:r w:rsidRPr="00C561E8">
              <w:t>Чанах</w:t>
            </w:r>
            <w:proofErr w:type="gramEnd"/>
          </w:p>
        </w:tc>
        <w:tc>
          <w:tcPr>
            <w:tcW w:w="898" w:type="dxa"/>
            <w:gridSpan w:val="2"/>
            <w:vAlign w:val="center"/>
          </w:tcPr>
          <w:p w:rsidR="00476DB5" w:rsidRPr="00B138F3" w:rsidRDefault="00476DB5" w:rsidP="006D648A">
            <w:pPr>
              <w:widowControl w:val="0"/>
              <w:jc w:val="center"/>
              <w:rPr>
                <w:rFonts w:ascii="GHEA Grapalat" w:hAnsi="GHEA Grapalat"/>
                <w:sz w:val="16"/>
                <w:szCs w:val="16"/>
              </w:rPr>
            </w:pPr>
          </w:p>
        </w:tc>
        <w:tc>
          <w:tcPr>
            <w:tcW w:w="941" w:type="dxa"/>
            <w:vAlign w:val="center"/>
          </w:tcPr>
          <w:p w:rsidR="00476DB5" w:rsidRPr="00B138F3" w:rsidRDefault="00476DB5" w:rsidP="006D648A">
            <w:pPr>
              <w:widowControl w:val="0"/>
              <w:jc w:val="center"/>
              <w:rPr>
                <w:rFonts w:ascii="GHEA Grapalat" w:hAnsi="GHEA Grapalat"/>
                <w:sz w:val="16"/>
                <w:szCs w:val="16"/>
              </w:rPr>
            </w:pPr>
          </w:p>
        </w:tc>
        <w:tc>
          <w:tcPr>
            <w:tcW w:w="655" w:type="dxa"/>
            <w:vAlign w:val="center"/>
          </w:tcPr>
          <w:p w:rsidR="00476DB5" w:rsidRPr="00B138F3" w:rsidRDefault="00476DB5" w:rsidP="006D648A">
            <w:pPr>
              <w:widowControl w:val="0"/>
              <w:jc w:val="center"/>
              <w:rPr>
                <w:rFonts w:ascii="GHEA Grapalat" w:hAnsi="GHEA Grapalat"/>
                <w:sz w:val="16"/>
                <w:szCs w:val="16"/>
              </w:rPr>
            </w:pPr>
          </w:p>
        </w:tc>
        <w:tc>
          <w:tcPr>
            <w:tcW w:w="803" w:type="dxa"/>
            <w:vAlign w:val="center"/>
          </w:tcPr>
          <w:p w:rsidR="00476DB5" w:rsidRPr="00B138F3" w:rsidRDefault="00476DB5" w:rsidP="006D648A">
            <w:pPr>
              <w:widowControl w:val="0"/>
              <w:jc w:val="center"/>
              <w:rPr>
                <w:rFonts w:ascii="GHEA Grapalat" w:hAnsi="GHEA Grapalat"/>
                <w:sz w:val="16"/>
                <w:szCs w:val="16"/>
              </w:rPr>
            </w:pPr>
          </w:p>
        </w:tc>
        <w:tc>
          <w:tcPr>
            <w:tcW w:w="520" w:type="dxa"/>
            <w:vAlign w:val="center"/>
          </w:tcPr>
          <w:p w:rsidR="00476DB5" w:rsidRPr="00B138F3" w:rsidRDefault="00476DB5" w:rsidP="006D648A">
            <w:pPr>
              <w:widowControl w:val="0"/>
              <w:jc w:val="center"/>
              <w:rPr>
                <w:rFonts w:ascii="GHEA Grapalat" w:hAnsi="GHEA Grapalat"/>
                <w:sz w:val="16"/>
                <w:szCs w:val="16"/>
              </w:rPr>
            </w:pPr>
          </w:p>
        </w:tc>
        <w:tc>
          <w:tcPr>
            <w:tcW w:w="603" w:type="dxa"/>
            <w:gridSpan w:val="2"/>
            <w:vAlign w:val="center"/>
          </w:tcPr>
          <w:p w:rsidR="00476DB5" w:rsidRPr="00B138F3" w:rsidRDefault="00476DB5" w:rsidP="006D648A">
            <w:pPr>
              <w:widowControl w:val="0"/>
              <w:jc w:val="center"/>
              <w:rPr>
                <w:rFonts w:ascii="GHEA Grapalat" w:hAnsi="GHEA Grapalat"/>
                <w:sz w:val="16"/>
                <w:szCs w:val="16"/>
              </w:rPr>
            </w:pPr>
          </w:p>
        </w:tc>
        <w:tc>
          <w:tcPr>
            <w:tcW w:w="669"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rPr>
              <w:t>2</w:t>
            </w:r>
            <w:r>
              <w:rPr>
                <w:rFonts w:ascii="GHEA Grapalat" w:hAnsi="GHEA Grapalat"/>
                <w:sz w:val="16"/>
                <w:szCs w:val="16"/>
                <w:lang w:val="pt-BR"/>
              </w:rPr>
              <w:t>0</w:t>
            </w:r>
            <w:r w:rsidRPr="001D0CA2">
              <w:rPr>
                <w:rFonts w:ascii="GHEA Grapalat" w:hAnsi="GHEA Grapalat"/>
                <w:sz w:val="16"/>
                <w:szCs w:val="16"/>
                <w:lang w:val="pt-BR"/>
              </w:rPr>
              <w:t>%</w:t>
            </w:r>
          </w:p>
        </w:tc>
        <w:tc>
          <w:tcPr>
            <w:tcW w:w="780"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rPr>
              <w:t>3</w:t>
            </w:r>
            <w:r>
              <w:rPr>
                <w:rFonts w:ascii="GHEA Grapalat" w:hAnsi="GHEA Grapalat"/>
                <w:sz w:val="16"/>
                <w:szCs w:val="16"/>
                <w:lang w:val="pt-BR"/>
              </w:rPr>
              <w:t>0</w:t>
            </w:r>
            <w:r w:rsidRPr="001D0CA2">
              <w:rPr>
                <w:rFonts w:ascii="GHEA Grapalat" w:hAnsi="GHEA Grapalat"/>
                <w:sz w:val="16"/>
                <w:szCs w:val="16"/>
                <w:lang w:val="pt-BR"/>
              </w:rPr>
              <w:t>%</w:t>
            </w:r>
          </w:p>
        </w:tc>
        <w:tc>
          <w:tcPr>
            <w:tcW w:w="864"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rPr>
              <w:t>6</w:t>
            </w:r>
            <w:r>
              <w:rPr>
                <w:rFonts w:ascii="GHEA Grapalat" w:hAnsi="GHEA Grapalat"/>
                <w:sz w:val="16"/>
                <w:szCs w:val="16"/>
                <w:lang w:val="pt-BR"/>
              </w:rPr>
              <w:t>0</w:t>
            </w:r>
            <w:r w:rsidRPr="001D0CA2">
              <w:rPr>
                <w:rFonts w:ascii="GHEA Grapalat" w:hAnsi="GHEA Grapalat"/>
                <w:sz w:val="16"/>
                <w:szCs w:val="16"/>
                <w:lang w:val="pt-BR"/>
              </w:rPr>
              <w:t>%</w:t>
            </w:r>
          </w:p>
        </w:tc>
        <w:tc>
          <w:tcPr>
            <w:tcW w:w="832" w:type="dxa"/>
          </w:tcPr>
          <w:p w:rsidR="00476DB5" w:rsidRPr="001D0CA2" w:rsidRDefault="00476DB5" w:rsidP="00D0442E">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901"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835"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47" w:type="dxa"/>
          </w:tcPr>
          <w:p w:rsidR="00476DB5" w:rsidRPr="001D0CA2" w:rsidRDefault="00476DB5" w:rsidP="00D0442E">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476DB5" w:rsidRPr="00B138F3" w:rsidTr="000104BC">
        <w:trPr>
          <w:trHeight w:val="404"/>
          <w:jc w:val="center"/>
        </w:trPr>
        <w:tc>
          <w:tcPr>
            <w:tcW w:w="1659" w:type="dxa"/>
          </w:tcPr>
          <w:p w:rsidR="00476DB5" w:rsidRPr="00A241F2" w:rsidRDefault="00476DB5" w:rsidP="007C11B3">
            <w:pPr>
              <w:rPr>
                <w:rFonts w:ascii="Sylfaen" w:hAnsi="Sylfaen"/>
                <w:sz w:val="16"/>
                <w:szCs w:val="16"/>
                <w:lang w:val="en-US"/>
              </w:rPr>
            </w:pPr>
            <w:r>
              <w:rPr>
                <w:rFonts w:ascii="Sylfaen" w:hAnsi="Sylfaen"/>
                <w:sz w:val="16"/>
                <w:szCs w:val="16"/>
                <w:lang w:val="en-US"/>
              </w:rPr>
              <w:t>17</w:t>
            </w:r>
          </w:p>
        </w:tc>
        <w:tc>
          <w:tcPr>
            <w:tcW w:w="1920" w:type="dxa"/>
          </w:tcPr>
          <w:p w:rsidR="00476DB5" w:rsidRPr="00476DB5" w:rsidRDefault="00476DB5" w:rsidP="007C11B3">
            <w:pPr>
              <w:rPr>
                <w:rFonts w:ascii="Sylfaen" w:hAnsi="Sylfaen"/>
                <w:b/>
                <w:color w:val="000000" w:themeColor="text1"/>
                <w:sz w:val="18"/>
                <w:szCs w:val="18"/>
                <w:lang w:val="en-US"/>
              </w:rPr>
            </w:pPr>
          </w:p>
          <w:p w:rsidR="00476DB5" w:rsidRPr="00C042DD" w:rsidRDefault="00476DB5" w:rsidP="007C11B3">
            <w:pPr>
              <w:rPr>
                <w:rFonts w:ascii="Sylfaen" w:hAnsi="Sylfaen"/>
                <w:b/>
                <w:color w:val="000000" w:themeColor="text1"/>
                <w:sz w:val="18"/>
                <w:szCs w:val="18"/>
              </w:rPr>
            </w:pPr>
            <w:r w:rsidRPr="00C042DD">
              <w:rPr>
                <w:rFonts w:ascii="GHEA Grapalat" w:hAnsi="GHEA Grapalat" w:cs="Arial"/>
                <w:b/>
                <w:bCs/>
                <w:color w:val="000000" w:themeColor="text1"/>
                <w:sz w:val="18"/>
                <w:szCs w:val="18"/>
              </w:rPr>
              <w:t>15541200</w:t>
            </w:r>
          </w:p>
        </w:tc>
        <w:tc>
          <w:tcPr>
            <w:tcW w:w="2278" w:type="dxa"/>
            <w:gridSpan w:val="2"/>
          </w:tcPr>
          <w:p w:rsidR="00476DB5" w:rsidRPr="00C561E8" w:rsidRDefault="00476DB5" w:rsidP="007C11B3">
            <w:pPr>
              <w:jc w:val="center"/>
            </w:pPr>
            <w:r w:rsidRPr="00C561E8">
              <w:t>Молоко</w:t>
            </w:r>
          </w:p>
        </w:tc>
        <w:tc>
          <w:tcPr>
            <w:tcW w:w="898" w:type="dxa"/>
            <w:gridSpan w:val="2"/>
            <w:vAlign w:val="center"/>
          </w:tcPr>
          <w:p w:rsidR="00476DB5" w:rsidRPr="00B138F3" w:rsidRDefault="00476DB5" w:rsidP="006D648A">
            <w:pPr>
              <w:widowControl w:val="0"/>
              <w:jc w:val="center"/>
              <w:rPr>
                <w:rFonts w:ascii="GHEA Grapalat" w:hAnsi="GHEA Grapalat"/>
                <w:sz w:val="16"/>
                <w:szCs w:val="16"/>
              </w:rPr>
            </w:pPr>
          </w:p>
        </w:tc>
        <w:tc>
          <w:tcPr>
            <w:tcW w:w="941" w:type="dxa"/>
            <w:vAlign w:val="center"/>
          </w:tcPr>
          <w:p w:rsidR="00476DB5" w:rsidRPr="00B138F3" w:rsidRDefault="00476DB5" w:rsidP="006D648A">
            <w:pPr>
              <w:widowControl w:val="0"/>
              <w:jc w:val="center"/>
              <w:rPr>
                <w:rFonts w:ascii="GHEA Grapalat" w:hAnsi="GHEA Grapalat"/>
                <w:sz w:val="16"/>
                <w:szCs w:val="16"/>
              </w:rPr>
            </w:pPr>
          </w:p>
        </w:tc>
        <w:tc>
          <w:tcPr>
            <w:tcW w:w="655" w:type="dxa"/>
            <w:vAlign w:val="center"/>
          </w:tcPr>
          <w:p w:rsidR="00476DB5" w:rsidRPr="00B138F3" w:rsidRDefault="00476DB5" w:rsidP="006D648A">
            <w:pPr>
              <w:widowControl w:val="0"/>
              <w:jc w:val="center"/>
              <w:rPr>
                <w:rFonts w:ascii="GHEA Grapalat" w:hAnsi="GHEA Grapalat"/>
                <w:sz w:val="16"/>
                <w:szCs w:val="16"/>
              </w:rPr>
            </w:pPr>
          </w:p>
        </w:tc>
        <w:tc>
          <w:tcPr>
            <w:tcW w:w="803" w:type="dxa"/>
            <w:vAlign w:val="center"/>
          </w:tcPr>
          <w:p w:rsidR="00476DB5" w:rsidRPr="00B138F3" w:rsidRDefault="00476DB5" w:rsidP="006D648A">
            <w:pPr>
              <w:widowControl w:val="0"/>
              <w:jc w:val="center"/>
              <w:rPr>
                <w:rFonts w:ascii="GHEA Grapalat" w:hAnsi="GHEA Grapalat"/>
                <w:sz w:val="16"/>
                <w:szCs w:val="16"/>
              </w:rPr>
            </w:pPr>
          </w:p>
        </w:tc>
        <w:tc>
          <w:tcPr>
            <w:tcW w:w="520" w:type="dxa"/>
            <w:vAlign w:val="center"/>
          </w:tcPr>
          <w:p w:rsidR="00476DB5" w:rsidRPr="00B138F3" w:rsidRDefault="00476DB5" w:rsidP="006D648A">
            <w:pPr>
              <w:widowControl w:val="0"/>
              <w:jc w:val="center"/>
              <w:rPr>
                <w:rFonts w:ascii="GHEA Grapalat" w:hAnsi="GHEA Grapalat"/>
                <w:sz w:val="16"/>
                <w:szCs w:val="16"/>
              </w:rPr>
            </w:pPr>
          </w:p>
        </w:tc>
        <w:tc>
          <w:tcPr>
            <w:tcW w:w="603" w:type="dxa"/>
            <w:gridSpan w:val="2"/>
            <w:vAlign w:val="center"/>
          </w:tcPr>
          <w:p w:rsidR="00476DB5" w:rsidRPr="00B138F3" w:rsidRDefault="00476DB5" w:rsidP="006D648A">
            <w:pPr>
              <w:widowControl w:val="0"/>
              <w:jc w:val="center"/>
              <w:rPr>
                <w:rFonts w:ascii="GHEA Grapalat" w:hAnsi="GHEA Grapalat"/>
                <w:sz w:val="16"/>
                <w:szCs w:val="16"/>
              </w:rPr>
            </w:pPr>
          </w:p>
        </w:tc>
        <w:tc>
          <w:tcPr>
            <w:tcW w:w="669"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rPr>
              <w:t>2</w:t>
            </w:r>
            <w:r>
              <w:rPr>
                <w:rFonts w:ascii="GHEA Grapalat" w:hAnsi="GHEA Grapalat"/>
                <w:sz w:val="16"/>
                <w:szCs w:val="16"/>
                <w:lang w:val="pt-BR"/>
              </w:rPr>
              <w:t>0</w:t>
            </w:r>
            <w:r w:rsidRPr="001D0CA2">
              <w:rPr>
                <w:rFonts w:ascii="GHEA Grapalat" w:hAnsi="GHEA Grapalat"/>
                <w:sz w:val="16"/>
                <w:szCs w:val="16"/>
                <w:lang w:val="pt-BR"/>
              </w:rPr>
              <w:t>%</w:t>
            </w:r>
          </w:p>
        </w:tc>
        <w:tc>
          <w:tcPr>
            <w:tcW w:w="780"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rPr>
              <w:t>3</w:t>
            </w:r>
            <w:r>
              <w:rPr>
                <w:rFonts w:ascii="GHEA Grapalat" w:hAnsi="GHEA Grapalat"/>
                <w:sz w:val="16"/>
                <w:szCs w:val="16"/>
                <w:lang w:val="pt-BR"/>
              </w:rPr>
              <w:t>0</w:t>
            </w:r>
            <w:r w:rsidRPr="001D0CA2">
              <w:rPr>
                <w:rFonts w:ascii="GHEA Grapalat" w:hAnsi="GHEA Grapalat"/>
                <w:sz w:val="16"/>
                <w:szCs w:val="16"/>
                <w:lang w:val="pt-BR"/>
              </w:rPr>
              <w:t>%</w:t>
            </w:r>
          </w:p>
        </w:tc>
        <w:tc>
          <w:tcPr>
            <w:tcW w:w="864"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rPr>
              <w:t>6</w:t>
            </w:r>
            <w:r>
              <w:rPr>
                <w:rFonts w:ascii="GHEA Grapalat" w:hAnsi="GHEA Grapalat"/>
                <w:sz w:val="16"/>
                <w:szCs w:val="16"/>
                <w:lang w:val="pt-BR"/>
              </w:rPr>
              <w:t>0</w:t>
            </w:r>
            <w:r w:rsidRPr="001D0CA2">
              <w:rPr>
                <w:rFonts w:ascii="GHEA Grapalat" w:hAnsi="GHEA Grapalat"/>
                <w:sz w:val="16"/>
                <w:szCs w:val="16"/>
                <w:lang w:val="pt-BR"/>
              </w:rPr>
              <w:t>%</w:t>
            </w:r>
          </w:p>
        </w:tc>
        <w:tc>
          <w:tcPr>
            <w:tcW w:w="832" w:type="dxa"/>
          </w:tcPr>
          <w:p w:rsidR="00476DB5" w:rsidRPr="001D0CA2" w:rsidRDefault="00476DB5" w:rsidP="00D0442E">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901"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835"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47" w:type="dxa"/>
          </w:tcPr>
          <w:p w:rsidR="00476DB5" w:rsidRPr="001D0CA2" w:rsidRDefault="00476DB5" w:rsidP="00D0442E">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476DB5" w:rsidRPr="00B138F3" w:rsidTr="000104BC">
        <w:trPr>
          <w:trHeight w:val="404"/>
          <w:jc w:val="center"/>
        </w:trPr>
        <w:tc>
          <w:tcPr>
            <w:tcW w:w="1659" w:type="dxa"/>
          </w:tcPr>
          <w:p w:rsidR="00476DB5" w:rsidRPr="00A241F2" w:rsidRDefault="00476DB5" w:rsidP="007C11B3">
            <w:pPr>
              <w:rPr>
                <w:rFonts w:ascii="Sylfaen" w:hAnsi="Sylfaen"/>
                <w:sz w:val="16"/>
                <w:szCs w:val="16"/>
                <w:lang w:val="en-US"/>
              </w:rPr>
            </w:pPr>
            <w:r>
              <w:rPr>
                <w:rFonts w:ascii="Sylfaen" w:hAnsi="Sylfaen"/>
                <w:sz w:val="16"/>
                <w:szCs w:val="16"/>
                <w:lang w:val="en-US"/>
              </w:rPr>
              <w:t>18</w:t>
            </w:r>
          </w:p>
        </w:tc>
        <w:tc>
          <w:tcPr>
            <w:tcW w:w="1920" w:type="dxa"/>
          </w:tcPr>
          <w:p w:rsidR="00476DB5" w:rsidRPr="005E7A9D" w:rsidRDefault="00476DB5" w:rsidP="007C11B3">
            <w:pPr>
              <w:rPr>
                <w:rFonts w:ascii="Sylfaen" w:hAnsi="Sylfaen"/>
                <w:b/>
                <w:sz w:val="16"/>
                <w:szCs w:val="16"/>
              </w:rPr>
            </w:pPr>
            <w:r w:rsidRPr="005E7A9D">
              <w:rPr>
                <w:rFonts w:ascii="Sylfaen" w:hAnsi="Sylfaen"/>
                <w:b/>
                <w:sz w:val="16"/>
                <w:szCs w:val="16"/>
              </w:rPr>
              <w:t>15511600</w:t>
            </w:r>
          </w:p>
        </w:tc>
        <w:tc>
          <w:tcPr>
            <w:tcW w:w="2278" w:type="dxa"/>
            <w:gridSpan w:val="2"/>
          </w:tcPr>
          <w:p w:rsidR="00476DB5" w:rsidRPr="00C561E8" w:rsidRDefault="00476DB5" w:rsidP="007C11B3">
            <w:pPr>
              <w:jc w:val="center"/>
            </w:pPr>
            <w:r w:rsidRPr="00C561E8">
              <w:t>Сгущенное молоко</w:t>
            </w:r>
          </w:p>
        </w:tc>
        <w:tc>
          <w:tcPr>
            <w:tcW w:w="898" w:type="dxa"/>
            <w:gridSpan w:val="2"/>
            <w:vAlign w:val="center"/>
          </w:tcPr>
          <w:p w:rsidR="00476DB5" w:rsidRPr="00B138F3" w:rsidRDefault="00476DB5" w:rsidP="006D648A">
            <w:pPr>
              <w:widowControl w:val="0"/>
              <w:jc w:val="center"/>
              <w:rPr>
                <w:rFonts w:ascii="GHEA Grapalat" w:hAnsi="GHEA Grapalat"/>
                <w:sz w:val="16"/>
                <w:szCs w:val="16"/>
              </w:rPr>
            </w:pPr>
          </w:p>
        </w:tc>
        <w:tc>
          <w:tcPr>
            <w:tcW w:w="941" w:type="dxa"/>
            <w:vAlign w:val="center"/>
          </w:tcPr>
          <w:p w:rsidR="00476DB5" w:rsidRPr="00B138F3" w:rsidRDefault="00476DB5" w:rsidP="006D648A">
            <w:pPr>
              <w:widowControl w:val="0"/>
              <w:jc w:val="center"/>
              <w:rPr>
                <w:rFonts w:ascii="GHEA Grapalat" w:hAnsi="GHEA Grapalat"/>
                <w:sz w:val="16"/>
                <w:szCs w:val="16"/>
              </w:rPr>
            </w:pPr>
          </w:p>
        </w:tc>
        <w:tc>
          <w:tcPr>
            <w:tcW w:w="655" w:type="dxa"/>
            <w:vAlign w:val="center"/>
          </w:tcPr>
          <w:p w:rsidR="00476DB5" w:rsidRPr="00B138F3" w:rsidRDefault="00476DB5" w:rsidP="006D648A">
            <w:pPr>
              <w:widowControl w:val="0"/>
              <w:jc w:val="center"/>
              <w:rPr>
                <w:rFonts w:ascii="GHEA Grapalat" w:hAnsi="GHEA Grapalat"/>
                <w:sz w:val="16"/>
                <w:szCs w:val="16"/>
              </w:rPr>
            </w:pPr>
          </w:p>
        </w:tc>
        <w:tc>
          <w:tcPr>
            <w:tcW w:w="803" w:type="dxa"/>
            <w:vAlign w:val="center"/>
          </w:tcPr>
          <w:p w:rsidR="00476DB5" w:rsidRPr="00B138F3" w:rsidRDefault="00476DB5" w:rsidP="006D648A">
            <w:pPr>
              <w:widowControl w:val="0"/>
              <w:jc w:val="center"/>
              <w:rPr>
                <w:rFonts w:ascii="GHEA Grapalat" w:hAnsi="GHEA Grapalat"/>
                <w:sz w:val="16"/>
                <w:szCs w:val="16"/>
              </w:rPr>
            </w:pPr>
          </w:p>
        </w:tc>
        <w:tc>
          <w:tcPr>
            <w:tcW w:w="520" w:type="dxa"/>
            <w:vAlign w:val="center"/>
          </w:tcPr>
          <w:p w:rsidR="00476DB5" w:rsidRPr="00B138F3" w:rsidRDefault="00476DB5" w:rsidP="006D648A">
            <w:pPr>
              <w:widowControl w:val="0"/>
              <w:jc w:val="center"/>
              <w:rPr>
                <w:rFonts w:ascii="GHEA Grapalat" w:hAnsi="GHEA Grapalat"/>
                <w:sz w:val="16"/>
                <w:szCs w:val="16"/>
              </w:rPr>
            </w:pPr>
          </w:p>
        </w:tc>
        <w:tc>
          <w:tcPr>
            <w:tcW w:w="603" w:type="dxa"/>
            <w:gridSpan w:val="2"/>
            <w:vAlign w:val="center"/>
          </w:tcPr>
          <w:p w:rsidR="00476DB5" w:rsidRPr="00B138F3" w:rsidRDefault="00476DB5" w:rsidP="006D648A">
            <w:pPr>
              <w:widowControl w:val="0"/>
              <w:jc w:val="center"/>
              <w:rPr>
                <w:rFonts w:ascii="GHEA Grapalat" w:hAnsi="GHEA Grapalat"/>
                <w:sz w:val="16"/>
                <w:szCs w:val="16"/>
              </w:rPr>
            </w:pPr>
          </w:p>
        </w:tc>
        <w:tc>
          <w:tcPr>
            <w:tcW w:w="669"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rPr>
              <w:t>2</w:t>
            </w:r>
            <w:r>
              <w:rPr>
                <w:rFonts w:ascii="GHEA Grapalat" w:hAnsi="GHEA Grapalat"/>
                <w:sz w:val="16"/>
                <w:szCs w:val="16"/>
                <w:lang w:val="pt-BR"/>
              </w:rPr>
              <w:t>0</w:t>
            </w:r>
            <w:r w:rsidRPr="001D0CA2">
              <w:rPr>
                <w:rFonts w:ascii="GHEA Grapalat" w:hAnsi="GHEA Grapalat"/>
                <w:sz w:val="16"/>
                <w:szCs w:val="16"/>
                <w:lang w:val="pt-BR"/>
              </w:rPr>
              <w:t>%</w:t>
            </w:r>
          </w:p>
        </w:tc>
        <w:tc>
          <w:tcPr>
            <w:tcW w:w="780"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rPr>
              <w:t>3</w:t>
            </w:r>
            <w:r>
              <w:rPr>
                <w:rFonts w:ascii="GHEA Grapalat" w:hAnsi="GHEA Grapalat"/>
                <w:sz w:val="16"/>
                <w:szCs w:val="16"/>
                <w:lang w:val="pt-BR"/>
              </w:rPr>
              <w:t>0</w:t>
            </w:r>
            <w:r w:rsidRPr="001D0CA2">
              <w:rPr>
                <w:rFonts w:ascii="GHEA Grapalat" w:hAnsi="GHEA Grapalat"/>
                <w:sz w:val="16"/>
                <w:szCs w:val="16"/>
                <w:lang w:val="pt-BR"/>
              </w:rPr>
              <w:t>%</w:t>
            </w:r>
          </w:p>
        </w:tc>
        <w:tc>
          <w:tcPr>
            <w:tcW w:w="864"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rPr>
              <w:t>6</w:t>
            </w:r>
            <w:r>
              <w:rPr>
                <w:rFonts w:ascii="GHEA Grapalat" w:hAnsi="GHEA Grapalat"/>
                <w:sz w:val="16"/>
                <w:szCs w:val="16"/>
                <w:lang w:val="pt-BR"/>
              </w:rPr>
              <w:t>0</w:t>
            </w:r>
            <w:r w:rsidRPr="001D0CA2">
              <w:rPr>
                <w:rFonts w:ascii="GHEA Grapalat" w:hAnsi="GHEA Grapalat"/>
                <w:sz w:val="16"/>
                <w:szCs w:val="16"/>
                <w:lang w:val="pt-BR"/>
              </w:rPr>
              <w:t>%</w:t>
            </w:r>
          </w:p>
        </w:tc>
        <w:tc>
          <w:tcPr>
            <w:tcW w:w="832" w:type="dxa"/>
          </w:tcPr>
          <w:p w:rsidR="00476DB5" w:rsidRPr="001D0CA2" w:rsidRDefault="00476DB5" w:rsidP="00D0442E">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901"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835"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47" w:type="dxa"/>
          </w:tcPr>
          <w:p w:rsidR="00476DB5" w:rsidRPr="001D0CA2" w:rsidRDefault="00476DB5" w:rsidP="00D0442E">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476DB5" w:rsidRPr="00B138F3" w:rsidTr="000104BC">
        <w:trPr>
          <w:trHeight w:val="404"/>
          <w:jc w:val="center"/>
        </w:trPr>
        <w:tc>
          <w:tcPr>
            <w:tcW w:w="1659" w:type="dxa"/>
          </w:tcPr>
          <w:p w:rsidR="00476DB5" w:rsidRPr="00A241F2" w:rsidRDefault="00476DB5" w:rsidP="007C11B3">
            <w:pPr>
              <w:rPr>
                <w:rFonts w:ascii="Sylfaen" w:hAnsi="Sylfaen"/>
                <w:sz w:val="16"/>
                <w:szCs w:val="16"/>
                <w:lang w:val="en-US"/>
              </w:rPr>
            </w:pPr>
            <w:r>
              <w:rPr>
                <w:rFonts w:ascii="Sylfaen" w:hAnsi="Sylfaen"/>
                <w:sz w:val="16"/>
                <w:szCs w:val="16"/>
                <w:lang w:val="en-US"/>
              </w:rPr>
              <w:t>19</w:t>
            </w:r>
          </w:p>
        </w:tc>
        <w:tc>
          <w:tcPr>
            <w:tcW w:w="1920" w:type="dxa"/>
          </w:tcPr>
          <w:p w:rsidR="00476DB5" w:rsidRPr="001D0CA2" w:rsidRDefault="00476DB5" w:rsidP="007C11B3">
            <w:pPr>
              <w:rPr>
                <w:rFonts w:ascii="Sylfaen" w:hAnsi="Sylfaen"/>
                <w:b/>
                <w:sz w:val="16"/>
                <w:szCs w:val="16"/>
              </w:rPr>
            </w:pPr>
            <w:r>
              <w:rPr>
                <w:rFonts w:ascii="Sylfaen" w:hAnsi="Sylfaen"/>
                <w:b/>
                <w:sz w:val="16"/>
                <w:szCs w:val="16"/>
              </w:rPr>
              <w:t>15421</w:t>
            </w:r>
            <w:r w:rsidRPr="00EA06B5">
              <w:rPr>
                <w:rFonts w:ascii="Sylfaen" w:hAnsi="Sylfaen"/>
                <w:b/>
                <w:sz w:val="16"/>
                <w:szCs w:val="16"/>
              </w:rPr>
              <w:t>1</w:t>
            </w:r>
            <w:r w:rsidRPr="001D0CA2">
              <w:rPr>
                <w:rFonts w:ascii="Sylfaen" w:hAnsi="Sylfaen"/>
                <w:b/>
                <w:sz w:val="16"/>
                <w:szCs w:val="16"/>
              </w:rPr>
              <w:t>00</w:t>
            </w:r>
          </w:p>
        </w:tc>
        <w:tc>
          <w:tcPr>
            <w:tcW w:w="2278" w:type="dxa"/>
            <w:gridSpan w:val="2"/>
          </w:tcPr>
          <w:p w:rsidR="00476DB5" w:rsidRPr="00C561E8" w:rsidRDefault="00476DB5" w:rsidP="007C11B3">
            <w:pPr>
              <w:jc w:val="center"/>
            </w:pPr>
            <w:r w:rsidRPr="006E6950">
              <w:t>Цветочное масло</w:t>
            </w:r>
          </w:p>
        </w:tc>
        <w:tc>
          <w:tcPr>
            <w:tcW w:w="898" w:type="dxa"/>
            <w:gridSpan w:val="2"/>
            <w:vAlign w:val="center"/>
          </w:tcPr>
          <w:p w:rsidR="00476DB5" w:rsidRPr="00B138F3" w:rsidRDefault="00476DB5" w:rsidP="006D648A">
            <w:pPr>
              <w:widowControl w:val="0"/>
              <w:jc w:val="center"/>
              <w:rPr>
                <w:rFonts w:ascii="GHEA Grapalat" w:hAnsi="GHEA Grapalat"/>
                <w:sz w:val="16"/>
                <w:szCs w:val="16"/>
              </w:rPr>
            </w:pPr>
          </w:p>
        </w:tc>
        <w:tc>
          <w:tcPr>
            <w:tcW w:w="941" w:type="dxa"/>
            <w:vAlign w:val="center"/>
          </w:tcPr>
          <w:p w:rsidR="00476DB5" w:rsidRPr="00B138F3" w:rsidRDefault="00476DB5" w:rsidP="006D648A">
            <w:pPr>
              <w:widowControl w:val="0"/>
              <w:jc w:val="center"/>
              <w:rPr>
                <w:rFonts w:ascii="GHEA Grapalat" w:hAnsi="GHEA Grapalat"/>
                <w:sz w:val="16"/>
                <w:szCs w:val="16"/>
              </w:rPr>
            </w:pPr>
          </w:p>
        </w:tc>
        <w:tc>
          <w:tcPr>
            <w:tcW w:w="655" w:type="dxa"/>
            <w:vAlign w:val="center"/>
          </w:tcPr>
          <w:p w:rsidR="00476DB5" w:rsidRPr="00B138F3" w:rsidRDefault="00476DB5" w:rsidP="006D648A">
            <w:pPr>
              <w:widowControl w:val="0"/>
              <w:jc w:val="center"/>
              <w:rPr>
                <w:rFonts w:ascii="GHEA Grapalat" w:hAnsi="GHEA Grapalat"/>
                <w:sz w:val="16"/>
                <w:szCs w:val="16"/>
              </w:rPr>
            </w:pPr>
          </w:p>
        </w:tc>
        <w:tc>
          <w:tcPr>
            <w:tcW w:w="803" w:type="dxa"/>
            <w:vAlign w:val="center"/>
          </w:tcPr>
          <w:p w:rsidR="00476DB5" w:rsidRPr="00B138F3" w:rsidRDefault="00476DB5" w:rsidP="006D648A">
            <w:pPr>
              <w:widowControl w:val="0"/>
              <w:jc w:val="center"/>
              <w:rPr>
                <w:rFonts w:ascii="GHEA Grapalat" w:hAnsi="GHEA Grapalat"/>
                <w:sz w:val="16"/>
                <w:szCs w:val="16"/>
              </w:rPr>
            </w:pPr>
          </w:p>
        </w:tc>
        <w:tc>
          <w:tcPr>
            <w:tcW w:w="520" w:type="dxa"/>
            <w:vAlign w:val="center"/>
          </w:tcPr>
          <w:p w:rsidR="00476DB5" w:rsidRPr="00B138F3" w:rsidRDefault="00476DB5" w:rsidP="006D648A">
            <w:pPr>
              <w:widowControl w:val="0"/>
              <w:jc w:val="center"/>
              <w:rPr>
                <w:rFonts w:ascii="GHEA Grapalat" w:hAnsi="GHEA Grapalat"/>
                <w:sz w:val="16"/>
                <w:szCs w:val="16"/>
              </w:rPr>
            </w:pPr>
          </w:p>
        </w:tc>
        <w:tc>
          <w:tcPr>
            <w:tcW w:w="603" w:type="dxa"/>
            <w:gridSpan w:val="2"/>
            <w:vAlign w:val="center"/>
          </w:tcPr>
          <w:p w:rsidR="00476DB5" w:rsidRPr="00B138F3" w:rsidRDefault="00476DB5" w:rsidP="006D648A">
            <w:pPr>
              <w:widowControl w:val="0"/>
              <w:jc w:val="center"/>
              <w:rPr>
                <w:rFonts w:ascii="GHEA Grapalat" w:hAnsi="GHEA Grapalat"/>
                <w:sz w:val="16"/>
                <w:szCs w:val="16"/>
              </w:rPr>
            </w:pPr>
          </w:p>
        </w:tc>
        <w:tc>
          <w:tcPr>
            <w:tcW w:w="669"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rPr>
              <w:t>2</w:t>
            </w:r>
            <w:r>
              <w:rPr>
                <w:rFonts w:ascii="GHEA Grapalat" w:hAnsi="GHEA Grapalat"/>
                <w:sz w:val="16"/>
                <w:szCs w:val="16"/>
                <w:lang w:val="pt-BR"/>
              </w:rPr>
              <w:t>0</w:t>
            </w:r>
            <w:r w:rsidRPr="001D0CA2">
              <w:rPr>
                <w:rFonts w:ascii="GHEA Grapalat" w:hAnsi="GHEA Grapalat"/>
                <w:sz w:val="16"/>
                <w:szCs w:val="16"/>
                <w:lang w:val="pt-BR"/>
              </w:rPr>
              <w:t>%</w:t>
            </w:r>
          </w:p>
        </w:tc>
        <w:tc>
          <w:tcPr>
            <w:tcW w:w="780"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rPr>
              <w:t>3</w:t>
            </w:r>
            <w:r>
              <w:rPr>
                <w:rFonts w:ascii="GHEA Grapalat" w:hAnsi="GHEA Grapalat"/>
                <w:sz w:val="16"/>
                <w:szCs w:val="16"/>
                <w:lang w:val="pt-BR"/>
              </w:rPr>
              <w:t>0</w:t>
            </w:r>
            <w:r w:rsidRPr="001D0CA2">
              <w:rPr>
                <w:rFonts w:ascii="GHEA Grapalat" w:hAnsi="GHEA Grapalat"/>
                <w:sz w:val="16"/>
                <w:szCs w:val="16"/>
                <w:lang w:val="pt-BR"/>
              </w:rPr>
              <w:t>%</w:t>
            </w:r>
          </w:p>
        </w:tc>
        <w:tc>
          <w:tcPr>
            <w:tcW w:w="864"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rPr>
              <w:t>6</w:t>
            </w:r>
            <w:r>
              <w:rPr>
                <w:rFonts w:ascii="GHEA Grapalat" w:hAnsi="GHEA Grapalat"/>
                <w:sz w:val="16"/>
                <w:szCs w:val="16"/>
                <w:lang w:val="pt-BR"/>
              </w:rPr>
              <w:t>0</w:t>
            </w:r>
            <w:r w:rsidRPr="001D0CA2">
              <w:rPr>
                <w:rFonts w:ascii="GHEA Grapalat" w:hAnsi="GHEA Grapalat"/>
                <w:sz w:val="16"/>
                <w:szCs w:val="16"/>
                <w:lang w:val="pt-BR"/>
              </w:rPr>
              <w:t>%</w:t>
            </w:r>
          </w:p>
        </w:tc>
        <w:tc>
          <w:tcPr>
            <w:tcW w:w="832" w:type="dxa"/>
          </w:tcPr>
          <w:p w:rsidR="00476DB5" w:rsidRPr="001D0CA2" w:rsidRDefault="00476DB5" w:rsidP="00D0442E">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901"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835"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47" w:type="dxa"/>
          </w:tcPr>
          <w:p w:rsidR="00476DB5" w:rsidRPr="001D0CA2" w:rsidRDefault="00476DB5" w:rsidP="00D0442E">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476DB5" w:rsidRPr="00B138F3" w:rsidTr="000104BC">
        <w:trPr>
          <w:trHeight w:val="404"/>
          <w:jc w:val="center"/>
        </w:trPr>
        <w:tc>
          <w:tcPr>
            <w:tcW w:w="1659" w:type="dxa"/>
          </w:tcPr>
          <w:p w:rsidR="00476DB5" w:rsidRPr="00A241F2" w:rsidRDefault="00476DB5" w:rsidP="007C11B3">
            <w:pPr>
              <w:rPr>
                <w:rFonts w:ascii="Sylfaen" w:hAnsi="Sylfaen"/>
                <w:sz w:val="16"/>
                <w:szCs w:val="16"/>
                <w:lang w:val="en-US"/>
              </w:rPr>
            </w:pPr>
            <w:r>
              <w:rPr>
                <w:rFonts w:ascii="Sylfaen" w:hAnsi="Sylfaen"/>
                <w:sz w:val="16"/>
                <w:szCs w:val="16"/>
                <w:lang w:val="en-US"/>
              </w:rPr>
              <w:t>20</w:t>
            </w:r>
          </w:p>
        </w:tc>
        <w:tc>
          <w:tcPr>
            <w:tcW w:w="1920" w:type="dxa"/>
          </w:tcPr>
          <w:p w:rsidR="00476DB5" w:rsidRPr="005E7A9D" w:rsidRDefault="00476DB5" w:rsidP="007C11B3">
            <w:pPr>
              <w:rPr>
                <w:rFonts w:ascii="Sylfaen" w:hAnsi="Sylfaen"/>
                <w:b/>
                <w:sz w:val="16"/>
                <w:szCs w:val="16"/>
              </w:rPr>
            </w:pPr>
            <w:r w:rsidRPr="005E7A9D">
              <w:rPr>
                <w:rFonts w:ascii="Sylfaen" w:hAnsi="Sylfaen"/>
                <w:b/>
                <w:sz w:val="16"/>
                <w:szCs w:val="16"/>
              </w:rPr>
              <w:t>15331153</w:t>
            </w:r>
          </w:p>
        </w:tc>
        <w:tc>
          <w:tcPr>
            <w:tcW w:w="2278" w:type="dxa"/>
            <w:gridSpan w:val="2"/>
          </w:tcPr>
          <w:p w:rsidR="00476DB5" w:rsidRPr="00C561E8" w:rsidRDefault="00476DB5" w:rsidP="007C11B3">
            <w:pPr>
              <w:jc w:val="center"/>
            </w:pPr>
            <w:r w:rsidRPr="00C561E8">
              <w:t>Чечевица</w:t>
            </w:r>
          </w:p>
        </w:tc>
        <w:tc>
          <w:tcPr>
            <w:tcW w:w="898" w:type="dxa"/>
            <w:gridSpan w:val="2"/>
            <w:vAlign w:val="center"/>
          </w:tcPr>
          <w:p w:rsidR="00476DB5" w:rsidRPr="00B138F3" w:rsidRDefault="00476DB5" w:rsidP="006D648A">
            <w:pPr>
              <w:widowControl w:val="0"/>
              <w:jc w:val="center"/>
              <w:rPr>
                <w:rFonts w:ascii="GHEA Grapalat" w:hAnsi="GHEA Grapalat"/>
                <w:sz w:val="16"/>
                <w:szCs w:val="16"/>
              </w:rPr>
            </w:pPr>
          </w:p>
        </w:tc>
        <w:tc>
          <w:tcPr>
            <w:tcW w:w="941" w:type="dxa"/>
            <w:vAlign w:val="center"/>
          </w:tcPr>
          <w:p w:rsidR="00476DB5" w:rsidRPr="00B138F3" w:rsidRDefault="00476DB5" w:rsidP="006D648A">
            <w:pPr>
              <w:widowControl w:val="0"/>
              <w:jc w:val="center"/>
              <w:rPr>
                <w:rFonts w:ascii="GHEA Grapalat" w:hAnsi="GHEA Grapalat"/>
                <w:sz w:val="16"/>
                <w:szCs w:val="16"/>
              </w:rPr>
            </w:pPr>
          </w:p>
        </w:tc>
        <w:tc>
          <w:tcPr>
            <w:tcW w:w="655" w:type="dxa"/>
            <w:vAlign w:val="center"/>
          </w:tcPr>
          <w:p w:rsidR="00476DB5" w:rsidRPr="00B138F3" w:rsidRDefault="00476DB5" w:rsidP="006D648A">
            <w:pPr>
              <w:widowControl w:val="0"/>
              <w:jc w:val="center"/>
              <w:rPr>
                <w:rFonts w:ascii="GHEA Grapalat" w:hAnsi="GHEA Grapalat"/>
                <w:sz w:val="16"/>
                <w:szCs w:val="16"/>
              </w:rPr>
            </w:pPr>
          </w:p>
        </w:tc>
        <w:tc>
          <w:tcPr>
            <w:tcW w:w="803" w:type="dxa"/>
            <w:vAlign w:val="center"/>
          </w:tcPr>
          <w:p w:rsidR="00476DB5" w:rsidRPr="00B138F3" w:rsidRDefault="00476DB5" w:rsidP="006D648A">
            <w:pPr>
              <w:widowControl w:val="0"/>
              <w:jc w:val="center"/>
              <w:rPr>
                <w:rFonts w:ascii="GHEA Grapalat" w:hAnsi="GHEA Grapalat"/>
                <w:sz w:val="16"/>
                <w:szCs w:val="16"/>
              </w:rPr>
            </w:pPr>
          </w:p>
        </w:tc>
        <w:tc>
          <w:tcPr>
            <w:tcW w:w="520" w:type="dxa"/>
            <w:vAlign w:val="center"/>
          </w:tcPr>
          <w:p w:rsidR="00476DB5" w:rsidRPr="00B138F3" w:rsidRDefault="00476DB5" w:rsidP="006D648A">
            <w:pPr>
              <w:widowControl w:val="0"/>
              <w:jc w:val="center"/>
              <w:rPr>
                <w:rFonts w:ascii="GHEA Grapalat" w:hAnsi="GHEA Grapalat"/>
                <w:sz w:val="16"/>
                <w:szCs w:val="16"/>
              </w:rPr>
            </w:pPr>
          </w:p>
        </w:tc>
        <w:tc>
          <w:tcPr>
            <w:tcW w:w="603" w:type="dxa"/>
            <w:gridSpan w:val="2"/>
            <w:vAlign w:val="center"/>
          </w:tcPr>
          <w:p w:rsidR="00476DB5" w:rsidRPr="00B138F3" w:rsidRDefault="00476DB5" w:rsidP="006D648A">
            <w:pPr>
              <w:widowControl w:val="0"/>
              <w:jc w:val="center"/>
              <w:rPr>
                <w:rFonts w:ascii="GHEA Grapalat" w:hAnsi="GHEA Grapalat"/>
                <w:sz w:val="16"/>
                <w:szCs w:val="16"/>
              </w:rPr>
            </w:pPr>
          </w:p>
        </w:tc>
        <w:tc>
          <w:tcPr>
            <w:tcW w:w="669"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rPr>
              <w:t>2</w:t>
            </w:r>
            <w:r>
              <w:rPr>
                <w:rFonts w:ascii="GHEA Grapalat" w:hAnsi="GHEA Grapalat"/>
                <w:sz w:val="16"/>
                <w:szCs w:val="16"/>
                <w:lang w:val="pt-BR"/>
              </w:rPr>
              <w:t>0</w:t>
            </w:r>
            <w:r w:rsidRPr="001D0CA2">
              <w:rPr>
                <w:rFonts w:ascii="GHEA Grapalat" w:hAnsi="GHEA Grapalat"/>
                <w:sz w:val="16"/>
                <w:szCs w:val="16"/>
                <w:lang w:val="pt-BR"/>
              </w:rPr>
              <w:t>%</w:t>
            </w:r>
          </w:p>
        </w:tc>
        <w:tc>
          <w:tcPr>
            <w:tcW w:w="780"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rPr>
              <w:t>3</w:t>
            </w:r>
            <w:r>
              <w:rPr>
                <w:rFonts w:ascii="GHEA Grapalat" w:hAnsi="GHEA Grapalat"/>
                <w:sz w:val="16"/>
                <w:szCs w:val="16"/>
                <w:lang w:val="pt-BR"/>
              </w:rPr>
              <w:t>0</w:t>
            </w:r>
            <w:r w:rsidRPr="001D0CA2">
              <w:rPr>
                <w:rFonts w:ascii="GHEA Grapalat" w:hAnsi="GHEA Grapalat"/>
                <w:sz w:val="16"/>
                <w:szCs w:val="16"/>
                <w:lang w:val="pt-BR"/>
              </w:rPr>
              <w:t>%</w:t>
            </w:r>
          </w:p>
        </w:tc>
        <w:tc>
          <w:tcPr>
            <w:tcW w:w="864"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rPr>
              <w:t>6</w:t>
            </w:r>
            <w:r>
              <w:rPr>
                <w:rFonts w:ascii="GHEA Grapalat" w:hAnsi="GHEA Grapalat"/>
                <w:sz w:val="16"/>
                <w:szCs w:val="16"/>
                <w:lang w:val="pt-BR"/>
              </w:rPr>
              <w:t>0</w:t>
            </w:r>
            <w:r w:rsidRPr="001D0CA2">
              <w:rPr>
                <w:rFonts w:ascii="GHEA Grapalat" w:hAnsi="GHEA Grapalat"/>
                <w:sz w:val="16"/>
                <w:szCs w:val="16"/>
                <w:lang w:val="pt-BR"/>
              </w:rPr>
              <w:t>%</w:t>
            </w:r>
          </w:p>
        </w:tc>
        <w:tc>
          <w:tcPr>
            <w:tcW w:w="832" w:type="dxa"/>
          </w:tcPr>
          <w:p w:rsidR="00476DB5" w:rsidRPr="001D0CA2" w:rsidRDefault="00476DB5" w:rsidP="00D0442E">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901"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835"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47" w:type="dxa"/>
          </w:tcPr>
          <w:p w:rsidR="00476DB5" w:rsidRPr="001D0CA2" w:rsidRDefault="00476DB5" w:rsidP="00D0442E">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476DB5" w:rsidRPr="00B138F3" w:rsidTr="000104BC">
        <w:trPr>
          <w:trHeight w:val="404"/>
          <w:jc w:val="center"/>
        </w:trPr>
        <w:tc>
          <w:tcPr>
            <w:tcW w:w="1659" w:type="dxa"/>
          </w:tcPr>
          <w:p w:rsidR="00476DB5" w:rsidRPr="00A241F2" w:rsidRDefault="00476DB5" w:rsidP="007C11B3">
            <w:pPr>
              <w:rPr>
                <w:rFonts w:ascii="Sylfaen" w:hAnsi="Sylfaen"/>
                <w:sz w:val="16"/>
                <w:szCs w:val="16"/>
                <w:lang w:val="en-US"/>
              </w:rPr>
            </w:pPr>
            <w:r>
              <w:rPr>
                <w:rFonts w:ascii="Sylfaen" w:hAnsi="Sylfaen"/>
                <w:sz w:val="16"/>
                <w:szCs w:val="16"/>
                <w:lang w:val="en-US"/>
              </w:rPr>
              <w:t>21</w:t>
            </w:r>
          </w:p>
        </w:tc>
        <w:tc>
          <w:tcPr>
            <w:tcW w:w="1920" w:type="dxa"/>
          </w:tcPr>
          <w:p w:rsidR="00476DB5" w:rsidRPr="005E7A9D" w:rsidRDefault="00476DB5" w:rsidP="007C11B3">
            <w:pPr>
              <w:rPr>
                <w:rFonts w:ascii="Sylfaen" w:hAnsi="Sylfaen"/>
                <w:b/>
                <w:sz w:val="16"/>
                <w:szCs w:val="16"/>
              </w:rPr>
            </w:pPr>
            <w:r>
              <w:rPr>
                <w:rFonts w:ascii="Sylfaen" w:hAnsi="Sylfaen"/>
                <w:b/>
                <w:sz w:val="16"/>
                <w:szCs w:val="16"/>
              </w:rPr>
              <w:t>15331151</w:t>
            </w:r>
          </w:p>
        </w:tc>
        <w:tc>
          <w:tcPr>
            <w:tcW w:w="2278" w:type="dxa"/>
            <w:gridSpan w:val="2"/>
          </w:tcPr>
          <w:p w:rsidR="00476DB5" w:rsidRPr="00C561E8" w:rsidRDefault="00476DB5" w:rsidP="007C11B3">
            <w:pPr>
              <w:jc w:val="center"/>
            </w:pPr>
            <w:r w:rsidRPr="00C561E8">
              <w:t>Зерновые бобы</w:t>
            </w:r>
          </w:p>
        </w:tc>
        <w:tc>
          <w:tcPr>
            <w:tcW w:w="898" w:type="dxa"/>
            <w:gridSpan w:val="2"/>
            <w:vAlign w:val="center"/>
          </w:tcPr>
          <w:p w:rsidR="00476DB5" w:rsidRPr="00B138F3" w:rsidRDefault="00476DB5" w:rsidP="006D648A">
            <w:pPr>
              <w:widowControl w:val="0"/>
              <w:jc w:val="center"/>
              <w:rPr>
                <w:rFonts w:ascii="GHEA Grapalat" w:hAnsi="GHEA Grapalat"/>
                <w:sz w:val="16"/>
                <w:szCs w:val="16"/>
              </w:rPr>
            </w:pPr>
          </w:p>
        </w:tc>
        <w:tc>
          <w:tcPr>
            <w:tcW w:w="941" w:type="dxa"/>
            <w:vAlign w:val="center"/>
          </w:tcPr>
          <w:p w:rsidR="00476DB5" w:rsidRPr="00B138F3" w:rsidRDefault="00476DB5" w:rsidP="006D648A">
            <w:pPr>
              <w:widowControl w:val="0"/>
              <w:jc w:val="center"/>
              <w:rPr>
                <w:rFonts w:ascii="GHEA Grapalat" w:hAnsi="GHEA Grapalat"/>
                <w:sz w:val="16"/>
                <w:szCs w:val="16"/>
              </w:rPr>
            </w:pPr>
          </w:p>
        </w:tc>
        <w:tc>
          <w:tcPr>
            <w:tcW w:w="655" w:type="dxa"/>
            <w:vAlign w:val="center"/>
          </w:tcPr>
          <w:p w:rsidR="00476DB5" w:rsidRPr="00B138F3" w:rsidRDefault="00476DB5" w:rsidP="006D648A">
            <w:pPr>
              <w:widowControl w:val="0"/>
              <w:jc w:val="center"/>
              <w:rPr>
                <w:rFonts w:ascii="GHEA Grapalat" w:hAnsi="GHEA Grapalat"/>
                <w:sz w:val="16"/>
                <w:szCs w:val="16"/>
              </w:rPr>
            </w:pPr>
          </w:p>
        </w:tc>
        <w:tc>
          <w:tcPr>
            <w:tcW w:w="803" w:type="dxa"/>
            <w:vAlign w:val="center"/>
          </w:tcPr>
          <w:p w:rsidR="00476DB5" w:rsidRPr="00B138F3" w:rsidRDefault="00476DB5" w:rsidP="006D648A">
            <w:pPr>
              <w:widowControl w:val="0"/>
              <w:jc w:val="center"/>
              <w:rPr>
                <w:rFonts w:ascii="GHEA Grapalat" w:hAnsi="GHEA Grapalat"/>
                <w:sz w:val="16"/>
                <w:szCs w:val="16"/>
              </w:rPr>
            </w:pPr>
          </w:p>
        </w:tc>
        <w:tc>
          <w:tcPr>
            <w:tcW w:w="520" w:type="dxa"/>
            <w:vAlign w:val="center"/>
          </w:tcPr>
          <w:p w:rsidR="00476DB5" w:rsidRPr="00B138F3" w:rsidRDefault="00476DB5" w:rsidP="006D648A">
            <w:pPr>
              <w:widowControl w:val="0"/>
              <w:jc w:val="center"/>
              <w:rPr>
                <w:rFonts w:ascii="GHEA Grapalat" w:hAnsi="GHEA Grapalat"/>
                <w:sz w:val="16"/>
                <w:szCs w:val="16"/>
              </w:rPr>
            </w:pPr>
          </w:p>
        </w:tc>
        <w:tc>
          <w:tcPr>
            <w:tcW w:w="603" w:type="dxa"/>
            <w:gridSpan w:val="2"/>
            <w:vAlign w:val="center"/>
          </w:tcPr>
          <w:p w:rsidR="00476DB5" w:rsidRPr="00B138F3" w:rsidRDefault="00476DB5" w:rsidP="006D648A">
            <w:pPr>
              <w:widowControl w:val="0"/>
              <w:jc w:val="center"/>
              <w:rPr>
                <w:rFonts w:ascii="GHEA Grapalat" w:hAnsi="GHEA Grapalat"/>
                <w:sz w:val="16"/>
                <w:szCs w:val="16"/>
              </w:rPr>
            </w:pPr>
          </w:p>
        </w:tc>
        <w:tc>
          <w:tcPr>
            <w:tcW w:w="669"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rPr>
              <w:t>2</w:t>
            </w:r>
            <w:r>
              <w:rPr>
                <w:rFonts w:ascii="GHEA Grapalat" w:hAnsi="GHEA Grapalat"/>
                <w:sz w:val="16"/>
                <w:szCs w:val="16"/>
                <w:lang w:val="pt-BR"/>
              </w:rPr>
              <w:t>0</w:t>
            </w:r>
            <w:r w:rsidRPr="001D0CA2">
              <w:rPr>
                <w:rFonts w:ascii="GHEA Grapalat" w:hAnsi="GHEA Grapalat"/>
                <w:sz w:val="16"/>
                <w:szCs w:val="16"/>
                <w:lang w:val="pt-BR"/>
              </w:rPr>
              <w:t>%</w:t>
            </w:r>
          </w:p>
        </w:tc>
        <w:tc>
          <w:tcPr>
            <w:tcW w:w="780"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rPr>
              <w:t>3</w:t>
            </w:r>
            <w:r>
              <w:rPr>
                <w:rFonts w:ascii="GHEA Grapalat" w:hAnsi="GHEA Grapalat"/>
                <w:sz w:val="16"/>
                <w:szCs w:val="16"/>
                <w:lang w:val="pt-BR"/>
              </w:rPr>
              <w:t>0</w:t>
            </w:r>
            <w:r w:rsidRPr="001D0CA2">
              <w:rPr>
                <w:rFonts w:ascii="GHEA Grapalat" w:hAnsi="GHEA Grapalat"/>
                <w:sz w:val="16"/>
                <w:szCs w:val="16"/>
                <w:lang w:val="pt-BR"/>
              </w:rPr>
              <w:t>%</w:t>
            </w:r>
          </w:p>
        </w:tc>
        <w:tc>
          <w:tcPr>
            <w:tcW w:w="864"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rPr>
              <w:t>6</w:t>
            </w:r>
            <w:r>
              <w:rPr>
                <w:rFonts w:ascii="GHEA Grapalat" w:hAnsi="GHEA Grapalat"/>
                <w:sz w:val="16"/>
                <w:szCs w:val="16"/>
                <w:lang w:val="pt-BR"/>
              </w:rPr>
              <w:t>0</w:t>
            </w:r>
            <w:r w:rsidRPr="001D0CA2">
              <w:rPr>
                <w:rFonts w:ascii="GHEA Grapalat" w:hAnsi="GHEA Grapalat"/>
                <w:sz w:val="16"/>
                <w:szCs w:val="16"/>
                <w:lang w:val="pt-BR"/>
              </w:rPr>
              <w:t>%</w:t>
            </w:r>
          </w:p>
        </w:tc>
        <w:tc>
          <w:tcPr>
            <w:tcW w:w="832" w:type="dxa"/>
          </w:tcPr>
          <w:p w:rsidR="00476DB5" w:rsidRPr="001D0CA2" w:rsidRDefault="00476DB5" w:rsidP="00D0442E">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901"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835"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47" w:type="dxa"/>
          </w:tcPr>
          <w:p w:rsidR="00476DB5" w:rsidRPr="001D0CA2" w:rsidRDefault="00476DB5" w:rsidP="00D0442E">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476DB5" w:rsidRPr="00B138F3" w:rsidTr="000104BC">
        <w:trPr>
          <w:trHeight w:val="404"/>
          <w:jc w:val="center"/>
        </w:trPr>
        <w:tc>
          <w:tcPr>
            <w:tcW w:w="1659" w:type="dxa"/>
          </w:tcPr>
          <w:p w:rsidR="00476DB5" w:rsidRPr="002C4819" w:rsidRDefault="00476DB5" w:rsidP="007C11B3">
            <w:pPr>
              <w:rPr>
                <w:rFonts w:ascii="Sylfaen" w:hAnsi="Sylfaen"/>
                <w:sz w:val="16"/>
                <w:szCs w:val="16"/>
                <w:lang w:val="en-US"/>
              </w:rPr>
            </w:pPr>
            <w:r>
              <w:rPr>
                <w:rFonts w:ascii="Sylfaen" w:hAnsi="Sylfaen"/>
                <w:sz w:val="16"/>
                <w:szCs w:val="16"/>
                <w:lang w:val="en-US"/>
              </w:rPr>
              <w:t>22</w:t>
            </w:r>
          </w:p>
        </w:tc>
        <w:tc>
          <w:tcPr>
            <w:tcW w:w="1920" w:type="dxa"/>
          </w:tcPr>
          <w:p w:rsidR="00476DB5" w:rsidRPr="001D0CA2" w:rsidRDefault="00476DB5" w:rsidP="007C11B3">
            <w:pPr>
              <w:rPr>
                <w:rFonts w:ascii="Sylfaen" w:hAnsi="Sylfaen"/>
                <w:b/>
                <w:sz w:val="16"/>
                <w:szCs w:val="16"/>
              </w:rPr>
            </w:pPr>
            <w:r>
              <w:rPr>
                <w:rFonts w:ascii="Sylfaen" w:hAnsi="Sylfaen"/>
                <w:b/>
                <w:sz w:val="16"/>
                <w:szCs w:val="16"/>
              </w:rPr>
              <w:t>15331154</w:t>
            </w:r>
          </w:p>
        </w:tc>
        <w:tc>
          <w:tcPr>
            <w:tcW w:w="2278" w:type="dxa"/>
            <w:gridSpan w:val="2"/>
          </w:tcPr>
          <w:p w:rsidR="00476DB5" w:rsidRPr="00C561E8" w:rsidRDefault="00476DB5" w:rsidP="007C11B3">
            <w:pPr>
              <w:jc w:val="center"/>
            </w:pPr>
            <w:r w:rsidRPr="00C561E8">
              <w:t>Фасоль целая</w:t>
            </w:r>
          </w:p>
        </w:tc>
        <w:tc>
          <w:tcPr>
            <w:tcW w:w="898" w:type="dxa"/>
            <w:gridSpan w:val="2"/>
            <w:vAlign w:val="center"/>
          </w:tcPr>
          <w:p w:rsidR="00476DB5" w:rsidRPr="00B138F3" w:rsidRDefault="00476DB5" w:rsidP="006D648A">
            <w:pPr>
              <w:widowControl w:val="0"/>
              <w:jc w:val="center"/>
              <w:rPr>
                <w:rFonts w:ascii="GHEA Grapalat" w:hAnsi="GHEA Grapalat"/>
                <w:sz w:val="16"/>
                <w:szCs w:val="16"/>
              </w:rPr>
            </w:pPr>
          </w:p>
        </w:tc>
        <w:tc>
          <w:tcPr>
            <w:tcW w:w="941" w:type="dxa"/>
            <w:vAlign w:val="center"/>
          </w:tcPr>
          <w:p w:rsidR="00476DB5" w:rsidRPr="00B138F3" w:rsidRDefault="00476DB5" w:rsidP="006D648A">
            <w:pPr>
              <w:widowControl w:val="0"/>
              <w:jc w:val="center"/>
              <w:rPr>
                <w:rFonts w:ascii="GHEA Grapalat" w:hAnsi="GHEA Grapalat"/>
                <w:sz w:val="16"/>
                <w:szCs w:val="16"/>
              </w:rPr>
            </w:pPr>
          </w:p>
        </w:tc>
        <w:tc>
          <w:tcPr>
            <w:tcW w:w="655" w:type="dxa"/>
            <w:vAlign w:val="center"/>
          </w:tcPr>
          <w:p w:rsidR="00476DB5" w:rsidRPr="00B138F3" w:rsidRDefault="00476DB5" w:rsidP="006D648A">
            <w:pPr>
              <w:widowControl w:val="0"/>
              <w:jc w:val="center"/>
              <w:rPr>
                <w:rFonts w:ascii="GHEA Grapalat" w:hAnsi="GHEA Grapalat"/>
                <w:sz w:val="16"/>
                <w:szCs w:val="16"/>
              </w:rPr>
            </w:pPr>
          </w:p>
        </w:tc>
        <w:tc>
          <w:tcPr>
            <w:tcW w:w="803" w:type="dxa"/>
            <w:vAlign w:val="center"/>
          </w:tcPr>
          <w:p w:rsidR="00476DB5" w:rsidRPr="00B138F3" w:rsidRDefault="00476DB5" w:rsidP="006D648A">
            <w:pPr>
              <w:widowControl w:val="0"/>
              <w:jc w:val="center"/>
              <w:rPr>
                <w:rFonts w:ascii="GHEA Grapalat" w:hAnsi="GHEA Grapalat"/>
                <w:sz w:val="16"/>
                <w:szCs w:val="16"/>
              </w:rPr>
            </w:pPr>
          </w:p>
        </w:tc>
        <w:tc>
          <w:tcPr>
            <w:tcW w:w="520" w:type="dxa"/>
            <w:vAlign w:val="center"/>
          </w:tcPr>
          <w:p w:rsidR="00476DB5" w:rsidRPr="00B138F3" w:rsidRDefault="00476DB5" w:rsidP="006D648A">
            <w:pPr>
              <w:widowControl w:val="0"/>
              <w:jc w:val="center"/>
              <w:rPr>
                <w:rFonts w:ascii="GHEA Grapalat" w:hAnsi="GHEA Grapalat"/>
                <w:sz w:val="16"/>
                <w:szCs w:val="16"/>
              </w:rPr>
            </w:pPr>
          </w:p>
        </w:tc>
        <w:tc>
          <w:tcPr>
            <w:tcW w:w="603" w:type="dxa"/>
            <w:gridSpan w:val="2"/>
            <w:vAlign w:val="center"/>
          </w:tcPr>
          <w:p w:rsidR="00476DB5" w:rsidRPr="00B138F3" w:rsidRDefault="00476DB5" w:rsidP="006D648A">
            <w:pPr>
              <w:widowControl w:val="0"/>
              <w:jc w:val="center"/>
              <w:rPr>
                <w:rFonts w:ascii="GHEA Grapalat" w:hAnsi="GHEA Grapalat"/>
                <w:sz w:val="16"/>
                <w:szCs w:val="16"/>
              </w:rPr>
            </w:pPr>
          </w:p>
        </w:tc>
        <w:tc>
          <w:tcPr>
            <w:tcW w:w="669"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rPr>
              <w:t>2</w:t>
            </w:r>
            <w:r>
              <w:rPr>
                <w:rFonts w:ascii="GHEA Grapalat" w:hAnsi="GHEA Grapalat"/>
                <w:sz w:val="16"/>
                <w:szCs w:val="16"/>
                <w:lang w:val="pt-BR"/>
              </w:rPr>
              <w:t>0</w:t>
            </w:r>
            <w:r w:rsidRPr="001D0CA2">
              <w:rPr>
                <w:rFonts w:ascii="GHEA Grapalat" w:hAnsi="GHEA Grapalat"/>
                <w:sz w:val="16"/>
                <w:szCs w:val="16"/>
                <w:lang w:val="pt-BR"/>
              </w:rPr>
              <w:t>%</w:t>
            </w:r>
          </w:p>
        </w:tc>
        <w:tc>
          <w:tcPr>
            <w:tcW w:w="780"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rPr>
              <w:t>3</w:t>
            </w:r>
            <w:r>
              <w:rPr>
                <w:rFonts w:ascii="GHEA Grapalat" w:hAnsi="GHEA Grapalat"/>
                <w:sz w:val="16"/>
                <w:szCs w:val="16"/>
                <w:lang w:val="pt-BR"/>
              </w:rPr>
              <w:t>0</w:t>
            </w:r>
            <w:r w:rsidRPr="001D0CA2">
              <w:rPr>
                <w:rFonts w:ascii="GHEA Grapalat" w:hAnsi="GHEA Grapalat"/>
                <w:sz w:val="16"/>
                <w:szCs w:val="16"/>
                <w:lang w:val="pt-BR"/>
              </w:rPr>
              <w:t>%</w:t>
            </w:r>
          </w:p>
        </w:tc>
        <w:tc>
          <w:tcPr>
            <w:tcW w:w="864"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rPr>
              <w:t>6</w:t>
            </w:r>
            <w:r>
              <w:rPr>
                <w:rFonts w:ascii="GHEA Grapalat" w:hAnsi="GHEA Grapalat"/>
                <w:sz w:val="16"/>
                <w:szCs w:val="16"/>
                <w:lang w:val="pt-BR"/>
              </w:rPr>
              <w:t>0</w:t>
            </w:r>
            <w:r w:rsidRPr="001D0CA2">
              <w:rPr>
                <w:rFonts w:ascii="GHEA Grapalat" w:hAnsi="GHEA Grapalat"/>
                <w:sz w:val="16"/>
                <w:szCs w:val="16"/>
                <w:lang w:val="pt-BR"/>
              </w:rPr>
              <w:t>%</w:t>
            </w:r>
          </w:p>
        </w:tc>
        <w:tc>
          <w:tcPr>
            <w:tcW w:w="832" w:type="dxa"/>
          </w:tcPr>
          <w:p w:rsidR="00476DB5" w:rsidRPr="001D0CA2" w:rsidRDefault="00476DB5" w:rsidP="00D0442E">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901"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835"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47" w:type="dxa"/>
          </w:tcPr>
          <w:p w:rsidR="00476DB5" w:rsidRPr="001D0CA2" w:rsidRDefault="00476DB5" w:rsidP="00D0442E">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476DB5" w:rsidRPr="00B138F3" w:rsidTr="000104BC">
        <w:trPr>
          <w:trHeight w:val="404"/>
          <w:jc w:val="center"/>
        </w:trPr>
        <w:tc>
          <w:tcPr>
            <w:tcW w:w="1659" w:type="dxa"/>
          </w:tcPr>
          <w:p w:rsidR="00476DB5" w:rsidRPr="00A241F2" w:rsidRDefault="00476DB5" w:rsidP="007C11B3">
            <w:pPr>
              <w:rPr>
                <w:rFonts w:ascii="Sylfaen" w:hAnsi="Sylfaen"/>
                <w:sz w:val="16"/>
                <w:szCs w:val="16"/>
                <w:lang w:val="en-US"/>
              </w:rPr>
            </w:pPr>
            <w:r>
              <w:rPr>
                <w:rFonts w:ascii="Sylfaen" w:hAnsi="Sylfaen"/>
                <w:sz w:val="16"/>
                <w:szCs w:val="16"/>
                <w:lang w:val="en-US"/>
              </w:rPr>
              <w:t>23</w:t>
            </w:r>
          </w:p>
        </w:tc>
        <w:tc>
          <w:tcPr>
            <w:tcW w:w="1920" w:type="dxa"/>
          </w:tcPr>
          <w:p w:rsidR="00476DB5" w:rsidRPr="00405F9D" w:rsidRDefault="00476DB5" w:rsidP="007C11B3">
            <w:pPr>
              <w:rPr>
                <w:rFonts w:ascii="Sylfaen" w:hAnsi="Sylfaen"/>
                <w:b/>
                <w:sz w:val="16"/>
                <w:szCs w:val="16"/>
                <w:lang w:val="en-US"/>
              </w:rPr>
            </w:pPr>
          </w:p>
          <w:p w:rsidR="00476DB5" w:rsidRPr="001D0CA2" w:rsidRDefault="00476DB5" w:rsidP="007C11B3">
            <w:pPr>
              <w:rPr>
                <w:rFonts w:ascii="Sylfaen" w:hAnsi="Sylfaen"/>
                <w:b/>
                <w:sz w:val="16"/>
                <w:szCs w:val="16"/>
              </w:rPr>
            </w:pPr>
            <w:r w:rsidRPr="001D0CA2">
              <w:rPr>
                <w:rFonts w:ascii="Sylfaen" w:hAnsi="Sylfaen"/>
                <w:b/>
                <w:sz w:val="16"/>
                <w:szCs w:val="16"/>
              </w:rPr>
              <w:t>15331167</w:t>
            </w:r>
          </w:p>
        </w:tc>
        <w:tc>
          <w:tcPr>
            <w:tcW w:w="2278" w:type="dxa"/>
            <w:gridSpan w:val="2"/>
          </w:tcPr>
          <w:p w:rsidR="00476DB5" w:rsidRPr="00C561E8" w:rsidRDefault="00476DB5" w:rsidP="00405F9D">
            <w:pPr>
              <w:jc w:val="center"/>
            </w:pPr>
            <w:r>
              <w:rPr>
                <w:lang w:val="en-US"/>
              </w:rPr>
              <w:br/>
            </w:r>
            <w:r w:rsidRPr="00C561E8">
              <w:t>Зеленый</w:t>
            </w:r>
          </w:p>
        </w:tc>
        <w:tc>
          <w:tcPr>
            <w:tcW w:w="898" w:type="dxa"/>
            <w:gridSpan w:val="2"/>
            <w:vAlign w:val="center"/>
          </w:tcPr>
          <w:p w:rsidR="00476DB5" w:rsidRPr="00B138F3" w:rsidRDefault="00476DB5" w:rsidP="006D648A">
            <w:pPr>
              <w:widowControl w:val="0"/>
              <w:jc w:val="center"/>
              <w:rPr>
                <w:rFonts w:ascii="GHEA Grapalat" w:hAnsi="GHEA Grapalat"/>
                <w:sz w:val="16"/>
                <w:szCs w:val="16"/>
              </w:rPr>
            </w:pPr>
          </w:p>
        </w:tc>
        <w:tc>
          <w:tcPr>
            <w:tcW w:w="941" w:type="dxa"/>
            <w:vAlign w:val="center"/>
          </w:tcPr>
          <w:p w:rsidR="00476DB5" w:rsidRPr="00B138F3" w:rsidRDefault="00476DB5" w:rsidP="006D648A">
            <w:pPr>
              <w:widowControl w:val="0"/>
              <w:jc w:val="center"/>
              <w:rPr>
                <w:rFonts w:ascii="GHEA Grapalat" w:hAnsi="GHEA Grapalat"/>
                <w:sz w:val="16"/>
                <w:szCs w:val="16"/>
              </w:rPr>
            </w:pPr>
          </w:p>
        </w:tc>
        <w:tc>
          <w:tcPr>
            <w:tcW w:w="655" w:type="dxa"/>
            <w:vAlign w:val="center"/>
          </w:tcPr>
          <w:p w:rsidR="00476DB5" w:rsidRPr="00B138F3" w:rsidRDefault="00476DB5" w:rsidP="006D648A">
            <w:pPr>
              <w:widowControl w:val="0"/>
              <w:jc w:val="center"/>
              <w:rPr>
                <w:rFonts w:ascii="GHEA Grapalat" w:hAnsi="GHEA Grapalat"/>
                <w:sz w:val="16"/>
                <w:szCs w:val="16"/>
              </w:rPr>
            </w:pPr>
          </w:p>
        </w:tc>
        <w:tc>
          <w:tcPr>
            <w:tcW w:w="803" w:type="dxa"/>
            <w:vAlign w:val="center"/>
          </w:tcPr>
          <w:p w:rsidR="00476DB5" w:rsidRPr="00B138F3" w:rsidRDefault="00476DB5" w:rsidP="006D648A">
            <w:pPr>
              <w:widowControl w:val="0"/>
              <w:jc w:val="center"/>
              <w:rPr>
                <w:rFonts w:ascii="GHEA Grapalat" w:hAnsi="GHEA Grapalat"/>
                <w:sz w:val="16"/>
                <w:szCs w:val="16"/>
              </w:rPr>
            </w:pPr>
          </w:p>
        </w:tc>
        <w:tc>
          <w:tcPr>
            <w:tcW w:w="520" w:type="dxa"/>
            <w:vAlign w:val="center"/>
          </w:tcPr>
          <w:p w:rsidR="00476DB5" w:rsidRPr="00B138F3" w:rsidRDefault="00476DB5" w:rsidP="006D648A">
            <w:pPr>
              <w:widowControl w:val="0"/>
              <w:jc w:val="center"/>
              <w:rPr>
                <w:rFonts w:ascii="GHEA Grapalat" w:hAnsi="GHEA Grapalat"/>
                <w:sz w:val="16"/>
                <w:szCs w:val="16"/>
              </w:rPr>
            </w:pPr>
          </w:p>
        </w:tc>
        <w:tc>
          <w:tcPr>
            <w:tcW w:w="603" w:type="dxa"/>
            <w:gridSpan w:val="2"/>
            <w:vAlign w:val="center"/>
          </w:tcPr>
          <w:p w:rsidR="00476DB5" w:rsidRPr="00B138F3" w:rsidRDefault="00476DB5" w:rsidP="006D648A">
            <w:pPr>
              <w:widowControl w:val="0"/>
              <w:jc w:val="center"/>
              <w:rPr>
                <w:rFonts w:ascii="GHEA Grapalat" w:hAnsi="GHEA Grapalat"/>
                <w:sz w:val="16"/>
                <w:szCs w:val="16"/>
              </w:rPr>
            </w:pPr>
          </w:p>
        </w:tc>
        <w:tc>
          <w:tcPr>
            <w:tcW w:w="669"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rPr>
              <w:t>2</w:t>
            </w:r>
            <w:r>
              <w:rPr>
                <w:rFonts w:ascii="GHEA Grapalat" w:hAnsi="GHEA Grapalat"/>
                <w:sz w:val="16"/>
                <w:szCs w:val="16"/>
                <w:lang w:val="pt-BR"/>
              </w:rPr>
              <w:t>0</w:t>
            </w:r>
            <w:r w:rsidRPr="001D0CA2">
              <w:rPr>
                <w:rFonts w:ascii="GHEA Grapalat" w:hAnsi="GHEA Grapalat"/>
                <w:sz w:val="16"/>
                <w:szCs w:val="16"/>
                <w:lang w:val="pt-BR"/>
              </w:rPr>
              <w:t>%</w:t>
            </w:r>
          </w:p>
        </w:tc>
        <w:tc>
          <w:tcPr>
            <w:tcW w:w="780"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rPr>
              <w:t>3</w:t>
            </w:r>
            <w:r>
              <w:rPr>
                <w:rFonts w:ascii="GHEA Grapalat" w:hAnsi="GHEA Grapalat"/>
                <w:sz w:val="16"/>
                <w:szCs w:val="16"/>
                <w:lang w:val="pt-BR"/>
              </w:rPr>
              <w:t>0</w:t>
            </w:r>
            <w:r w:rsidRPr="001D0CA2">
              <w:rPr>
                <w:rFonts w:ascii="GHEA Grapalat" w:hAnsi="GHEA Grapalat"/>
                <w:sz w:val="16"/>
                <w:szCs w:val="16"/>
                <w:lang w:val="pt-BR"/>
              </w:rPr>
              <w:t>%</w:t>
            </w:r>
          </w:p>
        </w:tc>
        <w:tc>
          <w:tcPr>
            <w:tcW w:w="864"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rPr>
              <w:t>6</w:t>
            </w:r>
            <w:r>
              <w:rPr>
                <w:rFonts w:ascii="GHEA Grapalat" w:hAnsi="GHEA Grapalat"/>
                <w:sz w:val="16"/>
                <w:szCs w:val="16"/>
                <w:lang w:val="pt-BR"/>
              </w:rPr>
              <w:t>0</w:t>
            </w:r>
            <w:r w:rsidRPr="001D0CA2">
              <w:rPr>
                <w:rFonts w:ascii="GHEA Grapalat" w:hAnsi="GHEA Grapalat"/>
                <w:sz w:val="16"/>
                <w:szCs w:val="16"/>
                <w:lang w:val="pt-BR"/>
              </w:rPr>
              <w:t>%</w:t>
            </w:r>
          </w:p>
        </w:tc>
        <w:tc>
          <w:tcPr>
            <w:tcW w:w="832" w:type="dxa"/>
          </w:tcPr>
          <w:p w:rsidR="00476DB5" w:rsidRPr="001D0CA2" w:rsidRDefault="00476DB5" w:rsidP="00D0442E">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901"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835"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47" w:type="dxa"/>
          </w:tcPr>
          <w:p w:rsidR="00476DB5" w:rsidRPr="001D0CA2" w:rsidRDefault="00476DB5" w:rsidP="00D0442E">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476DB5" w:rsidRPr="00B138F3" w:rsidTr="000104BC">
        <w:trPr>
          <w:trHeight w:val="404"/>
          <w:jc w:val="center"/>
        </w:trPr>
        <w:tc>
          <w:tcPr>
            <w:tcW w:w="1659" w:type="dxa"/>
          </w:tcPr>
          <w:p w:rsidR="00476DB5" w:rsidRPr="00430734" w:rsidRDefault="00476DB5" w:rsidP="007C11B3">
            <w:pPr>
              <w:rPr>
                <w:rFonts w:ascii="Sylfaen" w:hAnsi="Sylfaen"/>
                <w:sz w:val="16"/>
                <w:szCs w:val="16"/>
                <w:lang w:val="en-US"/>
              </w:rPr>
            </w:pPr>
            <w:r>
              <w:rPr>
                <w:rFonts w:ascii="Sylfaen" w:hAnsi="Sylfaen"/>
                <w:sz w:val="16"/>
                <w:szCs w:val="16"/>
                <w:lang w:val="en-US"/>
              </w:rPr>
              <w:t>24</w:t>
            </w:r>
          </w:p>
        </w:tc>
        <w:tc>
          <w:tcPr>
            <w:tcW w:w="1920" w:type="dxa"/>
          </w:tcPr>
          <w:p w:rsidR="00476DB5" w:rsidRPr="005E7A9D" w:rsidRDefault="00476DB5" w:rsidP="007C11B3">
            <w:pPr>
              <w:rPr>
                <w:rFonts w:ascii="Sylfaen" w:hAnsi="Sylfaen"/>
                <w:b/>
                <w:sz w:val="16"/>
                <w:szCs w:val="16"/>
              </w:rPr>
            </w:pPr>
            <w:r>
              <w:rPr>
                <w:rFonts w:ascii="Sylfaen" w:hAnsi="Sylfaen"/>
                <w:b/>
                <w:sz w:val="16"/>
                <w:szCs w:val="16"/>
              </w:rPr>
              <w:t>15331100</w:t>
            </w:r>
          </w:p>
        </w:tc>
        <w:tc>
          <w:tcPr>
            <w:tcW w:w="2278" w:type="dxa"/>
            <w:gridSpan w:val="2"/>
          </w:tcPr>
          <w:p w:rsidR="00476DB5" w:rsidRPr="00C561E8" w:rsidRDefault="00476DB5" w:rsidP="007C11B3">
            <w:pPr>
              <w:jc w:val="center"/>
            </w:pPr>
            <w:r w:rsidRPr="00C561E8">
              <w:t>Томатная паста</w:t>
            </w:r>
          </w:p>
        </w:tc>
        <w:tc>
          <w:tcPr>
            <w:tcW w:w="898" w:type="dxa"/>
            <w:gridSpan w:val="2"/>
            <w:vAlign w:val="center"/>
          </w:tcPr>
          <w:p w:rsidR="00476DB5" w:rsidRPr="00B138F3" w:rsidRDefault="00476DB5" w:rsidP="006D648A">
            <w:pPr>
              <w:widowControl w:val="0"/>
              <w:jc w:val="center"/>
              <w:rPr>
                <w:rFonts w:ascii="GHEA Grapalat" w:hAnsi="GHEA Grapalat"/>
                <w:sz w:val="16"/>
                <w:szCs w:val="16"/>
              </w:rPr>
            </w:pPr>
          </w:p>
        </w:tc>
        <w:tc>
          <w:tcPr>
            <w:tcW w:w="941" w:type="dxa"/>
            <w:vAlign w:val="center"/>
          </w:tcPr>
          <w:p w:rsidR="00476DB5" w:rsidRPr="00B138F3" w:rsidRDefault="00476DB5" w:rsidP="006D648A">
            <w:pPr>
              <w:widowControl w:val="0"/>
              <w:jc w:val="center"/>
              <w:rPr>
                <w:rFonts w:ascii="GHEA Grapalat" w:hAnsi="GHEA Grapalat"/>
                <w:sz w:val="16"/>
                <w:szCs w:val="16"/>
              </w:rPr>
            </w:pPr>
          </w:p>
        </w:tc>
        <w:tc>
          <w:tcPr>
            <w:tcW w:w="655" w:type="dxa"/>
            <w:vAlign w:val="center"/>
          </w:tcPr>
          <w:p w:rsidR="00476DB5" w:rsidRPr="00B138F3" w:rsidRDefault="00476DB5" w:rsidP="006D648A">
            <w:pPr>
              <w:widowControl w:val="0"/>
              <w:jc w:val="center"/>
              <w:rPr>
                <w:rFonts w:ascii="GHEA Grapalat" w:hAnsi="GHEA Grapalat"/>
                <w:sz w:val="16"/>
                <w:szCs w:val="16"/>
              </w:rPr>
            </w:pPr>
          </w:p>
        </w:tc>
        <w:tc>
          <w:tcPr>
            <w:tcW w:w="803" w:type="dxa"/>
            <w:vAlign w:val="center"/>
          </w:tcPr>
          <w:p w:rsidR="00476DB5" w:rsidRPr="00B138F3" w:rsidRDefault="00476DB5" w:rsidP="006D648A">
            <w:pPr>
              <w:widowControl w:val="0"/>
              <w:jc w:val="center"/>
              <w:rPr>
                <w:rFonts w:ascii="GHEA Grapalat" w:hAnsi="GHEA Grapalat"/>
                <w:sz w:val="16"/>
                <w:szCs w:val="16"/>
              </w:rPr>
            </w:pPr>
          </w:p>
        </w:tc>
        <w:tc>
          <w:tcPr>
            <w:tcW w:w="520" w:type="dxa"/>
            <w:vAlign w:val="center"/>
          </w:tcPr>
          <w:p w:rsidR="00476DB5" w:rsidRPr="00B138F3" w:rsidRDefault="00476DB5" w:rsidP="006D648A">
            <w:pPr>
              <w:widowControl w:val="0"/>
              <w:jc w:val="center"/>
              <w:rPr>
                <w:rFonts w:ascii="GHEA Grapalat" w:hAnsi="GHEA Grapalat"/>
                <w:sz w:val="16"/>
                <w:szCs w:val="16"/>
              </w:rPr>
            </w:pPr>
          </w:p>
        </w:tc>
        <w:tc>
          <w:tcPr>
            <w:tcW w:w="603" w:type="dxa"/>
            <w:gridSpan w:val="2"/>
            <w:vAlign w:val="center"/>
          </w:tcPr>
          <w:p w:rsidR="00476DB5" w:rsidRPr="00B138F3" w:rsidRDefault="00476DB5" w:rsidP="006D648A">
            <w:pPr>
              <w:widowControl w:val="0"/>
              <w:jc w:val="center"/>
              <w:rPr>
                <w:rFonts w:ascii="GHEA Grapalat" w:hAnsi="GHEA Grapalat"/>
                <w:sz w:val="16"/>
                <w:szCs w:val="16"/>
              </w:rPr>
            </w:pPr>
          </w:p>
        </w:tc>
        <w:tc>
          <w:tcPr>
            <w:tcW w:w="669"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rPr>
              <w:t>2</w:t>
            </w:r>
            <w:r>
              <w:rPr>
                <w:rFonts w:ascii="GHEA Grapalat" w:hAnsi="GHEA Grapalat"/>
                <w:sz w:val="16"/>
                <w:szCs w:val="16"/>
                <w:lang w:val="pt-BR"/>
              </w:rPr>
              <w:t>0</w:t>
            </w:r>
            <w:r w:rsidRPr="001D0CA2">
              <w:rPr>
                <w:rFonts w:ascii="GHEA Grapalat" w:hAnsi="GHEA Grapalat"/>
                <w:sz w:val="16"/>
                <w:szCs w:val="16"/>
                <w:lang w:val="pt-BR"/>
              </w:rPr>
              <w:t>%</w:t>
            </w:r>
          </w:p>
        </w:tc>
        <w:tc>
          <w:tcPr>
            <w:tcW w:w="780"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rPr>
              <w:t>3</w:t>
            </w:r>
            <w:r>
              <w:rPr>
                <w:rFonts w:ascii="GHEA Grapalat" w:hAnsi="GHEA Grapalat"/>
                <w:sz w:val="16"/>
                <w:szCs w:val="16"/>
                <w:lang w:val="pt-BR"/>
              </w:rPr>
              <w:t>0</w:t>
            </w:r>
            <w:r w:rsidRPr="001D0CA2">
              <w:rPr>
                <w:rFonts w:ascii="GHEA Grapalat" w:hAnsi="GHEA Grapalat"/>
                <w:sz w:val="16"/>
                <w:szCs w:val="16"/>
                <w:lang w:val="pt-BR"/>
              </w:rPr>
              <w:t>%</w:t>
            </w:r>
          </w:p>
        </w:tc>
        <w:tc>
          <w:tcPr>
            <w:tcW w:w="864"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rPr>
              <w:t>6</w:t>
            </w:r>
            <w:r>
              <w:rPr>
                <w:rFonts w:ascii="GHEA Grapalat" w:hAnsi="GHEA Grapalat"/>
                <w:sz w:val="16"/>
                <w:szCs w:val="16"/>
                <w:lang w:val="pt-BR"/>
              </w:rPr>
              <w:t>0</w:t>
            </w:r>
            <w:r w:rsidRPr="001D0CA2">
              <w:rPr>
                <w:rFonts w:ascii="GHEA Grapalat" w:hAnsi="GHEA Grapalat"/>
                <w:sz w:val="16"/>
                <w:szCs w:val="16"/>
                <w:lang w:val="pt-BR"/>
              </w:rPr>
              <w:t>%</w:t>
            </w:r>
          </w:p>
        </w:tc>
        <w:tc>
          <w:tcPr>
            <w:tcW w:w="832" w:type="dxa"/>
          </w:tcPr>
          <w:p w:rsidR="00476DB5" w:rsidRPr="001D0CA2" w:rsidRDefault="00476DB5" w:rsidP="00D0442E">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901"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835"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47" w:type="dxa"/>
          </w:tcPr>
          <w:p w:rsidR="00476DB5" w:rsidRPr="001D0CA2" w:rsidRDefault="00476DB5" w:rsidP="00D0442E">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476DB5" w:rsidRPr="00B138F3" w:rsidTr="000104BC">
        <w:trPr>
          <w:trHeight w:val="404"/>
          <w:jc w:val="center"/>
        </w:trPr>
        <w:tc>
          <w:tcPr>
            <w:tcW w:w="1659" w:type="dxa"/>
          </w:tcPr>
          <w:p w:rsidR="00476DB5" w:rsidRPr="00A241F2" w:rsidRDefault="00476DB5" w:rsidP="007C11B3">
            <w:pPr>
              <w:rPr>
                <w:rFonts w:ascii="Sylfaen" w:hAnsi="Sylfaen"/>
                <w:sz w:val="16"/>
                <w:szCs w:val="16"/>
                <w:lang w:val="en-US"/>
              </w:rPr>
            </w:pPr>
            <w:r>
              <w:rPr>
                <w:rFonts w:ascii="Sylfaen" w:hAnsi="Sylfaen"/>
                <w:sz w:val="16"/>
                <w:szCs w:val="16"/>
                <w:lang w:val="en-US"/>
              </w:rPr>
              <w:t>25</w:t>
            </w:r>
          </w:p>
        </w:tc>
        <w:tc>
          <w:tcPr>
            <w:tcW w:w="1920" w:type="dxa"/>
          </w:tcPr>
          <w:p w:rsidR="00476DB5" w:rsidRPr="00405F9D" w:rsidRDefault="00476DB5" w:rsidP="007C11B3">
            <w:pPr>
              <w:rPr>
                <w:rFonts w:ascii="Sylfaen" w:hAnsi="Sylfaen"/>
                <w:b/>
                <w:sz w:val="16"/>
                <w:szCs w:val="16"/>
                <w:lang w:val="en-US"/>
              </w:rPr>
            </w:pPr>
          </w:p>
          <w:p w:rsidR="00476DB5" w:rsidRPr="001D0CA2" w:rsidRDefault="00476DB5" w:rsidP="007C11B3">
            <w:pPr>
              <w:rPr>
                <w:rFonts w:ascii="Sylfaen" w:hAnsi="Sylfaen"/>
                <w:b/>
                <w:sz w:val="16"/>
                <w:szCs w:val="16"/>
              </w:rPr>
            </w:pPr>
            <w:r w:rsidRPr="001D0CA2">
              <w:rPr>
                <w:rFonts w:ascii="Sylfaen" w:hAnsi="Sylfaen"/>
                <w:b/>
                <w:sz w:val="16"/>
                <w:szCs w:val="16"/>
              </w:rPr>
              <w:t>15332290</w:t>
            </w:r>
          </w:p>
        </w:tc>
        <w:tc>
          <w:tcPr>
            <w:tcW w:w="2278" w:type="dxa"/>
            <w:gridSpan w:val="2"/>
          </w:tcPr>
          <w:p w:rsidR="00476DB5" w:rsidRPr="00C561E8" w:rsidRDefault="00476DB5" w:rsidP="007C11B3">
            <w:pPr>
              <w:jc w:val="center"/>
            </w:pPr>
            <w:r w:rsidRPr="008023AD">
              <w:rPr>
                <w:rFonts w:ascii="GHEA Grapalat" w:hAnsi="GHEA Grapalat"/>
              </w:rPr>
              <w:t>Джемы</w:t>
            </w:r>
          </w:p>
        </w:tc>
        <w:tc>
          <w:tcPr>
            <w:tcW w:w="898" w:type="dxa"/>
            <w:gridSpan w:val="2"/>
            <w:vAlign w:val="center"/>
          </w:tcPr>
          <w:p w:rsidR="00476DB5" w:rsidRPr="00B138F3" w:rsidRDefault="00476DB5" w:rsidP="006D648A">
            <w:pPr>
              <w:widowControl w:val="0"/>
              <w:jc w:val="center"/>
              <w:rPr>
                <w:rFonts w:ascii="GHEA Grapalat" w:hAnsi="GHEA Grapalat"/>
                <w:sz w:val="16"/>
                <w:szCs w:val="16"/>
              </w:rPr>
            </w:pPr>
          </w:p>
        </w:tc>
        <w:tc>
          <w:tcPr>
            <w:tcW w:w="941" w:type="dxa"/>
            <w:vAlign w:val="center"/>
          </w:tcPr>
          <w:p w:rsidR="00476DB5" w:rsidRPr="00B138F3" w:rsidRDefault="00476DB5" w:rsidP="006D648A">
            <w:pPr>
              <w:widowControl w:val="0"/>
              <w:jc w:val="center"/>
              <w:rPr>
                <w:rFonts w:ascii="GHEA Grapalat" w:hAnsi="GHEA Grapalat"/>
                <w:sz w:val="16"/>
                <w:szCs w:val="16"/>
              </w:rPr>
            </w:pPr>
          </w:p>
        </w:tc>
        <w:tc>
          <w:tcPr>
            <w:tcW w:w="655" w:type="dxa"/>
            <w:vAlign w:val="center"/>
          </w:tcPr>
          <w:p w:rsidR="00476DB5" w:rsidRPr="00B138F3" w:rsidRDefault="00476DB5" w:rsidP="006D648A">
            <w:pPr>
              <w:widowControl w:val="0"/>
              <w:jc w:val="center"/>
              <w:rPr>
                <w:rFonts w:ascii="GHEA Grapalat" w:hAnsi="GHEA Grapalat"/>
                <w:sz w:val="16"/>
                <w:szCs w:val="16"/>
              </w:rPr>
            </w:pPr>
          </w:p>
        </w:tc>
        <w:tc>
          <w:tcPr>
            <w:tcW w:w="803" w:type="dxa"/>
            <w:vAlign w:val="center"/>
          </w:tcPr>
          <w:p w:rsidR="00476DB5" w:rsidRPr="00B138F3" w:rsidRDefault="00476DB5" w:rsidP="006D648A">
            <w:pPr>
              <w:widowControl w:val="0"/>
              <w:jc w:val="center"/>
              <w:rPr>
                <w:rFonts w:ascii="GHEA Grapalat" w:hAnsi="GHEA Grapalat"/>
                <w:sz w:val="16"/>
                <w:szCs w:val="16"/>
              </w:rPr>
            </w:pPr>
          </w:p>
        </w:tc>
        <w:tc>
          <w:tcPr>
            <w:tcW w:w="520" w:type="dxa"/>
            <w:vAlign w:val="center"/>
          </w:tcPr>
          <w:p w:rsidR="00476DB5" w:rsidRPr="00B138F3" w:rsidRDefault="00476DB5" w:rsidP="006D648A">
            <w:pPr>
              <w:widowControl w:val="0"/>
              <w:jc w:val="center"/>
              <w:rPr>
                <w:rFonts w:ascii="GHEA Grapalat" w:hAnsi="GHEA Grapalat"/>
                <w:sz w:val="16"/>
                <w:szCs w:val="16"/>
              </w:rPr>
            </w:pPr>
          </w:p>
        </w:tc>
        <w:tc>
          <w:tcPr>
            <w:tcW w:w="603" w:type="dxa"/>
            <w:gridSpan w:val="2"/>
            <w:vAlign w:val="center"/>
          </w:tcPr>
          <w:p w:rsidR="00476DB5" w:rsidRPr="00B138F3" w:rsidRDefault="00476DB5" w:rsidP="006D648A">
            <w:pPr>
              <w:widowControl w:val="0"/>
              <w:jc w:val="center"/>
              <w:rPr>
                <w:rFonts w:ascii="GHEA Grapalat" w:hAnsi="GHEA Grapalat"/>
                <w:sz w:val="16"/>
                <w:szCs w:val="16"/>
              </w:rPr>
            </w:pPr>
          </w:p>
        </w:tc>
        <w:tc>
          <w:tcPr>
            <w:tcW w:w="669"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rPr>
              <w:t>2</w:t>
            </w:r>
            <w:r>
              <w:rPr>
                <w:rFonts w:ascii="GHEA Grapalat" w:hAnsi="GHEA Grapalat"/>
                <w:sz w:val="16"/>
                <w:szCs w:val="16"/>
                <w:lang w:val="pt-BR"/>
              </w:rPr>
              <w:t>0</w:t>
            </w:r>
            <w:r w:rsidRPr="001D0CA2">
              <w:rPr>
                <w:rFonts w:ascii="GHEA Grapalat" w:hAnsi="GHEA Grapalat"/>
                <w:sz w:val="16"/>
                <w:szCs w:val="16"/>
                <w:lang w:val="pt-BR"/>
              </w:rPr>
              <w:t>%</w:t>
            </w:r>
          </w:p>
        </w:tc>
        <w:tc>
          <w:tcPr>
            <w:tcW w:w="780"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rPr>
              <w:t>3</w:t>
            </w:r>
            <w:r>
              <w:rPr>
                <w:rFonts w:ascii="GHEA Grapalat" w:hAnsi="GHEA Grapalat"/>
                <w:sz w:val="16"/>
                <w:szCs w:val="16"/>
                <w:lang w:val="pt-BR"/>
              </w:rPr>
              <w:t>0</w:t>
            </w:r>
            <w:r w:rsidRPr="001D0CA2">
              <w:rPr>
                <w:rFonts w:ascii="GHEA Grapalat" w:hAnsi="GHEA Grapalat"/>
                <w:sz w:val="16"/>
                <w:szCs w:val="16"/>
                <w:lang w:val="pt-BR"/>
              </w:rPr>
              <w:t>%</w:t>
            </w:r>
          </w:p>
        </w:tc>
        <w:tc>
          <w:tcPr>
            <w:tcW w:w="864"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rPr>
              <w:t>6</w:t>
            </w:r>
            <w:r>
              <w:rPr>
                <w:rFonts w:ascii="GHEA Grapalat" w:hAnsi="GHEA Grapalat"/>
                <w:sz w:val="16"/>
                <w:szCs w:val="16"/>
                <w:lang w:val="pt-BR"/>
              </w:rPr>
              <w:t>0</w:t>
            </w:r>
            <w:r w:rsidRPr="001D0CA2">
              <w:rPr>
                <w:rFonts w:ascii="GHEA Grapalat" w:hAnsi="GHEA Grapalat"/>
                <w:sz w:val="16"/>
                <w:szCs w:val="16"/>
                <w:lang w:val="pt-BR"/>
              </w:rPr>
              <w:t>%</w:t>
            </w:r>
          </w:p>
        </w:tc>
        <w:tc>
          <w:tcPr>
            <w:tcW w:w="832" w:type="dxa"/>
          </w:tcPr>
          <w:p w:rsidR="00476DB5" w:rsidRPr="001D0CA2" w:rsidRDefault="00476DB5" w:rsidP="00D0442E">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901"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835"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47" w:type="dxa"/>
          </w:tcPr>
          <w:p w:rsidR="00476DB5" w:rsidRPr="001D0CA2" w:rsidRDefault="00476DB5" w:rsidP="00D0442E">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476DB5" w:rsidRPr="00B138F3" w:rsidTr="000104BC">
        <w:trPr>
          <w:trHeight w:val="404"/>
          <w:jc w:val="center"/>
        </w:trPr>
        <w:tc>
          <w:tcPr>
            <w:tcW w:w="1659" w:type="dxa"/>
          </w:tcPr>
          <w:p w:rsidR="00476DB5" w:rsidRPr="00A241F2" w:rsidRDefault="00476DB5" w:rsidP="007C11B3">
            <w:pPr>
              <w:rPr>
                <w:rFonts w:ascii="Sylfaen" w:hAnsi="Sylfaen"/>
                <w:sz w:val="16"/>
                <w:szCs w:val="16"/>
                <w:lang w:val="en-US"/>
              </w:rPr>
            </w:pPr>
            <w:r>
              <w:rPr>
                <w:rFonts w:ascii="Sylfaen" w:hAnsi="Sylfaen"/>
                <w:sz w:val="16"/>
                <w:szCs w:val="16"/>
                <w:lang w:val="en-US"/>
              </w:rPr>
              <w:t>26</w:t>
            </w:r>
          </w:p>
        </w:tc>
        <w:tc>
          <w:tcPr>
            <w:tcW w:w="1920" w:type="dxa"/>
          </w:tcPr>
          <w:p w:rsidR="00476DB5" w:rsidRPr="00405F9D" w:rsidRDefault="00476DB5" w:rsidP="007C11B3">
            <w:pPr>
              <w:rPr>
                <w:rFonts w:ascii="Sylfaen" w:hAnsi="Sylfaen"/>
                <w:b/>
                <w:color w:val="000000" w:themeColor="text1"/>
                <w:sz w:val="16"/>
                <w:szCs w:val="16"/>
              </w:rPr>
            </w:pPr>
            <w:r w:rsidRPr="00405F9D">
              <w:rPr>
                <w:rFonts w:ascii="Sylfaen" w:hAnsi="Sylfaen"/>
                <w:b/>
                <w:color w:val="000000" w:themeColor="text1"/>
                <w:sz w:val="16"/>
                <w:szCs w:val="16"/>
              </w:rPr>
              <w:t>15320000</w:t>
            </w:r>
          </w:p>
        </w:tc>
        <w:tc>
          <w:tcPr>
            <w:tcW w:w="2278" w:type="dxa"/>
            <w:gridSpan w:val="2"/>
          </w:tcPr>
          <w:p w:rsidR="00476DB5" w:rsidRPr="00C561E8" w:rsidRDefault="00476DB5" w:rsidP="007C11B3">
            <w:pPr>
              <w:jc w:val="center"/>
            </w:pPr>
            <w:r w:rsidRPr="00C561E8">
              <w:t>Компот</w:t>
            </w:r>
          </w:p>
        </w:tc>
        <w:tc>
          <w:tcPr>
            <w:tcW w:w="898" w:type="dxa"/>
            <w:gridSpan w:val="2"/>
            <w:vAlign w:val="center"/>
          </w:tcPr>
          <w:p w:rsidR="00476DB5" w:rsidRPr="00B138F3" w:rsidRDefault="00476DB5" w:rsidP="006D648A">
            <w:pPr>
              <w:widowControl w:val="0"/>
              <w:jc w:val="center"/>
              <w:rPr>
                <w:rFonts w:ascii="GHEA Grapalat" w:hAnsi="GHEA Grapalat"/>
                <w:sz w:val="16"/>
                <w:szCs w:val="16"/>
              </w:rPr>
            </w:pPr>
          </w:p>
        </w:tc>
        <w:tc>
          <w:tcPr>
            <w:tcW w:w="941" w:type="dxa"/>
            <w:vAlign w:val="center"/>
          </w:tcPr>
          <w:p w:rsidR="00476DB5" w:rsidRPr="00B138F3" w:rsidRDefault="00476DB5" w:rsidP="006D648A">
            <w:pPr>
              <w:widowControl w:val="0"/>
              <w:jc w:val="center"/>
              <w:rPr>
                <w:rFonts w:ascii="GHEA Grapalat" w:hAnsi="GHEA Grapalat"/>
                <w:sz w:val="16"/>
                <w:szCs w:val="16"/>
              </w:rPr>
            </w:pPr>
          </w:p>
        </w:tc>
        <w:tc>
          <w:tcPr>
            <w:tcW w:w="655" w:type="dxa"/>
            <w:vAlign w:val="center"/>
          </w:tcPr>
          <w:p w:rsidR="00476DB5" w:rsidRPr="00B138F3" w:rsidRDefault="00476DB5" w:rsidP="006D648A">
            <w:pPr>
              <w:widowControl w:val="0"/>
              <w:jc w:val="center"/>
              <w:rPr>
                <w:rFonts w:ascii="GHEA Grapalat" w:hAnsi="GHEA Grapalat"/>
                <w:sz w:val="16"/>
                <w:szCs w:val="16"/>
              </w:rPr>
            </w:pPr>
          </w:p>
        </w:tc>
        <w:tc>
          <w:tcPr>
            <w:tcW w:w="803" w:type="dxa"/>
            <w:vAlign w:val="center"/>
          </w:tcPr>
          <w:p w:rsidR="00476DB5" w:rsidRPr="00B138F3" w:rsidRDefault="00476DB5" w:rsidP="006D648A">
            <w:pPr>
              <w:widowControl w:val="0"/>
              <w:jc w:val="center"/>
              <w:rPr>
                <w:rFonts w:ascii="GHEA Grapalat" w:hAnsi="GHEA Grapalat"/>
                <w:sz w:val="16"/>
                <w:szCs w:val="16"/>
              </w:rPr>
            </w:pPr>
          </w:p>
        </w:tc>
        <w:tc>
          <w:tcPr>
            <w:tcW w:w="520" w:type="dxa"/>
            <w:vAlign w:val="center"/>
          </w:tcPr>
          <w:p w:rsidR="00476DB5" w:rsidRPr="00B138F3" w:rsidRDefault="00476DB5" w:rsidP="006D648A">
            <w:pPr>
              <w:widowControl w:val="0"/>
              <w:jc w:val="center"/>
              <w:rPr>
                <w:rFonts w:ascii="GHEA Grapalat" w:hAnsi="GHEA Grapalat"/>
                <w:sz w:val="16"/>
                <w:szCs w:val="16"/>
              </w:rPr>
            </w:pPr>
          </w:p>
        </w:tc>
        <w:tc>
          <w:tcPr>
            <w:tcW w:w="603" w:type="dxa"/>
            <w:gridSpan w:val="2"/>
            <w:vAlign w:val="center"/>
          </w:tcPr>
          <w:p w:rsidR="00476DB5" w:rsidRPr="00B138F3" w:rsidRDefault="00476DB5" w:rsidP="006D648A">
            <w:pPr>
              <w:widowControl w:val="0"/>
              <w:jc w:val="center"/>
              <w:rPr>
                <w:rFonts w:ascii="GHEA Grapalat" w:hAnsi="GHEA Grapalat"/>
                <w:sz w:val="16"/>
                <w:szCs w:val="16"/>
              </w:rPr>
            </w:pPr>
          </w:p>
        </w:tc>
        <w:tc>
          <w:tcPr>
            <w:tcW w:w="669"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rPr>
              <w:t>2</w:t>
            </w:r>
            <w:r>
              <w:rPr>
                <w:rFonts w:ascii="GHEA Grapalat" w:hAnsi="GHEA Grapalat"/>
                <w:sz w:val="16"/>
                <w:szCs w:val="16"/>
                <w:lang w:val="pt-BR"/>
              </w:rPr>
              <w:t>0</w:t>
            </w:r>
            <w:r w:rsidRPr="001D0CA2">
              <w:rPr>
                <w:rFonts w:ascii="GHEA Grapalat" w:hAnsi="GHEA Grapalat"/>
                <w:sz w:val="16"/>
                <w:szCs w:val="16"/>
                <w:lang w:val="pt-BR"/>
              </w:rPr>
              <w:t>%</w:t>
            </w:r>
          </w:p>
        </w:tc>
        <w:tc>
          <w:tcPr>
            <w:tcW w:w="780"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rPr>
              <w:t>3</w:t>
            </w:r>
            <w:r>
              <w:rPr>
                <w:rFonts w:ascii="GHEA Grapalat" w:hAnsi="GHEA Grapalat"/>
                <w:sz w:val="16"/>
                <w:szCs w:val="16"/>
                <w:lang w:val="pt-BR"/>
              </w:rPr>
              <w:t>0</w:t>
            </w:r>
            <w:r w:rsidRPr="001D0CA2">
              <w:rPr>
                <w:rFonts w:ascii="GHEA Grapalat" w:hAnsi="GHEA Grapalat"/>
                <w:sz w:val="16"/>
                <w:szCs w:val="16"/>
                <w:lang w:val="pt-BR"/>
              </w:rPr>
              <w:t>%</w:t>
            </w:r>
          </w:p>
        </w:tc>
        <w:tc>
          <w:tcPr>
            <w:tcW w:w="864"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rPr>
              <w:t>6</w:t>
            </w:r>
            <w:r>
              <w:rPr>
                <w:rFonts w:ascii="GHEA Grapalat" w:hAnsi="GHEA Grapalat"/>
                <w:sz w:val="16"/>
                <w:szCs w:val="16"/>
                <w:lang w:val="pt-BR"/>
              </w:rPr>
              <w:t>0</w:t>
            </w:r>
            <w:r w:rsidRPr="001D0CA2">
              <w:rPr>
                <w:rFonts w:ascii="GHEA Grapalat" w:hAnsi="GHEA Grapalat"/>
                <w:sz w:val="16"/>
                <w:szCs w:val="16"/>
                <w:lang w:val="pt-BR"/>
              </w:rPr>
              <w:t>%</w:t>
            </w:r>
          </w:p>
        </w:tc>
        <w:tc>
          <w:tcPr>
            <w:tcW w:w="832" w:type="dxa"/>
          </w:tcPr>
          <w:p w:rsidR="00476DB5" w:rsidRPr="001D0CA2" w:rsidRDefault="00476DB5" w:rsidP="00D0442E">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901"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835"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47" w:type="dxa"/>
          </w:tcPr>
          <w:p w:rsidR="00476DB5" w:rsidRPr="001D0CA2" w:rsidRDefault="00476DB5" w:rsidP="00D0442E">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476DB5" w:rsidRPr="00B138F3" w:rsidTr="000104BC">
        <w:trPr>
          <w:trHeight w:val="404"/>
          <w:jc w:val="center"/>
        </w:trPr>
        <w:tc>
          <w:tcPr>
            <w:tcW w:w="1659" w:type="dxa"/>
          </w:tcPr>
          <w:p w:rsidR="00476DB5" w:rsidRPr="002C4819" w:rsidRDefault="00476DB5" w:rsidP="007C11B3">
            <w:pPr>
              <w:rPr>
                <w:rFonts w:ascii="Sylfaen" w:hAnsi="Sylfaen"/>
                <w:sz w:val="16"/>
                <w:szCs w:val="16"/>
                <w:lang w:val="en-US"/>
              </w:rPr>
            </w:pPr>
            <w:r>
              <w:rPr>
                <w:rFonts w:ascii="Sylfaen" w:hAnsi="Sylfaen"/>
                <w:sz w:val="16"/>
                <w:szCs w:val="16"/>
                <w:lang w:val="en-US"/>
              </w:rPr>
              <w:t>27</w:t>
            </w:r>
          </w:p>
        </w:tc>
        <w:tc>
          <w:tcPr>
            <w:tcW w:w="1920" w:type="dxa"/>
          </w:tcPr>
          <w:p w:rsidR="00476DB5" w:rsidRPr="001D0CA2" w:rsidRDefault="00476DB5" w:rsidP="007C11B3">
            <w:pPr>
              <w:rPr>
                <w:rFonts w:ascii="Sylfaen" w:hAnsi="Sylfaen"/>
                <w:b/>
                <w:sz w:val="16"/>
                <w:szCs w:val="16"/>
              </w:rPr>
            </w:pPr>
            <w:r w:rsidRPr="001D0CA2">
              <w:rPr>
                <w:rFonts w:ascii="Sylfaen" w:hAnsi="Sylfaen"/>
                <w:b/>
                <w:sz w:val="16"/>
                <w:szCs w:val="16"/>
              </w:rPr>
              <w:t>15112160</w:t>
            </w:r>
          </w:p>
        </w:tc>
        <w:tc>
          <w:tcPr>
            <w:tcW w:w="2278" w:type="dxa"/>
            <w:gridSpan w:val="2"/>
          </w:tcPr>
          <w:p w:rsidR="00476DB5" w:rsidRPr="00C561E8" w:rsidRDefault="00476DB5" w:rsidP="007C11B3">
            <w:pPr>
              <w:jc w:val="center"/>
            </w:pPr>
            <w:r w:rsidRPr="00C561E8">
              <w:t>Куриная грудка</w:t>
            </w:r>
          </w:p>
        </w:tc>
        <w:tc>
          <w:tcPr>
            <w:tcW w:w="898" w:type="dxa"/>
            <w:gridSpan w:val="2"/>
            <w:vAlign w:val="center"/>
          </w:tcPr>
          <w:p w:rsidR="00476DB5" w:rsidRPr="00B138F3" w:rsidRDefault="00476DB5" w:rsidP="006D648A">
            <w:pPr>
              <w:widowControl w:val="0"/>
              <w:jc w:val="center"/>
              <w:rPr>
                <w:rFonts w:ascii="GHEA Grapalat" w:hAnsi="GHEA Grapalat"/>
                <w:sz w:val="16"/>
                <w:szCs w:val="16"/>
              </w:rPr>
            </w:pPr>
          </w:p>
        </w:tc>
        <w:tc>
          <w:tcPr>
            <w:tcW w:w="941" w:type="dxa"/>
            <w:vAlign w:val="center"/>
          </w:tcPr>
          <w:p w:rsidR="00476DB5" w:rsidRPr="00B138F3" w:rsidRDefault="00476DB5" w:rsidP="006D648A">
            <w:pPr>
              <w:widowControl w:val="0"/>
              <w:jc w:val="center"/>
              <w:rPr>
                <w:rFonts w:ascii="GHEA Grapalat" w:hAnsi="GHEA Grapalat"/>
                <w:sz w:val="16"/>
                <w:szCs w:val="16"/>
              </w:rPr>
            </w:pPr>
          </w:p>
        </w:tc>
        <w:tc>
          <w:tcPr>
            <w:tcW w:w="655" w:type="dxa"/>
            <w:vAlign w:val="center"/>
          </w:tcPr>
          <w:p w:rsidR="00476DB5" w:rsidRPr="00B138F3" w:rsidRDefault="00476DB5" w:rsidP="006D648A">
            <w:pPr>
              <w:widowControl w:val="0"/>
              <w:jc w:val="center"/>
              <w:rPr>
                <w:rFonts w:ascii="GHEA Grapalat" w:hAnsi="GHEA Grapalat"/>
                <w:sz w:val="16"/>
                <w:szCs w:val="16"/>
              </w:rPr>
            </w:pPr>
          </w:p>
        </w:tc>
        <w:tc>
          <w:tcPr>
            <w:tcW w:w="803" w:type="dxa"/>
            <w:vAlign w:val="center"/>
          </w:tcPr>
          <w:p w:rsidR="00476DB5" w:rsidRPr="00B138F3" w:rsidRDefault="00476DB5" w:rsidP="006D648A">
            <w:pPr>
              <w:widowControl w:val="0"/>
              <w:jc w:val="center"/>
              <w:rPr>
                <w:rFonts w:ascii="GHEA Grapalat" w:hAnsi="GHEA Grapalat"/>
                <w:sz w:val="16"/>
                <w:szCs w:val="16"/>
              </w:rPr>
            </w:pPr>
          </w:p>
        </w:tc>
        <w:tc>
          <w:tcPr>
            <w:tcW w:w="520" w:type="dxa"/>
            <w:vAlign w:val="center"/>
          </w:tcPr>
          <w:p w:rsidR="00476DB5" w:rsidRPr="00B138F3" w:rsidRDefault="00476DB5" w:rsidP="006D648A">
            <w:pPr>
              <w:widowControl w:val="0"/>
              <w:jc w:val="center"/>
              <w:rPr>
                <w:rFonts w:ascii="GHEA Grapalat" w:hAnsi="GHEA Grapalat"/>
                <w:sz w:val="16"/>
                <w:szCs w:val="16"/>
              </w:rPr>
            </w:pPr>
          </w:p>
        </w:tc>
        <w:tc>
          <w:tcPr>
            <w:tcW w:w="603" w:type="dxa"/>
            <w:gridSpan w:val="2"/>
            <w:vAlign w:val="center"/>
          </w:tcPr>
          <w:p w:rsidR="00476DB5" w:rsidRPr="00B138F3" w:rsidRDefault="00476DB5" w:rsidP="006D648A">
            <w:pPr>
              <w:widowControl w:val="0"/>
              <w:jc w:val="center"/>
              <w:rPr>
                <w:rFonts w:ascii="GHEA Grapalat" w:hAnsi="GHEA Grapalat"/>
                <w:sz w:val="16"/>
                <w:szCs w:val="16"/>
              </w:rPr>
            </w:pPr>
          </w:p>
        </w:tc>
        <w:tc>
          <w:tcPr>
            <w:tcW w:w="669"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rPr>
              <w:t>2</w:t>
            </w:r>
            <w:r>
              <w:rPr>
                <w:rFonts w:ascii="GHEA Grapalat" w:hAnsi="GHEA Grapalat"/>
                <w:sz w:val="16"/>
                <w:szCs w:val="16"/>
                <w:lang w:val="pt-BR"/>
              </w:rPr>
              <w:t>0</w:t>
            </w:r>
            <w:r w:rsidRPr="001D0CA2">
              <w:rPr>
                <w:rFonts w:ascii="GHEA Grapalat" w:hAnsi="GHEA Grapalat"/>
                <w:sz w:val="16"/>
                <w:szCs w:val="16"/>
                <w:lang w:val="pt-BR"/>
              </w:rPr>
              <w:t>%</w:t>
            </w:r>
          </w:p>
        </w:tc>
        <w:tc>
          <w:tcPr>
            <w:tcW w:w="780"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rPr>
              <w:t>3</w:t>
            </w:r>
            <w:r>
              <w:rPr>
                <w:rFonts w:ascii="GHEA Grapalat" w:hAnsi="GHEA Grapalat"/>
                <w:sz w:val="16"/>
                <w:szCs w:val="16"/>
                <w:lang w:val="pt-BR"/>
              </w:rPr>
              <w:t>0</w:t>
            </w:r>
            <w:r w:rsidRPr="001D0CA2">
              <w:rPr>
                <w:rFonts w:ascii="GHEA Grapalat" w:hAnsi="GHEA Grapalat"/>
                <w:sz w:val="16"/>
                <w:szCs w:val="16"/>
                <w:lang w:val="pt-BR"/>
              </w:rPr>
              <w:t>%</w:t>
            </w:r>
          </w:p>
        </w:tc>
        <w:tc>
          <w:tcPr>
            <w:tcW w:w="864"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rPr>
              <w:t>6</w:t>
            </w:r>
            <w:r>
              <w:rPr>
                <w:rFonts w:ascii="GHEA Grapalat" w:hAnsi="GHEA Grapalat"/>
                <w:sz w:val="16"/>
                <w:szCs w:val="16"/>
                <w:lang w:val="pt-BR"/>
              </w:rPr>
              <w:t>0</w:t>
            </w:r>
            <w:r w:rsidRPr="001D0CA2">
              <w:rPr>
                <w:rFonts w:ascii="GHEA Grapalat" w:hAnsi="GHEA Grapalat"/>
                <w:sz w:val="16"/>
                <w:szCs w:val="16"/>
                <w:lang w:val="pt-BR"/>
              </w:rPr>
              <w:t>%</w:t>
            </w:r>
          </w:p>
        </w:tc>
        <w:tc>
          <w:tcPr>
            <w:tcW w:w="832" w:type="dxa"/>
          </w:tcPr>
          <w:p w:rsidR="00476DB5" w:rsidRPr="001D0CA2" w:rsidRDefault="00476DB5" w:rsidP="00D0442E">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901"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835"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47" w:type="dxa"/>
          </w:tcPr>
          <w:p w:rsidR="00476DB5" w:rsidRPr="001D0CA2" w:rsidRDefault="00476DB5" w:rsidP="00D0442E">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476DB5" w:rsidRPr="00B138F3" w:rsidTr="000104BC">
        <w:trPr>
          <w:trHeight w:val="404"/>
          <w:jc w:val="center"/>
        </w:trPr>
        <w:tc>
          <w:tcPr>
            <w:tcW w:w="1659" w:type="dxa"/>
          </w:tcPr>
          <w:p w:rsidR="00476DB5" w:rsidRPr="00A241F2" w:rsidRDefault="00476DB5" w:rsidP="007C11B3">
            <w:pPr>
              <w:rPr>
                <w:rFonts w:ascii="Sylfaen" w:hAnsi="Sylfaen"/>
                <w:sz w:val="16"/>
                <w:szCs w:val="16"/>
                <w:lang w:val="en-US"/>
              </w:rPr>
            </w:pPr>
            <w:r>
              <w:rPr>
                <w:rFonts w:ascii="Sylfaen" w:hAnsi="Sylfaen"/>
                <w:sz w:val="16"/>
                <w:szCs w:val="16"/>
                <w:lang w:val="en-US"/>
              </w:rPr>
              <w:t>28</w:t>
            </w:r>
          </w:p>
        </w:tc>
        <w:tc>
          <w:tcPr>
            <w:tcW w:w="1920" w:type="dxa"/>
          </w:tcPr>
          <w:p w:rsidR="00476DB5" w:rsidRPr="00405F9D" w:rsidRDefault="00476DB5" w:rsidP="007C11B3">
            <w:pPr>
              <w:jc w:val="both"/>
              <w:rPr>
                <w:rFonts w:ascii="Sylfaen" w:hAnsi="Sylfaen" w:cs="Sylfaen"/>
                <w:i/>
                <w:sz w:val="16"/>
                <w:szCs w:val="16"/>
                <w:lang w:val="en-US"/>
              </w:rPr>
            </w:pPr>
          </w:p>
          <w:p w:rsidR="00476DB5" w:rsidRPr="00405F9D" w:rsidRDefault="00476DB5" w:rsidP="007C11B3">
            <w:pPr>
              <w:jc w:val="both"/>
              <w:rPr>
                <w:rFonts w:ascii="Sylfaen" w:hAnsi="Sylfaen" w:cs="Sylfaen"/>
                <w:b/>
                <w:sz w:val="16"/>
                <w:szCs w:val="16"/>
              </w:rPr>
            </w:pPr>
            <w:r w:rsidRPr="00405F9D">
              <w:rPr>
                <w:rFonts w:ascii="Sylfaen" w:hAnsi="Sylfaen" w:cs="Sylfaen"/>
                <w:b/>
                <w:sz w:val="16"/>
                <w:szCs w:val="16"/>
              </w:rPr>
              <w:t>01331178</w:t>
            </w:r>
          </w:p>
          <w:p w:rsidR="00476DB5" w:rsidRPr="00A21100" w:rsidRDefault="00476DB5" w:rsidP="007C11B3">
            <w:pPr>
              <w:jc w:val="both"/>
              <w:rPr>
                <w:rFonts w:ascii="Sylfaen" w:hAnsi="Sylfaen" w:cs="Sylfaen"/>
                <w:i/>
                <w:sz w:val="16"/>
                <w:szCs w:val="16"/>
              </w:rPr>
            </w:pPr>
          </w:p>
        </w:tc>
        <w:tc>
          <w:tcPr>
            <w:tcW w:w="2278" w:type="dxa"/>
            <w:gridSpan w:val="2"/>
          </w:tcPr>
          <w:p w:rsidR="00476DB5" w:rsidRPr="002C4819" w:rsidRDefault="00476DB5" w:rsidP="007C11B3">
            <w:pPr>
              <w:jc w:val="center"/>
              <w:rPr>
                <w:lang w:val="en-US"/>
              </w:rPr>
            </w:pPr>
            <w:r>
              <w:t>консервы</w:t>
            </w:r>
          </w:p>
          <w:p w:rsidR="00476DB5" w:rsidRDefault="00476DB5" w:rsidP="007C11B3">
            <w:pPr>
              <w:jc w:val="center"/>
            </w:pPr>
          </w:p>
          <w:p w:rsidR="00476DB5" w:rsidRPr="00C561E8" w:rsidRDefault="00476DB5" w:rsidP="007C11B3">
            <w:pPr>
              <w:jc w:val="center"/>
            </w:pPr>
            <w:r>
              <w:lastRenderedPageBreak/>
              <w:t>кукуруза</w:t>
            </w:r>
          </w:p>
        </w:tc>
        <w:tc>
          <w:tcPr>
            <w:tcW w:w="898" w:type="dxa"/>
            <w:gridSpan w:val="2"/>
            <w:vAlign w:val="center"/>
          </w:tcPr>
          <w:p w:rsidR="00476DB5" w:rsidRPr="00B138F3" w:rsidRDefault="00476DB5" w:rsidP="006D648A">
            <w:pPr>
              <w:widowControl w:val="0"/>
              <w:jc w:val="center"/>
              <w:rPr>
                <w:rFonts w:ascii="GHEA Grapalat" w:hAnsi="GHEA Grapalat"/>
                <w:sz w:val="16"/>
                <w:szCs w:val="16"/>
              </w:rPr>
            </w:pPr>
          </w:p>
        </w:tc>
        <w:tc>
          <w:tcPr>
            <w:tcW w:w="941" w:type="dxa"/>
            <w:vAlign w:val="center"/>
          </w:tcPr>
          <w:p w:rsidR="00476DB5" w:rsidRPr="00B138F3" w:rsidRDefault="00476DB5" w:rsidP="006D648A">
            <w:pPr>
              <w:widowControl w:val="0"/>
              <w:jc w:val="center"/>
              <w:rPr>
                <w:rFonts w:ascii="GHEA Grapalat" w:hAnsi="GHEA Grapalat"/>
                <w:sz w:val="16"/>
                <w:szCs w:val="16"/>
              </w:rPr>
            </w:pPr>
          </w:p>
        </w:tc>
        <w:tc>
          <w:tcPr>
            <w:tcW w:w="655" w:type="dxa"/>
            <w:vAlign w:val="center"/>
          </w:tcPr>
          <w:p w:rsidR="00476DB5" w:rsidRPr="00B138F3" w:rsidRDefault="00476DB5" w:rsidP="006D648A">
            <w:pPr>
              <w:widowControl w:val="0"/>
              <w:jc w:val="center"/>
              <w:rPr>
                <w:rFonts w:ascii="GHEA Grapalat" w:hAnsi="GHEA Grapalat"/>
                <w:sz w:val="16"/>
                <w:szCs w:val="16"/>
              </w:rPr>
            </w:pPr>
          </w:p>
        </w:tc>
        <w:tc>
          <w:tcPr>
            <w:tcW w:w="803" w:type="dxa"/>
            <w:vAlign w:val="center"/>
          </w:tcPr>
          <w:p w:rsidR="00476DB5" w:rsidRPr="00B138F3" w:rsidRDefault="00476DB5" w:rsidP="006D648A">
            <w:pPr>
              <w:widowControl w:val="0"/>
              <w:jc w:val="center"/>
              <w:rPr>
                <w:rFonts w:ascii="GHEA Grapalat" w:hAnsi="GHEA Grapalat"/>
                <w:sz w:val="16"/>
                <w:szCs w:val="16"/>
              </w:rPr>
            </w:pPr>
          </w:p>
        </w:tc>
        <w:tc>
          <w:tcPr>
            <w:tcW w:w="520" w:type="dxa"/>
            <w:vAlign w:val="center"/>
          </w:tcPr>
          <w:p w:rsidR="00476DB5" w:rsidRPr="00B138F3" w:rsidRDefault="00476DB5" w:rsidP="006D648A">
            <w:pPr>
              <w:widowControl w:val="0"/>
              <w:jc w:val="center"/>
              <w:rPr>
                <w:rFonts w:ascii="GHEA Grapalat" w:hAnsi="GHEA Grapalat"/>
                <w:sz w:val="16"/>
                <w:szCs w:val="16"/>
              </w:rPr>
            </w:pPr>
          </w:p>
        </w:tc>
        <w:tc>
          <w:tcPr>
            <w:tcW w:w="603" w:type="dxa"/>
            <w:gridSpan w:val="2"/>
            <w:vAlign w:val="center"/>
          </w:tcPr>
          <w:p w:rsidR="00476DB5" w:rsidRPr="00B138F3" w:rsidRDefault="00476DB5" w:rsidP="006D648A">
            <w:pPr>
              <w:widowControl w:val="0"/>
              <w:jc w:val="center"/>
              <w:rPr>
                <w:rFonts w:ascii="GHEA Grapalat" w:hAnsi="GHEA Grapalat"/>
                <w:sz w:val="16"/>
                <w:szCs w:val="16"/>
              </w:rPr>
            </w:pPr>
          </w:p>
        </w:tc>
        <w:tc>
          <w:tcPr>
            <w:tcW w:w="669"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rPr>
              <w:t>2</w:t>
            </w:r>
            <w:r>
              <w:rPr>
                <w:rFonts w:ascii="GHEA Grapalat" w:hAnsi="GHEA Grapalat"/>
                <w:sz w:val="16"/>
                <w:szCs w:val="16"/>
                <w:lang w:val="pt-BR"/>
              </w:rPr>
              <w:t>0</w:t>
            </w:r>
            <w:r w:rsidRPr="001D0CA2">
              <w:rPr>
                <w:rFonts w:ascii="GHEA Grapalat" w:hAnsi="GHEA Grapalat"/>
                <w:sz w:val="16"/>
                <w:szCs w:val="16"/>
                <w:lang w:val="pt-BR"/>
              </w:rPr>
              <w:t>%</w:t>
            </w:r>
          </w:p>
        </w:tc>
        <w:tc>
          <w:tcPr>
            <w:tcW w:w="780"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rPr>
              <w:t>3</w:t>
            </w:r>
            <w:r>
              <w:rPr>
                <w:rFonts w:ascii="GHEA Grapalat" w:hAnsi="GHEA Grapalat"/>
                <w:sz w:val="16"/>
                <w:szCs w:val="16"/>
                <w:lang w:val="pt-BR"/>
              </w:rPr>
              <w:t>0</w:t>
            </w:r>
            <w:r w:rsidRPr="001D0CA2">
              <w:rPr>
                <w:rFonts w:ascii="GHEA Grapalat" w:hAnsi="GHEA Grapalat"/>
                <w:sz w:val="16"/>
                <w:szCs w:val="16"/>
                <w:lang w:val="pt-BR"/>
              </w:rPr>
              <w:t>%</w:t>
            </w:r>
          </w:p>
        </w:tc>
        <w:tc>
          <w:tcPr>
            <w:tcW w:w="864"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rPr>
              <w:t>6</w:t>
            </w:r>
            <w:r>
              <w:rPr>
                <w:rFonts w:ascii="GHEA Grapalat" w:hAnsi="GHEA Grapalat"/>
                <w:sz w:val="16"/>
                <w:szCs w:val="16"/>
                <w:lang w:val="pt-BR"/>
              </w:rPr>
              <w:t>0</w:t>
            </w:r>
            <w:r w:rsidRPr="001D0CA2">
              <w:rPr>
                <w:rFonts w:ascii="GHEA Grapalat" w:hAnsi="GHEA Grapalat"/>
                <w:sz w:val="16"/>
                <w:szCs w:val="16"/>
                <w:lang w:val="pt-BR"/>
              </w:rPr>
              <w:t>%</w:t>
            </w:r>
          </w:p>
        </w:tc>
        <w:tc>
          <w:tcPr>
            <w:tcW w:w="832" w:type="dxa"/>
          </w:tcPr>
          <w:p w:rsidR="00476DB5" w:rsidRPr="001D0CA2" w:rsidRDefault="00476DB5" w:rsidP="00D0442E">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901"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835"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47" w:type="dxa"/>
          </w:tcPr>
          <w:p w:rsidR="00476DB5" w:rsidRPr="001D0CA2" w:rsidRDefault="00476DB5" w:rsidP="00D0442E">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476DB5" w:rsidRPr="00B138F3" w:rsidTr="000104BC">
        <w:trPr>
          <w:trHeight w:val="404"/>
          <w:jc w:val="center"/>
        </w:trPr>
        <w:tc>
          <w:tcPr>
            <w:tcW w:w="1659" w:type="dxa"/>
          </w:tcPr>
          <w:p w:rsidR="00476DB5" w:rsidRDefault="00476DB5" w:rsidP="007C11B3">
            <w:pPr>
              <w:rPr>
                <w:rFonts w:ascii="Sylfaen" w:hAnsi="Sylfaen"/>
                <w:sz w:val="16"/>
                <w:szCs w:val="16"/>
                <w:lang w:val="en-US"/>
              </w:rPr>
            </w:pPr>
            <w:r>
              <w:rPr>
                <w:rFonts w:ascii="Sylfaen" w:hAnsi="Sylfaen"/>
                <w:sz w:val="16"/>
                <w:szCs w:val="16"/>
                <w:lang w:val="en-US"/>
              </w:rPr>
              <w:lastRenderedPageBreak/>
              <w:t>29</w:t>
            </w:r>
          </w:p>
        </w:tc>
        <w:tc>
          <w:tcPr>
            <w:tcW w:w="1920" w:type="dxa"/>
          </w:tcPr>
          <w:p w:rsidR="00476DB5" w:rsidRPr="009856F6" w:rsidRDefault="00476DB5" w:rsidP="007C11B3">
            <w:pPr>
              <w:rPr>
                <w:rFonts w:ascii="Sylfaen" w:hAnsi="Sylfaen"/>
                <w:b/>
                <w:sz w:val="16"/>
                <w:szCs w:val="16"/>
              </w:rPr>
            </w:pPr>
            <w:r>
              <w:rPr>
                <w:rFonts w:ascii="Sylfaen" w:hAnsi="Sylfaen"/>
                <w:b/>
                <w:sz w:val="16"/>
                <w:szCs w:val="16"/>
              </w:rPr>
              <w:t>15871257</w:t>
            </w:r>
          </w:p>
        </w:tc>
        <w:tc>
          <w:tcPr>
            <w:tcW w:w="2278" w:type="dxa"/>
            <w:gridSpan w:val="2"/>
          </w:tcPr>
          <w:p w:rsidR="00476DB5" w:rsidRPr="00C561E8" w:rsidRDefault="00476DB5" w:rsidP="007C11B3">
            <w:pPr>
              <w:jc w:val="center"/>
            </w:pPr>
            <w:r w:rsidRPr="002C4819">
              <w:t>специи</w:t>
            </w:r>
          </w:p>
        </w:tc>
        <w:tc>
          <w:tcPr>
            <w:tcW w:w="898" w:type="dxa"/>
            <w:gridSpan w:val="2"/>
            <w:vAlign w:val="center"/>
          </w:tcPr>
          <w:p w:rsidR="00476DB5" w:rsidRPr="00B138F3" w:rsidRDefault="00476DB5" w:rsidP="006D648A">
            <w:pPr>
              <w:widowControl w:val="0"/>
              <w:jc w:val="center"/>
              <w:rPr>
                <w:rFonts w:ascii="GHEA Grapalat" w:hAnsi="GHEA Grapalat"/>
                <w:sz w:val="16"/>
                <w:szCs w:val="16"/>
              </w:rPr>
            </w:pPr>
          </w:p>
        </w:tc>
        <w:tc>
          <w:tcPr>
            <w:tcW w:w="941" w:type="dxa"/>
            <w:vAlign w:val="center"/>
          </w:tcPr>
          <w:p w:rsidR="00476DB5" w:rsidRPr="00B138F3" w:rsidRDefault="00476DB5" w:rsidP="006D648A">
            <w:pPr>
              <w:widowControl w:val="0"/>
              <w:jc w:val="center"/>
              <w:rPr>
                <w:rFonts w:ascii="GHEA Grapalat" w:hAnsi="GHEA Grapalat"/>
                <w:sz w:val="16"/>
                <w:szCs w:val="16"/>
              </w:rPr>
            </w:pPr>
          </w:p>
        </w:tc>
        <w:tc>
          <w:tcPr>
            <w:tcW w:w="655" w:type="dxa"/>
            <w:vAlign w:val="center"/>
          </w:tcPr>
          <w:p w:rsidR="00476DB5" w:rsidRPr="00B138F3" w:rsidRDefault="00476DB5" w:rsidP="006D648A">
            <w:pPr>
              <w:widowControl w:val="0"/>
              <w:jc w:val="center"/>
              <w:rPr>
                <w:rFonts w:ascii="GHEA Grapalat" w:hAnsi="GHEA Grapalat"/>
                <w:sz w:val="16"/>
                <w:szCs w:val="16"/>
              </w:rPr>
            </w:pPr>
          </w:p>
        </w:tc>
        <w:tc>
          <w:tcPr>
            <w:tcW w:w="803" w:type="dxa"/>
            <w:vAlign w:val="center"/>
          </w:tcPr>
          <w:p w:rsidR="00476DB5" w:rsidRPr="00B138F3" w:rsidRDefault="00476DB5" w:rsidP="006D648A">
            <w:pPr>
              <w:widowControl w:val="0"/>
              <w:jc w:val="center"/>
              <w:rPr>
                <w:rFonts w:ascii="GHEA Grapalat" w:hAnsi="GHEA Grapalat"/>
                <w:sz w:val="16"/>
                <w:szCs w:val="16"/>
              </w:rPr>
            </w:pPr>
          </w:p>
        </w:tc>
        <w:tc>
          <w:tcPr>
            <w:tcW w:w="520" w:type="dxa"/>
            <w:vAlign w:val="center"/>
          </w:tcPr>
          <w:p w:rsidR="00476DB5" w:rsidRPr="00B138F3" w:rsidRDefault="00476DB5" w:rsidP="006D648A">
            <w:pPr>
              <w:widowControl w:val="0"/>
              <w:jc w:val="center"/>
              <w:rPr>
                <w:rFonts w:ascii="GHEA Grapalat" w:hAnsi="GHEA Grapalat"/>
                <w:sz w:val="16"/>
                <w:szCs w:val="16"/>
              </w:rPr>
            </w:pPr>
          </w:p>
        </w:tc>
        <w:tc>
          <w:tcPr>
            <w:tcW w:w="603" w:type="dxa"/>
            <w:gridSpan w:val="2"/>
            <w:vAlign w:val="center"/>
          </w:tcPr>
          <w:p w:rsidR="00476DB5" w:rsidRPr="00B138F3" w:rsidRDefault="00476DB5" w:rsidP="006D648A">
            <w:pPr>
              <w:widowControl w:val="0"/>
              <w:jc w:val="center"/>
              <w:rPr>
                <w:rFonts w:ascii="GHEA Grapalat" w:hAnsi="GHEA Grapalat"/>
                <w:sz w:val="16"/>
                <w:szCs w:val="16"/>
              </w:rPr>
            </w:pPr>
          </w:p>
        </w:tc>
        <w:tc>
          <w:tcPr>
            <w:tcW w:w="669"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rPr>
              <w:t>2</w:t>
            </w:r>
            <w:r>
              <w:rPr>
                <w:rFonts w:ascii="GHEA Grapalat" w:hAnsi="GHEA Grapalat"/>
                <w:sz w:val="16"/>
                <w:szCs w:val="16"/>
                <w:lang w:val="pt-BR"/>
              </w:rPr>
              <w:t>0</w:t>
            </w:r>
            <w:r w:rsidRPr="001D0CA2">
              <w:rPr>
                <w:rFonts w:ascii="GHEA Grapalat" w:hAnsi="GHEA Grapalat"/>
                <w:sz w:val="16"/>
                <w:szCs w:val="16"/>
                <w:lang w:val="pt-BR"/>
              </w:rPr>
              <w:t>%</w:t>
            </w:r>
          </w:p>
        </w:tc>
        <w:tc>
          <w:tcPr>
            <w:tcW w:w="780"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rPr>
              <w:t>3</w:t>
            </w:r>
            <w:r>
              <w:rPr>
                <w:rFonts w:ascii="GHEA Grapalat" w:hAnsi="GHEA Grapalat"/>
                <w:sz w:val="16"/>
                <w:szCs w:val="16"/>
                <w:lang w:val="pt-BR"/>
              </w:rPr>
              <w:t>0</w:t>
            </w:r>
            <w:r w:rsidRPr="001D0CA2">
              <w:rPr>
                <w:rFonts w:ascii="GHEA Grapalat" w:hAnsi="GHEA Grapalat"/>
                <w:sz w:val="16"/>
                <w:szCs w:val="16"/>
                <w:lang w:val="pt-BR"/>
              </w:rPr>
              <w:t>%</w:t>
            </w:r>
          </w:p>
        </w:tc>
        <w:tc>
          <w:tcPr>
            <w:tcW w:w="864"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rPr>
              <w:t>6</w:t>
            </w:r>
            <w:r>
              <w:rPr>
                <w:rFonts w:ascii="GHEA Grapalat" w:hAnsi="GHEA Grapalat"/>
                <w:sz w:val="16"/>
                <w:szCs w:val="16"/>
                <w:lang w:val="pt-BR"/>
              </w:rPr>
              <w:t>0</w:t>
            </w:r>
            <w:r w:rsidRPr="001D0CA2">
              <w:rPr>
                <w:rFonts w:ascii="GHEA Grapalat" w:hAnsi="GHEA Grapalat"/>
                <w:sz w:val="16"/>
                <w:szCs w:val="16"/>
                <w:lang w:val="pt-BR"/>
              </w:rPr>
              <w:t>%</w:t>
            </w:r>
          </w:p>
        </w:tc>
        <w:tc>
          <w:tcPr>
            <w:tcW w:w="832" w:type="dxa"/>
          </w:tcPr>
          <w:p w:rsidR="00476DB5" w:rsidRPr="001D0CA2" w:rsidRDefault="00476DB5" w:rsidP="00D0442E">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901"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835"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47" w:type="dxa"/>
          </w:tcPr>
          <w:p w:rsidR="00476DB5" w:rsidRPr="001D0CA2" w:rsidRDefault="00476DB5" w:rsidP="00D0442E">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476DB5" w:rsidRPr="00B138F3" w:rsidTr="000104BC">
        <w:trPr>
          <w:trHeight w:val="404"/>
          <w:jc w:val="center"/>
        </w:trPr>
        <w:tc>
          <w:tcPr>
            <w:tcW w:w="1659" w:type="dxa"/>
          </w:tcPr>
          <w:p w:rsidR="00476DB5" w:rsidRDefault="00476DB5" w:rsidP="007C11B3">
            <w:pPr>
              <w:rPr>
                <w:rFonts w:ascii="Sylfaen" w:hAnsi="Sylfaen"/>
                <w:sz w:val="16"/>
                <w:szCs w:val="16"/>
                <w:lang w:val="en-US"/>
              </w:rPr>
            </w:pPr>
            <w:r>
              <w:rPr>
                <w:rFonts w:ascii="Sylfaen" w:hAnsi="Sylfaen"/>
                <w:sz w:val="16"/>
                <w:szCs w:val="16"/>
                <w:lang w:val="en-US"/>
              </w:rPr>
              <w:t>30</w:t>
            </w:r>
          </w:p>
        </w:tc>
        <w:tc>
          <w:tcPr>
            <w:tcW w:w="1920" w:type="dxa"/>
          </w:tcPr>
          <w:p w:rsidR="00476DB5" w:rsidRPr="001D0CA2" w:rsidRDefault="00476DB5" w:rsidP="007C11B3">
            <w:pPr>
              <w:rPr>
                <w:rFonts w:ascii="Sylfaen" w:hAnsi="Sylfaen"/>
                <w:b/>
                <w:sz w:val="16"/>
                <w:szCs w:val="16"/>
              </w:rPr>
            </w:pPr>
          </w:p>
          <w:p w:rsidR="00476DB5" w:rsidRPr="001D0CA2" w:rsidRDefault="00476DB5" w:rsidP="007C11B3">
            <w:pPr>
              <w:rPr>
                <w:rFonts w:ascii="Sylfaen" w:hAnsi="Sylfaen"/>
                <w:b/>
                <w:sz w:val="16"/>
                <w:szCs w:val="16"/>
              </w:rPr>
            </w:pPr>
          </w:p>
          <w:p w:rsidR="00476DB5" w:rsidRPr="001D0CA2" w:rsidRDefault="00476DB5" w:rsidP="007C11B3">
            <w:pPr>
              <w:rPr>
                <w:rFonts w:ascii="Sylfaen" w:hAnsi="Sylfaen"/>
                <w:b/>
                <w:sz w:val="16"/>
                <w:szCs w:val="16"/>
              </w:rPr>
            </w:pPr>
          </w:p>
          <w:p w:rsidR="00476DB5" w:rsidRPr="009D7FCD" w:rsidRDefault="00476DB5" w:rsidP="007C11B3">
            <w:pPr>
              <w:rPr>
                <w:rFonts w:ascii="Sylfaen" w:hAnsi="Sylfaen"/>
                <w:b/>
                <w:sz w:val="16"/>
                <w:szCs w:val="16"/>
                <w:lang w:val="en-US"/>
              </w:rPr>
            </w:pPr>
            <w:r>
              <w:rPr>
                <w:rFonts w:ascii="Sylfaen" w:hAnsi="Sylfaen"/>
                <w:b/>
                <w:sz w:val="16"/>
                <w:szCs w:val="16"/>
                <w:lang w:val="en-US"/>
              </w:rPr>
              <w:t>03222121</w:t>
            </w:r>
          </w:p>
        </w:tc>
        <w:tc>
          <w:tcPr>
            <w:tcW w:w="2278" w:type="dxa"/>
            <w:gridSpan w:val="2"/>
          </w:tcPr>
          <w:p w:rsidR="00476DB5" w:rsidRPr="00C561E8" w:rsidRDefault="00476DB5" w:rsidP="007C11B3">
            <w:pPr>
              <w:jc w:val="center"/>
            </w:pPr>
            <w:r w:rsidRPr="009D7FCD">
              <w:t>мандарин</w:t>
            </w:r>
          </w:p>
        </w:tc>
        <w:tc>
          <w:tcPr>
            <w:tcW w:w="898" w:type="dxa"/>
            <w:gridSpan w:val="2"/>
            <w:vAlign w:val="center"/>
          </w:tcPr>
          <w:p w:rsidR="00476DB5" w:rsidRPr="00B138F3" w:rsidRDefault="00476DB5" w:rsidP="006D648A">
            <w:pPr>
              <w:widowControl w:val="0"/>
              <w:jc w:val="center"/>
              <w:rPr>
                <w:rFonts w:ascii="GHEA Grapalat" w:hAnsi="GHEA Grapalat"/>
                <w:sz w:val="16"/>
                <w:szCs w:val="16"/>
              </w:rPr>
            </w:pPr>
          </w:p>
        </w:tc>
        <w:tc>
          <w:tcPr>
            <w:tcW w:w="941" w:type="dxa"/>
            <w:vAlign w:val="center"/>
          </w:tcPr>
          <w:p w:rsidR="00476DB5" w:rsidRPr="00B138F3" w:rsidRDefault="00476DB5" w:rsidP="006D648A">
            <w:pPr>
              <w:widowControl w:val="0"/>
              <w:jc w:val="center"/>
              <w:rPr>
                <w:rFonts w:ascii="GHEA Grapalat" w:hAnsi="GHEA Grapalat"/>
                <w:sz w:val="16"/>
                <w:szCs w:val="16"/>
              </w:rPr>
            </w:pPr>
          </w:p>
        </w:tc>
        <w:tc>
          <w:tcPr>
            <w:tcW w:w="655" w:type="dxa"/>
            <w:vAlign w:val="center"/>
          </w:tcPr>
          <w:p w:rsidR="00476DB5" w:rsidRPr="00B138F3" w:rsidRDefault="00476DB5" w:rsidP="006D648A">
            <w:pPr>
              <w:widowControl w:val="0"/>
              <w:jc w:val="center"/>
              <w:rPr>
                <w:rFonts w:ascii="GHEA Grapalat" w:hAnsi="GHEA Grapalat"/>
                <w:sz w:val="16"/>
                <w:szCs w:val="16"/>
              </w:rPr>
            </w:pPr>
          </w:p>
        </w:tc>
        <w:tc>
          <w:tcPr>
            <w:tcW w:w="803" w:type="dxa"/>
            <w:vAlign w:val="center"/>
          </w:tcPr>
          <w:p w:rsidR="00476DB5" w:rsidRPr="00B138F3" w:rsidRDefault="00476DB5" w:rsidP="006D648A">
            <w:pPr>
              <w:widowControl w:val="0"/>
              <w:jc w:val="center"/>
              <w:rPr>
                <w:rFonts w:ascii="GHEA Grapalat" w:hAnsi="GHEA Grapalat"/>
                <w:sz w:val="16"/>
                <w:szCs w:val="16"/>
              </w:rPr>
            </w:pPr>
          </w:p>
        </w:tc>
        <w:tc>
          <w:tcPr>
            <w:tcW w:w="520" w:type="dxa"/>
            <w:vAlign w:val="center"/>
          </w:tcPr>
          <w:p w:rsidR="00476DB5" w:rsidRPr="00B138F3" w:rsidRDefault="00476DB5" w:rsidP="006D648A">
            <w:pPr>
              <w:widowControl w:val="0"/>
              <w:jc w:val="center"/>
              <w:rPr>
                <w:rFonts w:ascii="GHEA Grapalat" w:hAnsi="GHEA Grapalat"/>
                <w:sz w:val="16"/>
                <w:szCs w:val="16"/>
              </w:rPr>
            </w:pPr>
          </w:p>
        </w:tc>
        <w:tc>
          <w:tcPr>
            <w:tcW w:w="603" w:type="dxa"/>
            <w:gridSpan w:val="2"/>
            <w:vAlign w:val="center"/>
          </w:tcPr>
          <w:p w:rsidR="00476DB5" w:rsidRPr="00B138F3" w:rsidRDefault="00476DB5" w:rsidP="006D648A">
            <w:pPr>
              <w:widowControl w:val="0"/>
              <w:jc w:val="center"/>
              <w:rPr>
                <w:rFonts w:ascii="GHEA Grapalat" w:hAnsi="GHEA Grapalat"/>
                <w:sz w:val="16"/>
                <w:szCs w:val="16"/>
              </w:rPr>
            </w:pPr>
          </w:p>
        </w:tc>
        <w:tc>
          <w:tcPr>
            <w:tcW w:w="669"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rPr>
              <w:t>2</w:t>
            </w:r>
            <w:r>
              <w:rPr>
                <w:rFonts w:ascii="GHEA Grapalat" w:hAnsi="GHEA Grapalat"/>
                <w:sz w:val="16"/>
                <w:szCs w:val="16"/>
                <w:lang w:val="pt-BR"/>
              </w:rPr>
              <w:t>0</w:t>
            </w:r>
            <w:r w:rsidRPr="001D0CA2">
              <w:rPr>
                <w:rFonts w:ascii="GHEA Grapalat" w:hAnsi="GHEA Grapalat"/>
                <w:sz w:val="16"/>
                <w:szCs w:val="16"/>
                <w:lang w:val="pt-BR"/>
              </w:rPr>
              <w:t>%</w:t>
            </w:r>
          </w:p>
        </w:tc>
        <w:tc>
          <w:tcPr>
            <w:tcW w:w="780"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rPr>
              <w:t>3</w:t>
            </w:r>
            <w:r>
              <w:rPr>
                <w:rFonts w:ascii="GHEA Grapalat" w:hAnsi="GHEA Grapalat"/>
                <w:sz w:val="16"/>
                <w:szCs w:val="16"/>
                <w:lang w:val="pt-BR"/>
              </w:rPr>
              <w:t>0</w:t>
            </w:r>
            <w:r w:rsidRPr="001D0CA2">
              <w:rPr>
                <w:rFonts w:ascii="GHEA Grapalat" w:hAnsi="GHEA Grapalat"/>
                <w:sz w:val="16"/>
                <w:szCs w:val="16"/>
                <w:lang w:val="pt-BR"/>
              </w:rPr>
              <w:t>%</w:t>
            </w:r>
          </w:p>
        </w:tc>
        <w:tc>
          <w:tcPr>
            <w:tcW w:w="864"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rPr>
              <w:t>6</w:t>
            </w:r>
            <w:r>
              <w:rPr>
                <w:rFonts w:ascii="GHEA Grapalat" w:hAnsi="GHEA Grapalat"/>
                <w:sz w:val="16"/>
                <w:szCs w:val="16"/>
                <w:lang w:val="pt-BR"/>
              </w:rPr>
              <w:t>0</w:t>
            </w:r>
            <w:r w:rsidRPr="001D0CA2">
              <w:rPr>
                <w:rFonts w:ascii="GHEA Grapalat" w:hAnsi="GHEA Grapalat"/>
                <w:sz w:val="16"/>
                <w:szCs w:val="16"/>
                <w:lang w:val="pt-BR"/>
              </w:rPr>
              <w:t>%</w:t>
            </w:r>
          </w:p>
        </w:tc>
        <w:tc>
          <w:tcPr>
            <w:tcW w:w="832" w:type="dxa"/>
          </w:tcPr>
          <w:p w:rsidR="00476DB5" w:rsidRPr="001D0CA2" w:rsidRDefault="00476DB5" w:rsidP="00D0442E">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901"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835"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47" w:type="dxa"/>
          </w:tcPr>
          <w:p w:rsidR="00476DB5" w:rsidRPr="001D0CA2" w:rsidRDefault="00476DB5" w:rsidP="00D0442E">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476DB5" w:rsidRPr="00B138F3" w:rsidTr="000104BC">
        <w:trPr>
          <w:trHeight w:val="404"/>
          <w:jc w:val="center"/>
        </w:trPr>
        <w:tc>
          <w:tcPr>
            <w:tcW w:w="1659" w:type="dxa"/>
          </w:tcPr>
          <w:p w:rsidR="00476DB5" w:rsidRDefault="00476DB5" w:rsidP="007C11B3">
            <w:pPr>
              <w:rPr>
                <w:rFonts w:ascii="Sylfaen" w:hAnsi="Sylfaen"/>
                <w:sz w:val="16"/>
                <w:szCs w:val="16"/>
                <w:lang w:val="en-US"/>
              </w:rPr>
            </w:pPr>
            <w:r>
              <w:rPr>
                <w:rFonts w:ascii="Sylfaen" w:hAnsi="Sylfaen"/>
                <w:sz w:val="16"/>
                <w:szCs w:val="16"/>
                <w:lang w:val="en-US"/>
              </w:rPr>
              <w:t>31</w:t>
            </w:r>
          </w:p>
        </w:tc>
        <w:tc>
          <w:tcPr>
            <w:tcW w:w="1920" w:type="dxa"/>
          </w:tcPr>
          <w:p w:rsidR="00476DB5" w:rsidRPr="001D0CA2" w:rsidRDefault="00476DB5" w:rsidP="007C11B3">
            <w:pPr>
              <w:rPr>
                <w:rFonts w:ascii="Sylfaen" w:hAnsi="Sylfaen"/>
                <w:b/>
                <w:sz w:val="16"/>
                <w:szCs w:val="16"/>
              </w:rPr>
            </w:pPr>
          </w:p>
          <w:p w:rsidR="00476DB5" w:rsidRPr="001D0CA2" w:rsidRDefault="00476DB5" w:rsidP="007C11B3">
            <w:pPr>
              <w:rPr>
                <w:rFonts w:ascii="Sylfaen" w:hAnsi="Sylfaen"/>
                <w:b/>
                <w:sz w:val="16"/>
                <w:szCs w:val="16"/>
              </w:rPr>
            </w:pPr>
          </w:p>
          <w:p w:rsidR="00476DB5" w:rsidRPr="001D0CA2" w:rsidRDefault="00476DB5" w:rsidP="007C11B3">
            <w:pPr>
              <w:rPr>
                <w:rFonts w:ascii="Sylfaen" w:hAnsi="Sylfaen"/>
                <w:b/>
                <w:sz w:val="16"/>
                <w:szCs w:val="16"/>
              </w:rPr>
            </w:pPr>
          </w:p>
          <w:p w:rsidR="00476DB5" w:rsidRPr="009D7FCD" w:rsidRDefault="00476DB5" w:rsidP="007C11B3">
            <w:pPr>
              <w:rPr>
                <w:rFonts w:ascii="Sylfaen" w:hAnsi="Sylfaen"/>
                <w:b/>
                <w:sz w:val="16"/>
                <w:szCs w:val="16"/>
                <w:lang w:val="en-US"/>
              </w:rPr>
            </w:pPr>
            <w:r>
              <w:rPr>
                <w:rFonts w:ascii="Sylfaen" w:hAnsi="Sylfaen"/>
                <w:b/>
                <w:sz w:val="16"/>
                <w:szCs w:val="16"/>
                <w:lang w:val="en-US"/>
              </w:rPr>
              <w:t>03222119</w:t>
            </w:r>
          </w:p>
        </w:tc>
        <w:tc>
          <w:tcPr>
            <w:tcW w:w="2278" w:type="dxa"/>
            <w:gridSpan w:val="2"/>
          </w:tcPr>
          <w:p w:rsidR="00476DB5" w:rsidRPr="00C561E8" w:rsidRDefault="00476DB5" w:rsidP="007C11B3">
            <w:pPr>
              <w:jc w:val="center"/>
            </w:pPr>
            <w:r w:rsidRPr="009D7FCD">
              <w:t>Апельсин</w:t>
            </w:r>
          </w:p>
        </w:tc>
        <w:tc>
          <w:tcPr>
            <w:tcW w:w="898" w:type="dxa"/>
            <w:gridSpan w:val="2"/>
            <w:vAlign w:val="center"/>
          </w:tcPr>
          <w:p w:rsidR="00476DB5" w:rsidRPr="00B138F3" w:rsidRDefault="00476DB5" w:rsidP="006D648A">
            <w:pPr>
              <w:widowControl w:val="0"/>
              <w:jc w:val="center"/>
              <w:rPr>
                <w:rFonts w:ascii="GHEA Grapalat" w:hAnsi="GHEA Grapalat"/>
                <w:sz w:val="16"/>
                <w:szCs w:val="16"/>
              </w:rPr>
            </w:pPr>
          </w:p>
        </w:tc>
        <w:tc>
          <w:tcPr>
            <w:tcW w:w="941" w:type="dxa"/>
            <w:vAlign w:val="center"/>
          </w:tcPr>
          <w:p w:rsidR="00476DB5" w:rsidRPr="00B138F3" w:rsidRDefault="00476DB5" w:rsidP="006D648A">
            <w:pPr>
              <w:widowControl w:val="0"/>
              <w:jc w:val="center"/>
              <w:rPr>
                <w:rFonts w:ascii="GHEA Grapalat" w:hAnsi="GHEA Grapalat"/>
                <w:sz w:val="16"/>
                <w:szCs w:val="16"/>
              </w:rPr>
            </w:pPr>
          </w:p>
        </w:tc>
        <w:tc>
          <w:tcPr>
            <w:tcW w:w="655" w:type="dxa"/>
            <w:vAlign w:val="center"/>
          </w:tcPr>
          <w:p w:rsidR="00476DB5" w:rsidRPr="00B138F3" w:rsidRDefault="00476DB5" w:rsidP="006D648A">
            <w:pPr>
              <w:widowControl w:val="0"/>
              <w:jc w:val="center"/>
              <w:rPr>
                <w:rFonts w:ascii="GHEA Grapalat" w:hAnsi="GHEA Grapalat"/>
                <w:sz w:val="16"/>
                <w:szCs w:val="16"/>
              </w:rPr>
            </w:pPr>
          </w:p>
        </w:tc>
        <w:tc>
          <w:tcPr>
            <w:tcW w:w="803" w:type="dxa"/>
            <w:vAlign w:val="center"/>
          </w:tcPr>
          <w:p w:rsidR="00476DB5" w:rsidRPr="00B138F3" w:rsidRDefault="00476DB5" w:rsidP="006D648A">
            <w:pPr>
              <w:widowControl w:val="0"/>
              <w:jc w:val="center"/>
              <w:rPr>
                <w:rFonts w:ascii="GHEA Grapalat" w:hAnsi="GHEA Grapalat"/>
                <w:sz w:val="16"/>
                <w:szCs w:val="16"/>
              </w:rPr>
            </w:pPr>
          </w:p>
        </w:tc>
        <w:tc>
          <w:tcPr>
            <w:tcW w:w="520" w:type="dxa"/>
            <w:vAlign w:val="center"/>
          </w:tcPr>
          <w:p w:rsidR="00476DB5" w:rsidRPr="00B138F3" w:rsidRDefault="00476DB5" w:rsidP="006D648A">
            <w:pPr>
              <w:widowControl w:val="0"/>
              <w:jc w:val="center"/>
              <w:rPr>
                <w:rFonts w:ascii="GHEA Grapalat" w:hAnsi="GHEA Grapalat"/>
                <w:sz w:val="16"/>
                <w:szCs w:val="16"/>
              </w:rPr>
            </w:pPr>
          </w:p>
        </w:tc>
        <w:tc>
          <w:tcPr>
            <w:tcW w:w="603" w:type="dxa"/>
            <w:gridSpan w:val="2"/>
            <w:vAlign w:val="center"/>
          </w:tcPr>
          <w:p w:rsidR="00476DB5" w:rsidRPr="00B138F3" w:rsidRDefault="00476DB5" w:rsidP="006D648A">
            <w:pPr>
              <w:widowControl w:val="0"/>
              <w:jc w:val="center"/>
              <w:rPr>
                <w:rFonts w:ascii="GHEA Grapalat" w:hAnsi="GHEA Grapalat"/>
                <w:sz w:val="16"/>
                <w:szCs w:val="16"/>
              </w:rPr>
            </w:pPr>
          </w:p>
        </w:tc>
        <w:tc>
          <w:tcPr>
            <w:tcW w:w="669"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rPr>
              <w:t>2</w:t>
            </w:r>
            <w:r>
              <w:rPr>
                <w:rFonts w:ascii="GHEA Grapalat" w:hAnsi="GHEA Grapalat"/>
                <w:sz w:val="16"/>
                <w:szCs w:val="16"/>
                <w:lang w:val="pt-BR"/>
              </w:rPr>
              <w:t>0</w:t>
            </w:r>
            <w:r w:rsidRPr="001D0CA2">
              <w:rPr>
                <w:rFonts w:ascii="GHEA Grapalat" w:hAnsi="GHEA Grapalat"/>
                <w:sz w:val="16"/>
                <w:szCs w:val="16"/>
                <w:lang w:val="pt-BR"/>
              </w:rPr>
              <w:t>%</w:t>
            </w:r>
          </w:p>
        </w:tc>
        <w:tc>
          <w:tcPr>
            <w:tcW w:w="780"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rPr>
              <w:t>3</w:t>
            </w:r>
            <w:r>
              <w:rPr>
                <w:rFonts w:ascii="GHEA Grapalat" w:hAnsi="GHEA Grapalat"/>
                <w:sz w:val="16"/>
                <w:szCs w:val="16"/>
                <w:lang w:val="pt-BR"/>
              </w:rPr>
              <w:t>0</w:t>
            </w:r>
            <w:r w:rsidRPr="001D0CA2">
              <w:rPr>
                <w:rFonts w:ascii="GHEA Grapalat" w:hAnsi="GHEA Grapalat"/>
                <w:sz w:val="16"/>
                <w:szCs w:val="16"/>
                <w:lang w:val="pt-BR"/>
              </w:rPr>
              <w:t>%</w:t>
            </w:r>
          </w:p>
        </w:tc>
        <w:tc>
          <w:tcPr>
            <w:tcW w:w="864"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rPr>
              <w:t>6</w:t>
            </w:r>
            <w:r>
              <w:rPr>
                <w:rFonts w:ascii="GHEA Grapalat" w:hAnsi="GHEA Grapalat"/>
                <w:sz w:val="16"/>
                <w:szCs w:val="16"/>
                <w:lang w:val="pt-BR"/>
              </w:rPr>
              <w:t>0</w:t>
            </w:r>
            <w:r w:rsidRPr="001D0CA2">
              <w:rPr>
                <w:rFonts w:ascii="GHEA Grapalat" w:hAnsi="GHEA Grapalat"/>
                <w:sz w:val="16"/>
                <w:szCs w:val="16"/>
                <w:lang w:val="pt-BR"/>
              </w:rPr>
              <w:t>%</w:t>
            </w:r>
          </w:p>
        </w:tc>
        <w:tc>
          <w:tcPr>
            <w:tcW w:w="832" w:type="dxa"/>
          </w:tcPr>
          <w:p w:rsidR="00476DB5" w:rsidRPr="001D0CA2" w:rsidRDefault="00476DB5" w:rsidP="00D0442E">
            <w:pPr>
              <w:rPr>
                <w:rFonts w:ascii="GHEA Grapalat" w:hAnsi="GHEA Grapalat"/>
                <w:sz w:val="16"/>
                <w:szCs w:val="16"/>
                <w:lang w:val="pt-BR"/>
              </w:rPr>
            </w:pPr>
            <w:r>
              <w:rPr>
                <w:rFonts w:ascii="GHEA Grapalat" w:hAnsi="GHEA Grapalat"/>
                <w:sz w:val="16"/>
                <w:szCs w:val="16"/>
                <w:lang w:val="pt-BR"/>
              </w:rPr>
              <w:t>80</w:t>
            </w:r>
            <w:r w:rsidRPr="001D0CA2">
              <w:rPr>
                <w:rFonts w:ascii="GHEA Grapalat" w:hAnsi="GHEA Grapalat"/>
                <w:sz w:val="16"/>
                <w:szCs w:val="16"/>
                <w:lang w:val="pt-BR"/>
              </w:rPr>
              <w:t>%</w:t>
            </w:r>
          </w:p>
        </w:tc>
        <w:tc>
          <w:tcPr>
            <w:tcW w:w="901"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lang w:val="pt-BR"/>
              </w:rPr>
              <w:t>90</w:t>
            </w:r>
            <w:r w:rsidRPr="001D0CA2">
              <w:rPr>
                <w:rFonts w:ascii="GHEA Grapalat" w:hAnsi="GHEA Grapalat"/>
                <w:sz w:val="16"/>
                <w:szCs w:val="16"/>
                <w:lang w:val="pt-BR"/>
              </w:rPr>
              <w:t>%</w:t>
            </w:r>
          </w:p>
        </w:tc>
        <w:tc>
          <w:tcPr>
            <w:tcW w:w="835" w:type="dxa"/>
          </w:tcPr>
          <w:p w:rsidR="00476DB5" w:rsidRPr="001D0CA2" w:rsidRDefault="00476DB5" w:rsidP="00D0442E">
            <w:pPr>
              <w:jc w:val="cente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w:t>
            </w:r>
          </w:p>
        </w:tc>
        <w:tc>
          <w:tcPr>
            <w:tcW w:w="747" w:type="dxa"/>
          </w:tcPr>
          <w:p w:rsidR="00476DB5" w:rsidRPr="001D0CA2" w:rsidRDefault="00476DB5" w:rsidP="00D0442E">
            <w:pPr>
              <w:rPr>
                <w:rFonts w:ascii="GHEA Grapalat" w:hAnsi="GHEA Grapalat"/>
                <w:sz w:val="16"/>
                <w:szCs w:val="16"/>
                <w:lang w:val="pt-BR"/>
              </w:rPr>
            </w:pPr>
            <w:r>
              <w:rPr>
                <w:rFonts w:ascii="GHEA Grapalat" w:hAnsi="GHEA Grapalat"/>
                <w:sz w:val="16"/>
                <w:szCs w:val="16"/>
                <w:lang w:val="pt-BR"/>
              </w:rPr>
              <w:t>100</w:t>
            </w:r>
            <w:r w:rsidRPr="001D0CA2">
              <w:rPr>
                <w:rFonts w:ascii="GHEA Grapalat" w:hAnsi="GHEA Grapalat"/>
                <w:sz w:val="16"/>
                <w:szCs w:val="16"/>
                <w:lang w:val="pt-BR"/>
              </w:rPr>
              <w:t>. %</w:t>
            </w:r>
          </w:p>
        </w:tc>
      </w:tr>
      <w:tr w:rsidR="00476DB5" w:rsidRPr="00B138F3" w:rsidTr="000104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gridAfter w:val="8"/>
          <w:wAfter w:w="5901" w:type="dxa"/>
          <w:jc w:val="center"/>
        </w:trPr>
        <w:tc>
          <w:tcPr>
            <w:tcW w:w="4803" w:type="dxa"/>
            <w:gridSpan w:val="3"/>
          </w:tcPr>
          <w:p w:rsidR="00476DB5" w:rsidRPr="004609C1" w:rsidRDefault="00476DB5" w:rsidP="00B46D58">
            <w:pPr>
              <w:widowControl w:val="0"/>
              <w:spacing w:after="160"/>
              <w:jc w:val="center"/>
              <w:rPr>
                <w:rFonts w:ascii="GHEA Grapalat" w:hAnsi="GHEA Grapalat"/>
                <w:b/>
              </w:rPr>
            </w:pPr>
          </w:p>
          <w:p w:rsidR="00476DB5" w:rsidRPr="004609C1" w:rsidRDefault="00476DB5" w:rsidP="00B46D58">
            <w:pPr>
              <w:widowControl w:val="0"/>
              <w:spacing w:after="160"/>
              <w:jc w:val="center"/>
              <w:rPr>
                <w:rFonts w:ascii="GHEA Grapalat" w:hAnsi="GHEA Grapalat"/>
                <w:b/>
              </w:rPr>
            </w:pPr>
          </w:p>
          <w:p w:rsidR="00476DB5" w:rsidRPr="004609C1" w:rsidRDefault="00476DB5" w:rsidP="00B46D58">
            <w:pPr>
              <w:widowControl w:val="0"/>
              <w:spacing w:after="160"/>
              <w:jc w:val="center"/>
              <w:rPr>
                <w:rFonts w:ascii="GHEA Grapalat" w:hAnsi="GHEA Grapalat"/>
                <w:b/>
              </w:rPr>
            </w:pPr>
          </w:p>
          <w:p w:rsidR="00476DB5" w:rsidRPr="00E642FF" w:rsidRDefault="00476DB5" w:rsidP="00B46D58">
            <w:pPr>
              <w:widowControl w:val="0"/>
              <w:spacing w:after="160"/>
              <w:jc w:val="center"/>
              <w:rPr>
                <w:rFonts w:ascii="GHEA Grapalat" w:hAnsi="GHEA Grapalat" w:cs="Sylfaen"/>
                <w:b/>
                <w:bCs/>
              </w:rPr>
            </w:pPr>
            <w:r w:rsidRPr="00E642FF">
              <w:rPr>
                <w:rFonts w:ascii="GHEA Grapalat" w:hAnsi="GHEA Grapalat"/>
                <w:b/>
              </w:rPr>
              <w:t>ПОКУПАТЕЛЬ</w:t>
            </w:r>
          </w:p>
          <w:p w:rsidR="00476DB5" w:rsidRPr="002A30F5" w:rsidRDefault="00476DB5" w:rsidP="00E642FF">
            <w:pPr>
              <w:jc w:val="center"/>
            </w:pPr>
            <w:proofErr w:type="spellStart"/>
            <w:r w:rsidRPr="00B23E51">
              <w:rPr>
                <w:rFonts w:ascii="GHEA Grapalat" w:hAnsi="GHEA Grapalat"/>
              </w:rPr>
              <w:t>Гораван</w:t>
            </w:r>
            <w:proofErr w:type="spellEnd"/>
            <w:r>
              <w:rPr>
                <w:rFonts w:ascii="GHEA Grapalat" w:hAnsi="GHEA Grapalat"/>
              </w:rPr>
              <w:t xml:space="preserve"> </w:t>
            </w:r>
            <w:r w:rsidRPr="00B23E51">
              <w:rPr>
                <w:rFonts w:ascii="GHEA Grapalat" w:hAnsi="GHEA Grapalat"/>
              </w:rPr>
              <w:t>Гор</w:t>
            </w:r>
            <w:r w:rsidRPr="00B6474B">
              <w:rPr>
                <w:rFonts w:ascii="GHEA Grapalat" w:hAnsi="GHEA Grapalat"/>
              </w:rPr>
              <w:t xml:space="preserve"> детский сад </w:t>
            </w:r>
            <w:r w:rsidRPr="002A30F5">
              <w:rPr>
                <w:rFonts w:ascii="GHEA Grapalat" w:hAnsi="GHEA Grapalat"/>
              </w:rPr>
              <w:t xml:space="preserve"> </w:t>
            </w:r>
            <w:proofErr w:type="spellStart"/>
            <w:r>
              <w:t>ГНКО</w:t>
            </w:r>
            <w:proofErr w:type="spellEnd"/>
            <w:r>
              <w:t xml:space="preserve"> </w:t>
            </w:r>
          </w:p>
          <w:p w:rsidR="00476DB5" w:rsidRPr="000E04F1" w:rsidRDefault="00476DB5" w:rsidP="00E642FF">
            <w:pPr>
              <w:jc w:val="center"/>
            </w:pPr>
            <w:r>
              <w:t xml:space="preserve">г. </w:t>
            </w:r>
            <w:proofErr w:type="spellStart"/>
            <w:r>
              <w:t>Гораван</w:t>
            </w:r>
            <w:proofErr w:type="spellEnd"/>
            <w:r>
              <w:t xml:space="preserve"> </w:t>
            </w:r>
            <w:proofErr w:type="spellStart"/>
            <w:r>
              <w:t>Геворг</w:t>
            </w:r>
            <w:proofErr w:type="spellEnd"/>
            <w:r>
              <w:t xml:space="preserve"> </w:t>
            </w:r>
            <w:proofErr w:type="spellStart"/>
            <w:r>
              <w:t>Марзпетуни</w:t>
            </w:r>
            <w:proofErr w:type="spellEnd"/>
            <w:r>
              <w:t xml:space="preserve"> 7</w:t>
            </w:r>
          </w:p>
          <w:p w:rsidR="00476DB5" w:rsidRPr="002A30F5" w:rsidRDefault="00476DB5" w:rsidP="00E642FF">
            <w:pPr>
              <w:jc w:val="center"/>
            </w:pPr>
            <w:proofErr w:type="spellStart"/>
            <w:r w:rsidRPr="002A30F5">
              <w:t>Акба</w:t>
            </w:r>
            <w:proofErr w:type="spellEnd"/>
            <w:r w:rsidRPr="002A30F5">
              <w:t xml:space="preserve"> банк:</w:t>
            </w:r>
          </w:p>
          <w:p w:rsidR="00476DB5" w:rsidRPr="002A30F5" w:rsidRDefault="00476DB5" w:rsidP="00E642FF">
            <w:pPr>
              <w:jc w:val="center"/>
            </w:pPr>
            <w:r w:rsidRPr="002A30F5">
              <w:t xml:space="preserve">Веди </w:t>
            </w:r>
            <w:proofErr w:type="gramStart"/>
            <w:r w:rsidRPr="002A30F5">
              <w:t>м</w:t>
            </w:r>
            <w:proofErr w:type="gramEnd"/>
            <w:r w:rsidRPr="002A30F5">
              <w:t xml:space="preserve"> / с</w:t>
            </w:r>
          </w:p>
          <w:p w:rsidR="00476DB5" w:rsidRPr="000E04F1" w:rsidRDefault="00476DB5" w:rsidP="00E642FF">
            <w:pPr>
              <w:jc w:val="center"/>
            </w:pPr>
            <w:r w:rsidRPr="002A30F5">
              <w:t xml:space="preserve">ПК </w:t>
            </w:r>
            <w:r w:rsidRPr="000E04F1">
              <w:t>220121660066000</w:t>
            </w:r>
          </w:p>
          <w:p w:rsidR="00476DB5" w:rsidRPr="000E04F1" w:rsidRDefault="00476DB5" w:rsidP="00E642FF">
            <w:pPr>
              <w:widowControl w:val="0"/>
              <w:spacing w:after="160"/>
              <w:jc w:val="center"/>
            </w:pPr>
            <w:proofErr w:type="spellStart"/>
            <w:r w:rsidRPr="002A30F5">
              <w:t>AVC</w:t>
            </w:r>
            <w:proofErr w:type="spellEnd"/>
            <w:r w:rsidRPr="002A30F5">
              <w:t xml:space="preserve"> </w:t>
            </w:r>
            <w:r w:rsidRPr="000E04F1">
              <w:t>04111684</w:t>
            </w:r>
          </w:p>
          <w:p w:rsidR="00476DB5" w:rsidRDefault="00476DB5" w:rsidP="00E642FF">
            <w:pPr>
              <w:jc w:val="center"/>
            </w:pPr>
            <w:r>
              <w:t>М. Петросян</w:t>
            </w:r>
          </w:p>
          <w:p w:rsidR="00476DB5" w:rsidRPr="00F52FE3" w:rsidRDefault="00476DB5" w:rsidP="00F3446E">
            <w:pPr>
              <w:widowControl w:val="0"/>
              <w:spacing w:after="160"/>
              <w:jc w:val="center"/>
              <w:rPr>
                <w:color w:val="FF0000"/>
              </w:rPr>
            </w:pPr>
          </w:p>
          <w:p w:rsidR="00476DB5" w:rsidRPr="00F52FE3" w:rsidRDefault="00476DB5" w:rsidP="00B46D58">
            <w:pPr>
              <w:widowControl w:val="0"/>
              <w:spacing w:after="160"/>
              <w:jc w:val="center"/>
              <w:rPr>
                <w:rFonts w:ascii="GHEA Grapalat" w:hAnsi="GHEA Grapalat"/>
                <w:color w:val="FF0000"/>
              </w:rPr>
            </w:pPr>
          </w:p>
        </w:tc>
        <w:tc>
          <w:tcPr>
            <w:tcW w:w="1178" w:type="dxa"/>
            <w:gridSpan w:val="2"/>
          </w:tcPr>
          <w:p w:rsidR="00476DB5" w:rsidRPr="001D0CA2" w:rsidRDefault="00476DB5" w:rsidP="00D0442E">
            <w:pPr>
              <w:rPr>
                <w:rFonts w:ascii="Sylfaen" w:hAnsi="Sylfaen"/>
                <w:b/>
                <w:sz w:val="16"/>
                <w:szCs w:val="16"/>
              </w:rPr>
            </w:pPr>
          </w:p>
          <w:p w:rsidR="00476DB5" w:rsidRPr="001D0CA2" w:rsidRDefault="00476DB5" w:rsidP="00D0442E">
            <w:pPr>
              <w:rPr>
                <w:rFonts w:ascii="Sylfaen" w:hAnsi="Sylfaen"/>
                <w:b/>
                <w:sz w:val="16"/>
                <w:szCs w:val="16"/>
              </w:rPr>
            </w:pPr>
          </w:p>
          <w:p w:rsidR="00476DB5" w:rsidRPr="001D0CA2" w:rsidRDefault="00476DB5" w:rsidP="00D0442E">
            <w:pPr>
              <w:rPr>
                <w:rFonts w:ascii="Sylfaen" w:hAnsi="Sylfaen"/>
                <w:b/>
                <w:sz w:val="16"/>
                <w:szCs w:val="16"/>
              </w:rPr>
            </w:pPr>
          </w:p>
          <w:p w:rsidR="00476DB5" w:rsidRPr="001D0CA2" w:rsidRDefault="00476DB5" w:rsidP="00D0442E">
            <w:pPr>
              <w:rPr>
                <w:rFonts w:ascii="Sylfaen" w:hAnsi="Sylfaen"/>
                <w:b/>
                <w:sz w:val="16"/>
                <w:szCs w:val="16"/>
              </w:rPr>
            </w:pPr>
          </w:p>
        </w:tc>
        <w:tc>
          <w:tcPr>
            <w:tcW w:w="4023" w:type="dxa"/>
            <w:gridSpan w:val="6"/>
          </w:tcPr>
          <w:p w:rsidR="00476DB5" w:rsidRDefault="00476DB5" w:rsidP="00B46D58">
            <w:pPr>
              <w:widowControl w:val="0"/>
              <w:spacing w:after="160"/>
              <w:jc w:val="center"/>
              <w:rPr>
                <w:rFonts w:ascii="GHEA Grapalat" w:hAnsi="GHEA Grapalat"/>
                <w:b/>
                <w:lang w:val="en-US"/>
              </w:rPr>
            </w:pPr>
          </w:p>
          <w:p w:rsidR="00476DB5" w:rsidRDefault="00476DB5" w:rsidP="00B46D58">
            <w:pPr>
              <w:widowControl w:val="0"/>
              <w:spacing w:after="160"/>
              <w:jc w:val="center"/>
              <w:rPr>
                <w:rFonts w:ascii="GHEA Grapalat" w:hAnsi="GHEA Grapalat"/>
                <w:b/>
                <w:lang w:val="en-US"/>
              </w:rPr>
            </w:pPr>
          </w:p>
          <w:p w:rsidR="00476DB5" w:rsidRDefault="00476DB5" w:rsidP="00B46D58">
            <w:pPr>
              <w:widowControl w:val="0"/>
              <w:spacing w:after="160"/>
              <w:jc w:val="center"/>
              <w:rPr>
                <w:rFonts w:ascii="GHEA Grapalat" w:hAnsi="GHEA Grapalat"/>
                <w:b/>
                <w:lang w:val="en-US"/>
              </w:rPr>
            </w:pPr>
          </w:p>
          <w:p w:rsidR="00476DB5" w:rsidRPr="00B138F3" w:rsidRDefault="00476DB5" w:rsidP="00B46D58">
            <w:pPr>
              <w:widowControl w:val="0"/>
              <w:spacing w:after="160"/>
              <w:jc w:val="center"/>
              <w:rPr>
                <w:rFonts w:ascii="GHEA Grapalat" w:hAnsi="GHEA Grapalat" w:cs="Sylfaen"/>
                <w:b/>
                <w:bCs/>
              </w:rPr>
            </w:pPr>
            <w:r w:rsidRPr="00B138F3">
              <w:rPr>
                <w:rFonts w:ascii="GHEA Grapalat" w:hAnsi="GHEA Grapalat"/>
                <w:b/>
              </w:rPr>
              <w:t>ПРОДАВЕЦ</w:t>
            </w:r>
          </w:p>
          <w:p w:rsidR="00476DB5" w:rsidRPr="00B138F3" w:rsidRDefault="00476DB5" w:rsidP="00B46D58">
            <w:pPr>
              <w:widowControl w:val="0"/>
              <w:jc w:val="center"/>
              <w:rPr>
                <w:rFonts w:ascii="GHEA Grapalat" w:hAnsi="GHEA Grapalat"/>
                <w:lang w:val="en-US"/>
              </w:rPr>
            </w:pPr>
            <w:r w:rsidRPr="00B138F3">
              <w:rPr>
                <w:rFonts w:ascii="GHEA Grapalat" w:hAnsi="GHEA Grapalat"/>
                <w:lang w:val="en-US"/>
              </w:rPr>
              <w:t>______________________</w:t>
            </w:r>
          </w:p>
          <w:p w:rsidR="00476DB5" w:rsidRPr="00B138F3" w:rsidRDefault="00476DB5"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476DB5" w:rsidRPr="00B138F3" w:rsidRDefault="00476DB5"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F52FE3">
      <w:pPr>
        <w:widowControl w:val="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F52FE3">
      <w:pPr>
        <w:widowControl w:val="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F52FE3">
      <w:pPr>
        <w:widowControl w:val="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F52FE3">
            <w:pPr>
              <w:widowControl w:val="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F52FE3">
            <w:pPr>
              <w:widowControl w:val="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F52FE3">
            <w:pPr>
              <w:widowControl w:val="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F52FE3">
            <w:pPr>
              <w:widowControl w:val="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F52FE3">
            <w:pPr>
              <w:widowControl w:val="0"/>
              <w:jc w:val="center"/>
              <w:rPr>
                <w:rFonts w:ascii="GHEA Grapalat" w:hAnsi="GHEA Grapalat"/>
                <w:iCs/>
              </w:rPr>
            </w:pPr>
            <w:r w:rsidRPr="00B138F3">
              <w:rPr>
                <w:rFonts w:ascii="GHEA Grapalat" w:hAnsi="GHEA Grapalat"/>
              </w:rPr>
              <w:t>Р/С____________________________</w:t>
            </w:r>
          </w:p>
          <w:p w:rsidR="0038400D" w:rsidRPr="00B138F3" w:rsidRDefault="0038400D" w:rsidP="00F52FE3">
            <w:pPr>
              <w:widowControl w:val="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F52FE3">
            <w:pPr>
              <w:widowControl w:val="0"/>
              <w:jc w:val="center"/>
              <w:rPr>
                <w:rFonts w:ascii="GHEA Grapalat" w:hAnsi="GHEA Grapalat"/>
                <w:iCs/>
              </w:rPr>
            </w:pPr>
            <w:r w:rsidRPr="00B138F3">
              <w:rPr>
                <w:rFonts w:ascii="GHEA Grapalat" w:hAnsi="GHEA Grapalat"/>
              </w:rPr>
              <w:t xml:space="preserve">Заказчик </w:t>
            </w:r>
          </w:p>
          <w:p w:rsidR="0038400D" w:rsidRPr="00B138F3" w:rsidRDefault="0038400D" w:rsidP="00F52FE3">
            <w:pPr>
              <w:widowControl w:val="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F52FE3">
            <w:pPr>
              <w:widowControl w:val="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F52FE3">
            <w:pPr>
              <w:widowControl w:val="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F52FE3">
            <w:pPr>
              <w:widowControl w:val="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F52FE3">
            <w:pPr>
              <w:widowControl w:val="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F52FE3">
      <w:pPr>
        <w:widowControl w:val="0"/>
        <w:ind w:firstLine="375"/>
        <w:rPr>
          <w:rFonts w:ascii="GHEA Grapalat" w:hAnsi="GHEA Grapalat"/>
          <w:iCs/>
        </w:rPr>
      </w:pPr>
    </w:p>
    <w:p w:rsidR="0038400D" w:rsidRPr="00B138F3" w:rsidRDefault="0038400D" w:rsidP="00F52FE3">
      <w:pPr>
        <w:widowControl w:val="0"/>
        <w:ind w:left="567" w:right="467"/>
        <w:jc w:val="center"/>
        <w:rPr>
          <w:rFonts w:ascii="GHEA Grapalat" w:hAnsi="GHEA Grapalat"/>
          <w:iCs/>
        </w:rPr>
      </w:pPr>
      <w:r w:rsidRPr="00B138F3">
        <w:rPr>
          <w:rFonts w:ascii="GHEA Grapalat" w:hAnsi="GHEA Grapalat"/>
          <w:b/>
        </w:rPr>
        <w:t>АКТ №</w:t>
      </w:r>
    </w:p>
    <w:p w:rsidR="0038400D" w:rsidRPr="00B138F3" w:rsidRDefault="0038400D" w:rsidP="00F52FE3">
      <w:pPr>
        <w:widowControl w:val="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F52FE3">
      <w:pPr>
        <w:pStyle w:val="a3"/>
        <w:widowControl w:val="0"/>
        <w:spacing w:line="240" w:lineRule="auto"/>
        <w:ind w:firstLine="0"/>
        <w:jc w:val="center"/>
        <w:rPr>
          <w:rFonts w:ascii="GHEA Grapalat" w:hAnsi="GHEA Grapalat"/>
          <w:b/>
          <w:bCs/>
          <w:iCs/>
          <w:sz w:val="24"/>
          <w:szCs w:val="24"/>
        </w:rPr>
      </w:pPr>
    </w:p>
    <w:p w:rsidR="0038400D" w:rsidRPr="00B138F3" w:rsidRDefault="0038400D" w:rsidP="00F52FE3">
      <w:pPr>
        <w:pStyle w:val="a3"/>
        <w:widowControl w:val="0"/>
        <w:tabs>
          <w:tab w:val="left" w:pos="1134"/>
          <w:tab w:val="left" w:pos="1843"/>
        </w:tabs>
        <w:spacing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F52FE3">
      <w:pPr>
        <w:pStyle w:val="af4"/>
        <w:widowControl w:val="0"/>
        <w:spacing w:before="0" w:beforeAutospacing="0" w:after="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F52FE3">
      <w:pPr>
        <w:pStyle w:val="af4"/>
        <w:widowControl w:val="0"/>
        <w:spacing w:before="0" w:beforeAutospacing="0" w:after="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F52FE3">
      <w:pPr>
        <w:pStyle w:val="af4"/>
        <w:widowControl w:val="0"/>
        <w:spacing w:before="0" w:beforeAutospacing="0" w:after="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38400D" w:rsidRPr="00F52FE3" w:rsidRDefault="0038400D" w:rsidP="00F52FE3">
      <w:pPr>
        <w:widowControl w:val="0"/>
        <w:tabs>
          <w:tab w:val="left" w:pos="5954"/>
          <w:tab w:val="left" w:pos="6663"/>
          <w:tab w:val="left" w:pos="7513"/>
        </w:tabs>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 xml:space="preserve">г., </w:t>
      </w:r>
      <w:proofErr w:type="gramStart"/>
      <w:r w:rsidRPr="00B138F3">
        <w:rPr>
          <w:rFonts w:ascii="GHEA Grapalat" w:hAnsi="GHEA Grapalat"/>
        </w:rPr>
        <w:t>сост</w:t>
      </w:r>
      <w:r w:rsidR="00F52FE3">
        <w:rPr>
          <w:rFonts w:ascii="GHEA Grapalat" w:hAnsi="GHEA Grapalat"/>
        </w:rPr>
        <w:t xml:space="preserve">авили настоящий акт о </w:t>
      </w:r>
      <w:proofErr w:type="spellStart"/>
      <w:r w:rsidR="00F52FE3">
        <w:rPr>
          <w:rFonts w:ascii="GHEA Grapalat" w:hAnsi="GHEA Grapalat"/>
        </w:rPr>
        <w:t>следующем</w:t>
      </w:r>
      <w:r w:rsidRPr="00B138F3">
        <w:rPr>
          <w:rFonts w:ascii="GHEA Grapalat" w:hAnsi="GHEA Grapalat"/>
        </w:rPr>
        <w:t>В</w:t>
      </w:r>
      <w:proofErr w:type="spellEnd"/>
      <w:r w:rsidRPr="00B138F3">
        <w:rPr>
          <w:rFonts w:ascii="GHEA Grapalat" w:hAnsi="GHEA Grapalat"/>
        </w:rPr>
        <w:t xml:space="preserve"> рамках Договора сторона Договора поставила</w:t>
      </w:r>
      <w:proofErr w:type="gramEnd"/>
      <w:r w:rsidRPr="00B138F3">
        <w:rPr>
          <w:rFonts w:ascii="GHEA Grapalat" w:hAnsi="GHEA Grapalat"/>
        </w:rPr>
        <w:t xml:space="preserve">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F52FE3">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F52F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F52FE3">
            <w:pPr>
              <w:pStyle w:val="af4"/>
              <w:widowControl w:val="0"/>
              <w:spacing w:before="0" w:beforeAutospacing="0" w:after="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F52FE3">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F52FE3">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F52FE3">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F52FE3">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F52FE3">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 xml:space="preserve">умма, подлежащая уплате (тыс. </w:t>
            </w:r>
            <w:proofErr w:type="spellStart"/>
            <w:r w:rsidR="0038400D" w:rsidRPr="00B138F3">
              <w:rPr>
                <w:rFonts w:ascii="GHEA Grapalat" w:hAnsi="GHEA Grapalat"/>
                <w:sz w:val="16"/>
                <w:szCs w:val="16"/>
              </w:rPr>
              <w:t>драмов</w:t>
            </w:r>
            <w:proofErr w:type="spellEnd"/>
            <w:r w:rsidR="0038400D" w:rsidRPr="00B138F3">
              <w:rPr>
                <w:rFonts w:ascii="GHEA Grapalat" w:hAnsi="GHEA Grapalat"/>
                <w:sz w:val="16"/>
                <w:szCs w:val="16"/>
              </w:rPr>
              <w:t>)</w:t>
            </w:r>
          </w:p>
        </w:tc>
        <w:tc>
          <w:tcPr>
            <w:tcW w:w="1333" w:type="dxa"/>
            <w:vMerge w:val="restart"/>
            <w:shd w:val="clear" w:color="auto" w:fill="auto"/>
            <w:vAlign w:val="center"/>
          </w:tcPr>
          <w:p w:rsidR="0038400D" w:rsidRPr="00B138F3" w:rsidRDefault="00A20240" w:rsidP="00F52FE3">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F52FE3">
            <w:pPr>
              <w:pStyle w:val="af4"/>
              <w:widowControl w:val="0"/>
              <w:spacing w:before="0" w:beforeAutospacing="0" w:after="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F52FE3">
            <w:pPr>
              <w:pStyle w:val="af4"/>
              <w:widowControl w:val="0"/>
              <w:spacing w:before="0" w:beforeAutospacing="0" w:after="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F52FE3">
            <w:pPr>
              <w:pStyle w:val="af4"/>
              <w:widowControl w:val="0"/>
              <w:spacing w:before="0" w:beforeAutospacing="0" w:after="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F52FE3">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F52FE3">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F52FE3">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F52FE3">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F52FE3">
            <w:pPr>
              <w:pStyle w:val="af4"/>
              <w:widowControl w:val="0"/>
              <w:spacing w:before="0" w:beforeAutospacing="0" w:after="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F52FE3">
            <w:pPr>
              <w:pStyle w:val="af4"/>
              <w:widowControl w:val="0"/>
              <w:spacing w:before="0" w:beforeAutospacing="0" w:after="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F52FE3">
            <w:pPr>
              <w:pStyle w:val="af4"/>
              <w:widowControl w:val="0"/>
              <w:spacing w:before="0" w:beforeAutospacing="0" w:after="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F52FE3">
            <w:pPr>
              <w:pStyle w:val="af4"/>
              <w:widowControl w:val="0"/>
              <w:spacing w:before="0" w:beforeAutospacing="0" w:after="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F52FE3">
            <w:pPr>
              <w:pStyle w:val="af4"/>
              <w:widowControl w:val="0"/>
              <w:spacing w:before="0" w:beforeAutospacing="0" w:after="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F52FE3">
            <w:pPr>
              <w:pStyle w:val="af4"/>
              <w:widowControl w:val="0"/>
              <w:spacing w:before="0" w:beforeAutospacing="0" w:after="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F52FE3">
            <w:pPr>
              <w:pStyle w:val="af4"/>
              <w:widowControl w:val="0"/>
              <w:spacing w:before="0" w:beforeAutospacing="0" w:after="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F52FE3">
            <w:pPr>
              <w:pStyle w:val="af4"/>
              <w:widowControl w:val="0"/>
              <w:spacing w:before="0" w:beforeAutospacing="0" w:after="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F52FE3">
            <w:pPr>
              <w:pStyle w:val="af4"/>
              <w:widowControl w:val="0"/>
              <w:spacing w:before="0" w:beforeAutospacing="0" w:after="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F52FE3">
            <w:pPr>
              <w:pStyle w:val="af4"/>
              <w:widowControl w:val="0"/>
              <w:spacing w:before="0" w:beforeAutospacing="0" w:after="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F52FE3">
            <w:pPr>
              <w:pStyle w:val="af4"/>
              <w:widowControl w:val="0"/>
              <w:spacing w:before="0" w:beforeAutospacing="0" w:after="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F52FE3">
            <w:pPr>
              <w:pStyle w:val="af4"/>
              <w:widowControl w:val="0"/>
              <w:spacing w:before="0" w:beforeAutospacing="0" w:after="0" w:afterAutospacing="0"/>
              <w:jc w:val="center"/>
              <w:rPr>
                <w:rFonts w:ascii="GHEA Grapalat" w:hAnsi="GHEA Grapalat"/>
                <w:sz w:val="16"/>
                <w:szCs w:val="16"/>
              </w:rPr>
            </w:pPr>
          </w:p>
        </w:tc>
        <w:tc>
          <w:tcPr>
            <w:tcW w:w="1088" w:type="dxa"/>
            <w:shd w:val="clear" w:color="auto" w:fill="auto"/>
          </w:tcPr>
          <w:p w:rsidR="0038400D" w:rsidRPr="00B138F3" w:rsidRDefault="0038400D" w:rsidP="00F52FE3">
            <w:pPr>
              <w:pStyle w:val="af4"/>
              <w:widowControl w:val="0"/>
              <w:spacing w:before="0" w:beforeAutospacing="0" w:after="0" w:afterAutospacing="0"/>
              <w:jc w:val="center"/>
              <w:rPr>
                <w:rFonts w:ascii="GHEA Grapalat" w:hAnsi="GHEA Grapalat"/>
                <w:sz w:val="16"/>
                <w:szCs w:val="16"/>
              </w:rPr>
            </w:pPr>
          </w:p>
        </w:tc>
        <w:tc>
          <w:tcPr>
            <w:tcW w:w="1440" w:type="dxa"/>
            <w:shd w:val="clear" w:color="auto" w:fill="auto"/>
          </w:tcPr>
          <w:p w:rsidR="0038400D" w:rsidRPr="00B138F3" w:rsidRDefault="0038400D" w:rsidP="00F52FE3">
            <w:pPr>
              <w:pStyle w:val="af4"/>
              <w:widowControl w:val="0"/>
              <w:spacing w:before="0" w:beforeAutospacing="0" w:after="0" w:afterAutospacing="0"/>
              <w:jc w:val="center"/>
              <w:rPr>
                <w:rFonts w:ascii="GHEA Grapalat" w:hAnsi="GHEA Grapalat"/>
                <w:sz w:val="16"/>
                <w:szCs w:val="16"/>
              </w:rPr>
            </w:pPr>
          </w:p>
        </w:tc>
        <w:tc>
          <w:tcPr>
            <w:tcW w:w="1299" w:type="dxa"/>
            <w:shd w:val="clear" w:color="auto" w:fill="auto"/>
          </w:tcPr>
          <w:p w:rsidR="0038400D" w:rsidRPr="00B138F3" w:rsidRDefault="0038400D" w:rsidP="00F52FE3">
            <w:pPr>
              <w:pStyle w:val="af4"/>
              <w:widowControl w:val="0"/>
              <w:spacing w:before="0" w:beforeAutospacing="0" w:after="0" w:afterAutospacing="0"/>
              <w:jc w:val="center"/>
              <w:rPr>
                <w:rFonts w:ascii="GHEA Grapalat" w:hAnsi="GHEA Grapalat"/>
                <w:sz w:val="16"/>
                <w:szCs w:val="16"/>
              </w:rPr>
            </w:pPr>
          </w:p>
        </w:tc>
        <w:tc>
          <w:tcPr>
            <w:tcW w:w="1276" w:type="dxa"/>
            <w:shd w:val="clear" w:color="auto" w:fill="auto"/>
          </w:tcPr>
          <w:p w:rsidR="0038400D" w:rsidRPr="00B138F3" w:rsidRDefault="0038400D" w:rsidP="00F52FE3">
            <w:pPr>
              <w:pStyle w:val="af4"/>
              <w:widowControl w:val="0"/>
              <w:spacing w:before="0" w:beforeAutospacing="0" w:after="0" w:afterAutospacing="0"/>
              <w:jc w:val="center"/>
              <w:rPr>
                <w:rFonts w:ascii="GHEA Grapalat" w:hAnsi="GHEA Grapalat"/>
                <w:sz w:val="16"/>
                <w:szCs w:val="16"/>
              </w:rPr>
            </w:pPr>
          </w:p>
        </w:tc>
        <w:tc>
          <w:tcPr>
            <w:tcW w:w="1418" w:type="dxa"/>
            <w:shd w:val="clear" w:color="auto" w:fill="auto"/>
          </w:tcPr>
          <w:p w:rsidR="0038400D" w:rsidRPr="00B138F3" w:rsidRDefault="0038400D" w:rsidP="00F52FE3">
            <w:pPr>
              <w:pStyle w:val="af4"/>
              <w:widowControl w:val="0"/>
              <w:spacing w:before="0" w:beforeAutospacing="0" w:after="0" w:afterAutospacing="0"/>
              <w:jc w:val="center"/>
              <w:rPr>
                <w:rFonts w:ascii="GHEA Grapalat" w:hAnsi="GHEA Grapalat"/>
                <w:sz w:val="16"/>
                <w:szCs w:val="16"/>
              </w:rPr>
            </w:pPr>
          </w:p>
        </w:tc>
        <w:tc>
          <w:tcPr>
            <w:tcW w:w="1275" w:type="dxa"/>
            <w:shd w:val="clear" w:color="auto" w:fill="auto"/>
          </w:tcPr>
          <w:p w:rsidR="0038400D" w:rsidRPr="00B138F3" w:rsidRDefault="0038400D" w:rsidP="00F52FE3">
            <w:pPr>
              <w:pStyle w:val="af4"/>
              <w:widowControl w:val="0"/>
              <w:spacing w:before="0" w:beforeAutospacing="0" w:after="0" w:afterAutospacing="0"/>
              <w:jc w:val="center"/>
              <w:rPr>
                <w:rFonts w:ascii="GHEA Grapalat" w:hAnsi="GHEA Grapalat"/>
                <w:sz w:val="16"/>
                <w:szCs w:val="16"/>
              </w:rPr>
            </w:pPr>
          </w:p>
        </w:tc>
        <w:tc>
          <w:tcPr>
            <w:tcW w:w="1134" w:type="dxa"/>
            <w:shd w:val="clear" w:color="auto" w:fill="auto"/>
          </w:tcPr>
          <w:p w:rsidR="0038400D" w:rsidRPr="00B138F3" w:rsidRDefault="0038400D" w:rsidP="00F52FE3">
            <w:pPr>
              <w:pStyle w:val="af4"/>
              <w:widowControl w:val="0"/>
              <w:spacing w:before="0" w:beforeAutospacing="0" w:after="0" w:afterAutospacing="0"/>
              <w:jc w:val="center"/>
              <w:rPr>
                <w:rFonts w:ascii="GHEA Grapalat" w:hAnsi="GHEA Grapalat"/>
                <w:sz w:val="16"/>
                <w:szCs w:val="16"/>
              </w:rPr>
            </w:pPr>
          </w:p>
        </w:tc>
        <w:tc>
          <w:tcPr>
            <w:tcW w:w="1333" w:type="dxa"/>
            <w:shd w:val="clear" w:color="auto" w:fill="auto"/>
          </w:tcPr>
          <w:p w:rsidR="0038400D" w:rsidRPr="00B138F3" w:rsidRDefault="0038400D" w:rsidP="00F52FE3">
            <w:pPr>
              <w:pStyle w:val="af4"/>
              <w:widowControl w:val="0"/>
              <w:spacing w:before="0" w:beforeAutospacing="0" w:after="0" w:afterAutospacing="0"/>
              <w:jc w:val="center"/>
              <w:rPr>
                <w:rFonts w:ascii="GHEA Grapalat" w:hAnsi="GHEA Grapalat"/>
                <w:sz w:val="16"/>
                <w:szCs w:val="16"/>
              </w:rPr>
            </w:pPr>
          </w:p>
        </w:tc>
      </w:tr>
    </w:tbl>
    <w:p w:rsidR="0038400D" w:rsidRPr="00B138F3" w:rsidRDefault="0038400D" w:rsidP="00F52FE3">
      <w:pPr>
        <w:widowControl w:val="0"/>
        <w:ind w:firstLine="375"/>
        <w:jc w:val="both"/>
        <w:rPr>
          <w:rFonts w:ascii="GHEA Grapalat" w:hAnsi="GHEA Grapalat" w:cs="Arial"/>
          <w:iCs/>
          <w:lang w:val="en-US"/>
        </w:rPr>
      </w:pPr>
    </w:p>
    <w:p w:rsidR="0038400D" w:rsidRPr="00B138F3" w:rsidRDefault="0038400D" w:rsidP="00F52FE3">
      <w:pPr>
        <w:widowControl w:val="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B138F3">
        <w:rPr>
          <w:rFonts w:ascii="GHEA Grapalat" w:hAnsi="GHEA Grapalat"/>
          <w:snapToGrid w:val="0"/>
        </w:rPr>
        <w:t>Акта</w:t>
      </w:r>
      <w:proofErr w:type="gramStart"/>
      <w:r w:rsidRPr="00B138F3">
        <w:rPr>
          <w:rFonts w:ascii="GHEA Grapalat" w:hAnsi="GHEA Grapalat"/>
          <w:snapToGrid w:val="0"/>
        </w:rPr>
        <w:t>,</w:t>
      </w:r>
      <w:r w:rsidRPr="00B138F3">
        <w:rPr>
          <w:rFonts w:ascii="GHEA Grapalat" w:hAnsi="GHEA Grapalat"/>
        </w:rPr>
        <w:t>я</w:t>
      </w:r>
      <w:proofErr w:type="gramEnd"/>
      <w:r w:rsidRPr="00B138F3">
        <w:rPr>
          <w:rFonts w:ascii="GHEA Grapalat" w:hAnsi="GHEA Grapalat"/>
        </w:rPr>
        <w:t>вляются</w:t>
      </w:r>
      <w:proofErr w:type="spellEnd"/>
      <w:r w:rsidRPr="00B138F3">
        <w:rPr>
          <w:rFonts w:ascii="GHEA Grapalat" w:hAnsi="GHEA Grapalat"/>
        </w:rPr>
        <w:t xml:space="preserve"> составляющей частью настоящего Акта и прилагаются.</w:t>
      </w:r>
    </w:p>
    <w:p w:rsidR="0038400D" w:rsidRPr="00B138F3" w:rsidRDefault="0038400D" w:rsidP="00F52FE3">
      <w:pPr>
        <w:widowControl w:val="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F52FE3">
            <w:pPr>
              <w:widowControl w:val="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F52FE3">
            <w:pPr>
              <w:widowControl w:val="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F52FE3">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F52FE3">
            <w:pPr>
              <w:widowControl w:val="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F52FE3">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F52FE3">
            <w:pPr>
              <w:widowControl w:val="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F52FE3">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F52FE3">
            <w:pPr>
              <w:widowControl w:val="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F52FE3">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F52FE3">
            <w:pPr>
              <w:widowControl w:val="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F52FE3">
            <w:pPr>
              <w:widowControl w:val="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F52FE3">
            <w:pPr>
              <w:widowControl w:val="0"/>
              <w:jc w:val="center"/>
              <w:rPr>
                <w:rFonts w:ascii="GHEA Grapalat" w:hAnsi="GHEA Grapalat"/>
                <w:iCs/>
              </w:rPr>
            </w:pPr>
            <w:r w:rsidRPr="00B138F3">
              <w:rPr>
                <w:rFonts w:ascii="GHEA Grapalat" w:hAnsi="GHEA Grapalat"/>
              </w:rPr>
              <w:t>М. П.</w:t>
            </w:r>
          </w:p>
        </w:tc>
      </w:tr>
    </w:tbl>
    <w:p w:rsidR="00196F14" w:rsidRPr="00B138F3" w:rsidRDefault="00196F14" w:rsidP="00F52FE3">
      <w:pPr>
        <w:widowControl w:val="0"/>
        <w:jc w:val="right"/>
        <w:rPr>
          <w:rFonts w:ascii="GHEA Grapalat" w:hAnsi="GHEA Grapalat" w:cs="Sylfaen"/>
          <w:b/>
        </w:rPr>
      </w:pPr>
    </w:p>
    <w:p w:rsidR="00196F14" w:rsidRPr="00B138F3" w:rsidRDefault="00196F14" w:rsidP="00F52FE3">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1411" w:rsidRDefault="00C51411">
      <w:r>
        <w:separator/>
      </w:r>
    </w:p>
  </w:endnote>
  <w:endnote w:type="continuationSeparator" w:id="0">
    <w:p w:rsidR="00C51411" w:rsidRDefault="00C514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inherit">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4027879"/>
      <w:docPartObj>
        <w:docPartGallery w:val="Page Numbers (Bottom of Page)"/>
        <w:docPartUnique/>
      </w:docPartObj>
    </w:sdtPr>
    <w:sdtEndPr>
      <w:rPr>
        <w:rFonts w:ascii="GHEA Grapalat" w:hAnsi="GHEA Grapalat"/>
        <w:sz w:val="24"/>
        <w:szCs w:val="24"/>
      </w:rPr>
    </w:sdtEndPr>
    <w:sdtContent>
      <w:p w:rsidR="00D0442E" w:rsidRPr="00C861E9" w:rsidRDefault="00D0442E">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DB6960">
          <w:rPr>
            <w:rFonts w:ascii="GHEA Grapalat" w:hAnsi="GHEA Grapalat"/>
            <w:noProof/>
            <w:sz w:val="24"/>
            <w:szCs w:val="24"/>
          </w:rPr>
          <w:t>1</w:t>
        </w:r>
        <w:r w:rsidRPr="00C861E9">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1411" w:rsidRDefault="00C51411">
      <w:r>
        <w:separator/>
      </w:r>
    </w:p>
  </w:footnote>
  <w:footnote w:type="continuationSeparator" w:id="0">
    <w:p w:rsidR="00C51411" w:rsidRDefault="00C51411">
      <w:r>
        <w:continuationSeparator/>
      </w:r>
    </w:p>
  </w:footnote>
  <w:footnote w:id="1">
    <w:p w:rsidR="00D0442E" w:rsidRDefault="00D0442E" w:rsidP="008842CE">
      <w:pPr>
        <w:pStyle w:val="af2"/>
        <w:widowControl w:val="0"/>
        <w:jc w:val="both"/>
        <w:rPr>
          <w:rFonts w:ascii="GHEA Grapalat" w:hAnsi="GHEA Grapalat"/>
        </w:rPr>
      </w:pPr>
    </w:p>
    <w:p w:rsidR="00D0442E" w:rsidRDefault="00D0442E" w:rsidP="008842CE">
      <w:pPr>
        <w:pStyle w:val="af2"/>
        <w:widowControl w:val="0"/>
        <w:jc w:val="both"/>
        <w:rPr>
          <w:rFonts w:ascii="GHEA Grapalat" w:hAnsi="GHEA Grapalat"/>
        </w:rPr>
      </w:pPr>
    </w:p>
    <w:p w:rsidR="00D0442E" w:rsidRDefault="00D0442E" w:rsidP="008842CE">
      <w:pPr>
        <w:pStyle w:val="af2"/>
        <w:widowControl w:val="0"/>
        <w:jc w:val="both"/>
        <w:rPr>
          <w:rFonts w:ascii="GHEA Grapalat" w:hAnsi="GHEA Grapalat"/>
        </w:rPr>
      </w:pPr>
    </w:p>
    <w:p w:rsidR="00D0442E" w:rsidRDefault="00D0442E" w:rsidP="008842CE">
      <w:pPr>
        <w:pStyle w:val="af2"/>
        <w:widowControl w:val="0"/>
        <w:jc w:val="both"/>
        <w:rPr>
          <w:rFonts w:ascii="GHEA Grapalat" w:hAnsi="GHEA Grapalat"/>
        </w:rPr>
      </w:pPr>
    </w:p>
    <w:p w:rsidR="00D0442E" w:rsidRDefault="00D0442E" w:rsidP="008842CE">
      <w:pPr>
        <w:pStyle w:val="af2"/>
        <w:widowControl w:val="0"/>
        <w:jc w:val="both"/>
        <w:rPr>
          <w:rFonts w:ascii="GHEA Grapalat" w:hAnsi="GHEA Grapalat"/>
        </w:rPr>
      </w:pPr>
    </w:p>
    <w:p w:rsidR="00D0442E" w:rsidRDefault="00D0442E" w:rsidP="008842CE">
      <w:pPr>
        <w:pStyle w:val="af2"/>
        <w:widowControl w:val="0"/>
        <w:jc w:val="both"/>
        <w:rPr>
          <w:rFonts w:ascii="GHEA Grapalat" w:hAnsi="GHEA Grapalat"/>
        </w:rPr>
      </w:pPr>
    </w:p>
    <w:p w:rsidR="00D0442E" w:rsidRDefault="00D0442E" w:rsidP="008842CE">
      <w:pPr>
        <w:pStyle w:val="af2"/>
        <w:widowControl w:val="0"/>
        <w:jc w:val="both"/>
        <w:rPr>
          <w:rFonts w:ascii="GHEA Grapalat" w:hAnsi="GHEA Grapalat"/>
        </w:rPr>
      </w:pPr>
    </w:p>
    <w:p w:rsidR="00D0442E" w:rsidRPr="008842CE" w:rsidRDefault="00D0442E" w:rsidP="008842CE">
      <w:pPr>
        <w:pStyle w:val="af2"/>
        <w:widowControl w:val="0"/>
        <w:jc w:val="both"/>
        <w:rPr>
          <w:rFonts w:ascii="GHEA Grapalat" w:hAnsi="GHEA Grapalat"/>
          <w:i/>
          <w:lang w:val="af-ZA"/>
        </w:rPr>
      </w:pPr>
      <w:r w:rsidRPr="008842CE">
        <w:rPr>
          <w:rStyle w:val="af6"/>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2">
    <w:p w:rsidR="00D0442E" w:rsidRPr="00541313" w:rsidRDefault="00D0442E"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тся из приглашения, если</w:t>
      </w:r>
      <w:proofErr w:type="gramStart"/>
      <w:r w:rsidRPr="00D3436F">
        <w:rPr>
          <w:rFonts w:ascii="GHEA Grapalat" w:hAnsi="GHEA Grapalat"/>
          <w:i/>
          <w:sz w:val="20"/>
          <w:szCs w:val="20"/>
        </w:rPr>
        <w:t xml:space="preserve"> </w:t>
      </w:r>
      <w:r w:rsidRPr="00541313">
        <w:rPr>
          <w:rFonts w:ascii="GHEA Grapalat" w:hAnsi="GHEA Grapalat"/>
          <w:i/>
          <w:sz w:val="20"/>
          <w:szCs w:val="20"/>
        </w:rPr>
        <w:t>:</w:t>
      </w:r>
      <w:proofErr w:type="gramEnd"/>
    </w:p>
    <w:p w:rsidR="00D0442E" w:rsidRPr="00DB4FE3" w:rsidRDefault="00D0442E" w:rsidP="00541313">
      <w:pPr>
        <w:widowControl w:val="0"/>
        <w:ind w:firstLine="142"/>
        <w:jc w:val="both"/>
        <w:rPr>
          <w:rFonts w:ascii="GHEA Grapalat" w:hAnsi="GHEA Grapalat"/>
          <w:i/>
          <w:sz w:val="20"/>
          <w:szCs w:val="20"/>
        </w:rPr>
      </w:pPr>
      <w:r w:rsidRPr="00DB4FE3">
        <w:rPr>
          <w:rFonts w:ascii="GHEA Grapalat" w:hAnsi="GHEA Grapalat"/>
          <w:i/>
          <w:sz w:val="20"/>
          <w:szCs w:val="20"/>
        </w:rPr>
        <w:t>- процедура закупки организована на основании части 6 статьи 15 Закона РА "О закупках</w:t>
      </w:r>
      <w:r w:rsidRPr="00DB4FE3">
        <w:rPr>
          <w:rFonts w:ascii="GHEA Grapalat" w:hAnsi="GHEA Grapalat"/>
          <w:i/>
        </w:rPr>
        <w:t>"</w:t>
      </w:r>
      <w:r w:rsidRPr="00DB4FE3">
        <w:rPr>
          <w:rFonts w:ascii="GHEA Grapalat" w:hAnsi="GHEA Grapalat"/>
          <w:i/>
          <w:sz w:val="20"/>
          <w:szCs w:val="20"/>
        </w:rPr>
        <w:t xml:space="preserve">,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w:t>
      </w:r>
      <w:proofErr w:type="spellStart"/>
      <w:r w:rsidRPr="00DB4FE3">
        <w:rPr>
          <w:rFonts w:ascii="GHEA Grapalat" w:hAnsi="GHEA Grapalat"/>
          <w:i/>
          <w:sz w:val="20"/>
          <w:szCs w:val="20"/>
        </w:rPr>
        <w:t>драмов</w:t>
      </w:r>
      <w:proofErr w:type="spellEnd"/>
      <w:r w:rsidRPr="00DB4FE3">
        <w:rPr>
          <w:rFonts w:ascii="GHEA Grapalat" w:hAnsi="GHEA Grapalat"/>
          <w:i/>
          <w:sz w:val="20"/>
          <w:szCs w:val="20"/>
        </w:rPr>
        <w:t xml:space="preserve"> РА и для полного выполнения заключаемого договора в дальнейшем также потребуются финансовые средства.</w:t>
      </w:r>
    </w:p>
    <w:p w:rsidR="00D0442E" w:rsidRPr="00DB4FE3" w:rsidRDefault="00D0442E" w:rsidP="00541313">
      <w:pPr>
        <w:widowControl w:val="0"/>
        <w:ind w:firstLine="142"/>
        <w:jc w:val="both"/>
        <w:rPr>
          <w:rFonts w:ascii="GHEA Grapalat" w:hAnsi="GHEA Grapalat"/>
          <w:i/>
          <w:sz w:val="20"/>
          <w:szCs w:val="20"/>
        </w:rPr>
      </w:pPr>
      <w:r w:rsidRPr="00DB4FE3">
        <w:rPr>
          <w:rFonts w:ascii="GHEA Grapalat" w:hAnsi="GHEA Grapalat"/>
          <w:i/>
          <w:sz w:val="20"/>
          <w:szCs w:val="20"/>
        </w:rPr>
        <w:t>-</w:t>
      </w:r>
      <w:r w:rsidRPr="00DB4FE3">
        <w:t xml:space="preserve">  </w:t>
      </w:r>
      <w:r w:rsidRPr="00DB4FE3">
        <w:rPr>
          <w:rFonts w:ascii="GHEA Grapalat" w:hAnsi="GHEA Grapalat"/>
          <w:i/>
          <w:sz w:val="20"/>
          <w:szCs w:val="20"/>
        </w:rPr>
        <w:t xml:space="preserve">цена закупаемого товара по заявке на закупку в рамках данной процедуры не превышает 25 млн. </w:t>
      </w:r>
      <w:proofErr w:type="spellStart"/>
      <w:r w:rsidRPr="00DB4FE3">
        <w:rPr>
          <w:rFonts w:ascii="GHEA Grapalat" w:hAnsi="GHEA Grapalat"/>
          <w:i/>
          <w:sz w:val="20"/>
          <w:szCs w:val="20"/>
        </w:rPr>
        <w:t>драмов</w:t>
      </w:r>
      <w:proofErr w:type="spellEnd"/>
      <w:r w:rsidRPr="00DB4FE3">
        <w:rPr>
          <w:rFonts w:ascii="GHEA Grapalat" w:hAnsi="GHEA Grapalat"/>
          <w:i/>
          <w:sz w:val="20"/>
          <w:szCs w:val="20"/>
        </w:rPr>
        <w:t xml:space="preserve"> РА</w:t>
      </w:r>
    </w:p>
    <w:p w:rsidR="00D0442E" w:rsidRDefault="00D0442E" w:rsidP="00541313">
      <w:pPr>
        <w:widowControl w:val="0"/>
        <w:jc w:val="both"/>
        <w:rPr>
          <w:rFonts w:ascii="GHEA Grapalat" w:hAnsi="GHEA Grapalat"/>
          <w:i/>
          <w:sz w:val="20"/>
          <w:szCs w:val="20"/>
        </w:rPr>
      </w:pPr>
      <w:r w:rsidRPr="00DB4FE3">
        <w:rPr>
          <w:rFonts w:ascii="GHEA Grapalat" w:hAnsi="GHEA Grapalat"/>
          <w:i/>
          <w:sz w:val="20"/>
          <w:szCs w:val="20"/>
        </w:rPr>
        <w:t xml:space="preserve">  -</w:t>
      </w:r>
      <w:r w:rsidRPr="00DB4FE3">
        <w:t xml:space="preserve"> </w:t>
      </w:r>
      <w:r w:rsidRPr="00DB4FE3">
        <w:rPr>
          <w:rFonts w:ascii="GHEA Grapalat" w:hAnsi="GHEA Grapalat"/>
          <w:i/>
          <w:sz w:val="20"/>
          <w:szCs w:val="20"/>
        </w:rPr>
        <w:t xml:space="preserve">закупка осуществляется в форме закупки у одного лица, обусловленная </w:t>
      </w:r>
      <w:r>
        <w:rPr>
          <w:rFonts w:ascii="GHEA Grapalat" w:hAnsi="GHEA Grapalat"/>
          <w:i/>
          <w:sz w:val="20"/>
          <w:szCs w:val="20"/>
        </w:rPr>
        <w:t>безотлагательностью.</w:t>
      </w:r>
    </w:p>
    <w:p w:rsidR="00D0442E" w:rsidRPr="00D3436F" w:rsidRDefault="00D0442E" w:rsidP="00541313">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rsidR="00D0442E" w:rsidRPr="008842CE" w:rsidRDefault="00D0442E" w:rsidP="001831C4">
      <w:pPr>
        <w:pStyle w:val="af2"/>
        <w:widowControl w:val="0"/>
        <w:jc w:val="both"/>
        <w:rPr>
          <w:rFonts w:ascii="GHEA Grapalat" w:hAnsi="GHEA Grapalat"/>
          <w:lang w:val="af-ZA"/>
        </w:rPr>
      </w:pPr>
    </w:p>
    <w:p w:rsidR="00D0442E" w:rsidRPr="008842CE" w:rsidRDefault="00D0442E" w:rsidP="008842CE">
      <w:pPr>
        <w:pStyle w:val="af2"/>
        <w:widowControl w:val="0"/>
        <w:jc w:val="both"/>
        <w:rPr>
          <w:rFonts w:ascii="GHEA Grapalat" w:hAnsi="GHEA Grapalat"/>
          <w:lang w:val="af-ZA"/>
        </w:rPr>
      </w:pPr>
    </w:p>
  </w:footnote>
  <w:footnote w:id="3">
    <w:p w:rsidR="00D0442E" w:rsidRPr="00CD6B60" w:rsidRDefault="00D0442E"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D0442E" w:rsidRPr="00CD6B60" w:rsidRDefault="00D0442E"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w:t>
      </w:r>
      <w:proofErr w:type="spellStart"/>
      <w:r w:rsidRPr="00CD6B60">
        <w:rPr>
          <w:rFonts w:ascii="GHEA Grapalat" w:hAnsi="GHEA Grapalat"/>
          <w:i/>
          <w:sz w:val="20"/>
          <w:szCs w:val="20"/>
        </w:rPr>
        <w:t>процедуру.Разъяснение</w:t>
      </w:r>
      <w:proofErr w:type="spellEnd"/>
      <w:r w:rsidRPr="00CD6B60">
        <w:rPr>
          <w:rFonts w:ascii="GHEA Grapalat" w:hAnsi="GHEA Grapalat"/>
          <w:i/>
          <w:sz w:val="20"/>
          <w:szCs w:val="20"/>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D0442E" w:rsidRPr="00CD6B60" w:rsidRDefault="00D0442E"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D0442E" w:rsidRPr="00CD6B60" w:rsidRDefault="00D0442E"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4">
    <w:p w:rsidR="00D0442E" w:rsidRPr="00CA2B01" w:rsidRDefault="00D0442E" w:rsidP="00182C2E">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rsidR="00D0442E" w:rsidRPr="00CA2B01" w:rsidRDefault="00D0442E" w:rsidP="00182C2E">
      <w:pPr>
        <w:widowControl w:val="0"/>
        <w:jc w:val="both"/>
        <w:rPr>
          <w:rFonts w:ascii="GHEA Grapalat" w:hAnsi="GHEA Grapalat"/>
          <w:i/>
          <w:sz w:val="20"/>
          <w:szCs w:val="20"/>
        </w:rPr>
      </w:pPr>
      <w:r w:rsidRPr="00CA2B01">
        <w:rPr>
          <w:rFonts w:ascii="GHEA Grapalat" w:hAnsi="GHEA Grapalat"/>
          <w:i/>
          <w:sz w:val="20"/>
          <w:szCs w:val="20"/>
        </w:rPr>
        <w:t>-</w:t>
      </w:r>
      <w:r w:rsidRPr="00CA2B01">
        <w:rPr>
          <w:rFonts w:ascii="GHEA Grapalat" w:hAnsi="GHEA Grapalat"/>
          <w:i/>
          <w:sz w:val="20"/>
          <w:szCs w:val="20"/>
          <w:lang w:val="hy-AM"/>
        </w:rPr>
        <w:t xml:space="preserve"> </w:t>
      </w:r>
      <w:r w:rsidRPr="00CA2B01">
        <w:rPr>
          <w:rFonts w:ascii="GHEA Grapalat" w:hAnsi="GHEA Grapalat"/>
          <w:i/>
          <w:sz w:val="20"/>
          <w:szCs w:val="20"/>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w:t>
      </w:r>
      <w:proofErr w:type="spellStart"/>
      <w:r w:rsidRPr="00CA2B01">
        <w:rPr>
          <w:rFonts w:ascii="GHEA Grapalat" w:hAnsi="GHEA Grapalat"/>
          <w:i/>
          <w:sz w:val="20"/>
          <w:szCs w:val="20"/>
        </w:rPr>
        <w:t>драмов</w:t>
      </w:r>
      <w:proofErr w:type="spellEnd"/>
      <w:r w:rsidRPr="00CA2B01">
        <w:rPr>
          <w:rFonts w:ascii="GHEA Grapalat" w:hAnsi="GHEA Grapalat"/>
          <w:i/>
          <w:sz w:val="20"/>
          <w:szCs w:val="20"/>
        </w:rPr>
        <w:t xml:space="preserve">  РА и для полного выполнения заключаемого договора в дальнейшем также потребуются финансовые средства,</w:t>
      </w:r>
    </w:p>
    <w:p w:rsidR="00D0442E" w:rsidRPr="00CA2B01" w:rsidRDefault="00D0442E"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CA2B01">
        <w:t xml:space="preserve"> </w:t>
      </w:r>
      <w:r w:rsidRPr="00CA2B01">
        <w:rPr>
          <w:rFonts w:ascii="GHEA Grapalat" w:hAnsi="GHEA Grapalat"/>
          <w:i/>
          <w:sz w:val="20"/>
          <w:szCs w:val="20"/>
        </w:rPr>
        <w:t xml:space="preserve">цена закупаемого товара по заявке на закупку в рамках данной процедуры не превышает 25 млн. </w:t>
      </w:r>
      <w:proofErr w:type="spellStart"/>
      <w:r w:rsidRPr="00CA2B01">
        <w:rPr>
          <w:rFonts w:ascii="GHEA Grapalat" w:hAnsi="GHEA Grapalat"/>
          <w:i/>
          <w:sz w:val="20"/>
          <w:szCs w:val="20"/>
        </w:rPr>
        <w:t>драмов</w:t>
      </w:r>
      <w:proofErr w:type="spellEnd"/>
      <w:r w:rsidRPr="00CA2B01">
        <w:rPr>
          <w:rFonts w:ascii="GHEA Grapalat" w:hAnsi="GHEA Grapalat"/>
          <w:i/>
          <w:sz w:val="20"/>
          <w:szCs w:val="20"/>
        </w:rPr>
        <w:t xml:space="preserve"> РА</w:t>
      </w:r>
    </w:p>
  </w:footnote>
  <w:footnote w:id="5">
    <w:p w:rsidR="00D0442E" w:rsidRPr="0034222E" w:rsidDel="00932115" w:rsidRDefault="00D0442E" w:rsidP="00AF1F59">
      <w:pPr>
        <w:pStyle w:val="af2"/>
        <w:jc w:val="both"/>
        <w:rPr>
          <w:del w:id="0" w:author="Inesa Kocharyan" w:date="2019-10-29T12:18:00Z"/>
        </w:rPr>
      </w:pPr>
      <w:r w:rsidRPr="0034222E">
        <w:rPr>
          <w:rStyle w:val="af6"/>
        </w:rPr>
        <w:t>7</w:t>
      </w:r>
      <w:r w:rsidRPr="0034222E">
        <w:t xml:space="preserve"> </w:t>
      </w:r>
      <w:r w:rsidRPr="0034222E">
        <w:rPr>
          <w:rFonts w:ascii="GHEA Grapalat" w:hAnsi="GHEA Grapalat"/>
          <w:i/>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w:t>
      </w:r>
      <w:proofErr w:type="gramStart"/>
      <w:r w:rsidRPr="0034222E">
        <w:rPr>
          <w:rFonts w:ascii="GHEA Grapalat" w:hAnsi="GHEA Grapalat"/>
          <w:i/>
        </w:rPr>
        <w:t xml:space="preserve"> ,</w:t>
      </w:r>
      <w:proofErr w:type="gramEnd"/>
      <w:r w:rsidRPr="0034222E">
        <w:rPr>
          <w:rFonts w:ascii="GHEA Grapalat" w:hAnsi="GHEA Grapalat"/>
          <w:i/>
        </w:rPr>
        <w:t xml:space="preserve"> то из подпункта исключаются слова " а также товарный знак, фирменное наименование, марка и наименование производителя.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34222E" w:rsidDel="001B47B5">
        <w:rPr>
          <w:rFonts w:ascii="GHEA Grapalat" w:hAnsi="GHEA Grapalat"/>
        </w:rPr>
        <w:t xml:space="preserve"> </w:t>
      </w:r>
      <w:r w:rsidRPr="0034222E">
        <w:rPr>
          <w:rFonts w:ascii="GHEA Grapalat" w:hAnsi="GHEA Grapalat"/>
          <w:i/>
        </w:rPr>
        <w:t>".</w:t>
      </w:r>
    </w:p>
  </w:footnote>
  <w:footnote w:id="6">
    <w:p w:rsidR="00D0442E" w:rsidRPr="00D3436F" w:rsidRDefault="00D0442E" w:rsidP="00AF1F59">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D0442E" w:rsidRPr="000811C1" w:rsidRDefault="00D0442E">
      <w:pPr>
        <w:pStyle w:val="af2"/>
        <w:rPr>
          <w:rFonts w:asciiTheme="minorHAnsi" w:hAnsiTheme="minorHAnsi"/>
        </w:rPr>
      </w:pPr>
    </w:p>
  </w:footnote>
  <w:footnote w:id="7">
    <w:p w:rsidR="00D0442E" w:rsidRPr="00FE2AA4" w:rsidRDefault="00D0442E">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8">
    <w:p w:rsidR="00D0442E" w:rsidRPr="008842CE" w:rsidRDefault="00D0442E"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D0442E" w:rsidRPr="000811C1" w:rsidRDefault="00D0442E">
      <w:pPr>
        <w:pStyle w:val="af2"/>
        <w:rPr>
          <w:lang w:val="af-ZA"/>
        </w:rPr>
      </w:pPr>
    </w:p>
  </w:footnote>
  <w:footnote w:id="9">
    <w:p w:rsidR="00D0442E" w:rsidRDefault="00D0442E" w:rsidP="00636142">
      <w:pPr>
        <w:pStyle w:val="af2"/>
        <w:jc w:val="both"/>
        <w:rPr>
          <w:rFonts w:ascii="GHEA Grapalat" w:hAnsi="GHEA Grapalat"/>
          <w:i/>
          <w:lang w:val="hy-AM"/>
        </w:rPr>
      </w:pPr>
    </w:p>
    <w:p w:rsidR="00D0442E" w:rsidRPr="002227A9" w:rsidRDefault="00D0442E" w:rsidP="00636142">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rsidR="00D0442E" w:rsidRPr="00636142" w:rsidRDefault="00D0442E"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rsidR="00D0442E" w:rsidRPr="0092041F" w:rsidRDefault="00D0442E"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rsidR="00D0442E" w:rsidRPr="0092041F" w:rsidRDefault="00D0442E" w:rsidP="00C67FAB">
      <w:pPr>
        <w:pStyle w:val="af2"/>
        <w:jc w:val="both"/>
        <w:rPr>
          <w:rFonts w:ascii="GHEA Grapalat" w:hAnsi="GHEA Grapalat"/>
          <w:i/>
        </w:rPr>
      </w:pPr>
    </w:p>
  </w:footnote>
  <w:footnote w:id="10">
    <w:p w:rsidR="00D0442E" w:rsidRPr="004A4643" w:rsidRDefault="00D0442E" w:rsidP="00C67FAB">
      <w:pPr>
        <w:pStyle w:val="af2"/>
        <w:jc w:val="both"/>
        <w:rPr>
          <w:rFonts w:ascii="GHEA Grapalat" w:hAnsi="GHEA Grapalat"/>
          <w:i/>
          <w:lang w:val="hy-AM"/>
        </w:rPr>
      </w:pPr>
      <w:r w:rsidRPr="004A4643">
        <w:rPr>
          <w:rStyle w:val="af6"/>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w:t>
      </w:r>
      <w:proofErr w:type="spellStart"/>
      <w:r w:rsidRPr="004A4643">
        <w:rPr>
          <w:rFonts w:ascii="GHEA Grapalat" w:hAnsi="GHEA Grapalat"/>
          <w:i/>
        </w:rPr>
        <w:t>драмов</w:t>
      </w:r>
      <w:proofErr w:type="spellEnd"/>
      <w:r w:rsidRPr="004A4643">
        <w:rPr>
          <w:rFonts w:ascii="GHEA Grapalat" w:hAnsi="GHEA Grapalat"/>
          <w:i/>
        </w:rPr>
        <w:t xml:space="preserve">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11">
    <w:p w:rsidR="00D0442E" w:rsidRPr="008E4439" w:rsidRDefault="00D0442E"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D0442E" w:rsidRPr="000811C1" w:rsidRDefault="00D0442E" w:rsidP="0027573B">
      <w:pPr>
        <w:pStyle w:val="af2"/>
        <w:rPr>
          <w:rFonts w:ascii="Sylfaen" w:hAnsi="Sylfaen"/>
          <w:sz w:val="18"/>
          <w:szCs w:val="18"/>
        </w:rPr>
      </w:pPr>
    </w:p>
  </w:footnote>
  <w:footnote w:id="12">
    <w:p w:rsidR="00D0442E" w:rsidRPr="00A31673" w:rsidRDefault="00D0442E">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3">
    <w:p w:rsidR="00D0442E" w:rsidRPr="00DE7706" w:rsidRDefault="00D0442E">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4">
    <w:p w:rsidR="00D0442E" w:rsidRPr="008416BA" w:rsidRDefault="00D0442E" w:rsidP="00586BC9">
      <w:pPr>
        <w:pStyle w:val="af2"/>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416BA">
        <w:rPr>
          <w:rFonts w:ascii="GHEA Grapalat" w:hAnsi="GHEA Grapalat"/>
          <w:i/>
        </w:rPr>
        <w:t>Fitch</w:t>
      </w:r>
      <w:proofErr w:type="spellEnd"/>
      <w:r w:rsidRPr="008416BA">
        <w:rPr>
          <w:rFonts w:ascii="GHEA Grapalat" w:hAnsi="GHEA Grapalat"/>
          <w:i/>
        </w:rPr>
        <w:t xml:space="preserve">, </w:t>
      </w:r>
      <w:proofErr w:type="spellStart"/>
      <w:r w:rsidRPr="008416BA">
        <w:rPr>
          <w:rFonts w:ascii="GHEA Grapalat" w:hAnsi="GHEA Grapalat"/>
          <w:i/>
        </w:rPr>
        <w:t>Moodys</w:t>
      </w:r>
      <w:proofErr w:type="spellEnd"/>
      <w:r w:rsidRPr="008416BA">
        <w:rPr>
          <w:rFonts w:ascii="GHEA Grapalat" w:hAnsi="GHEA Grapalat"/>
          <w:i/>
        </w:rPr>
        <w:t xml:space="preserve">, </w:t>
      </w:r>
      <w:proofErr w:type="spellStart"/>
      <w:r w:rsidRPr="008416BA">
        <w:rPr>
          <w:rFonts w:ascii="GHEA Grapalat" w:hAnsi="GHEA Grapalat"/>
          <w:i/>
        </w:rPr>
        <w:t>Standard</w:t>
      </w:r>
      <w:proofErr w:type="spellEnd"/>
      <w:r w:rsidRPr="008416BA">
        <w:rPr>
          <w:rFonts w:ascii="GHEA Grapalat" w:hAnsi="GHEA Grapalat"/>
          <w:i/>
        </w:rPr>
        <w:t xml:space="preserve"> &amp; </w:t>
      </w:r>
      <w:proofErr w:type="spellStart"/>
      <w:r w:rsidRPr="008416BA">
        <w:rPr>
          <w:rFonts w:ascii="GHEA Grapalat" w:hAnsi="GHEA Grapalat"/>
          <w:i/>
        </w:rPr>
        <w:t>Poor's</w:t>
      </w:r>
      <w:proofErr w:type="spellEnd"/>
      <w:r w:rsidRPr="008416BA">
        <w:rPr>
          <w:rFonts w:ascii="GHEA Grapalat" w:hAnsi="GHEA Grapalat"/>
          <w:i/>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D0442E" w:rsidRDefault="00D0442E" w:rsidP="006B3E56">
      <w:pPr>
        <w:jc w:val="both"/>
      </w:pPr>
    </w:p>
    <w:p w:rsidR="00D0442E" w:rsidRPr="008B70EB" w:rsidRDefault="00D0442E" w:rsidP="00637230">
      <w:pPr>
        <w:jc w:val="both"/>
        <w:rPr>
          <w:rFonts w:ascii="GHEA Grapalat" w:hAnsi="GHEA Grapalat"/>
          <w:i/>
          <w:sz w:val="20"/>
          <w:szCs w:val="20"/>
        </w:rPr>
      </w:pPr>
      <w:r w:rsidRPr="008B70EB">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D0442E" w:rsidRPr="008B70EB" w:rsidRDefault="00D0442E" w:rsidP="00637230">
      <w:pPr>
        <w:jc w:val="both"/>
        <w:rPr>
          <w:rFonts w:ascii="GHEA Grapalat" w:hAnsi="GHEA Grapalat"/>
          <w:i/>
          <w:sz w:val="20"/>
          <w:szCs w:val="20"/>
        </w:rPr>
      </w:pPr>
      <w:r w:rsidRPr="008B70EB">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D0442E" w:rsidRPr="008B70EB" w:rsidRDefault="00D0442E"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D0442E" w:rsidRDefault="00D0442E" w:rsidP="00637230">
      <w:pPr>
        <w:jc w:val="both"/>
        <w:rPr>
          <w:rFonts w:asciiTheme="minorHAnsi" w:hAnsiTheme="minorHAnsi"/>
          <w:lang w:val="af-ZA"/>
        </w:rPr>
      </w:pPr>
    </w:p>
  </w:footnote>
  <w:footnote w:id="15">
    <w:p w:rsidR="00D0442E" w:rsidRPr="00D3436F" w:rsidRDefault="00D0442E"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D0442E" w:rsidRPr="00D3436F" w:rsidRDefault="00D0442E">
      <w:pPr>
        <w:pStyle w:val="af2"/>
        <w:rPr>
          <w:lang w:val="es-ES"/>
        </w:rPr>
      </w:pPr>
    </w:p>
  </w:footnote>
  <w:footnote w:id="16">
    <w:p w:rsidR="00D0442E" w:rsidRPr="008842CE" w:rsidRDefault="00D0442E" w:rsidP="003D2FE2">
      <w:pPr>
        <w:pStyle w:val="af2"/>
        <w:jc w:val="both"/>
      </w:pPr>
    </w:p>
  </w:footnote>
  <w:footnote w:id="17">
    <w:p w:rsidR="00D0442E" w:rsidRPr="008842CE" w:rsidRDefault="00D0442E" w:rsidP="000A214C">
      <w:pPr>
        <w:pStyle w:val="af2"/>
        <w:jc w:val="both"/>
      </w:pPr>
    </w:p>
  </w:footnote>
  <w:footnote w:id="18">
    <w:p w:rsidR="00D0442E" w:rsidRDefault="00D0442E" w:rsidP="00D3436F">
      <w:pPr>
        <w:pStyle w:val="af2"/>
        <w:widowControl w:val="0"/>
        <w:jc w:val="both"/>
        <w:rPr>
          <w:ins w:id="4"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D0442E" w:rsidRPr="00F21C0D" w:rsidRDefault="00D0442E" w:rsidP="00D3436F">
      <w:pPr>
        <w:pStyle w:val="af2"/>
        <w:widowControl w:val="0"/>
        <w:jc w:val="both"/>
        <w:rPr>
          <w:lang w:val="hy-AM"/>
        </w:rPr>
      </w:pPr>
    </w:p>
  </w:footnote>
  <w:footnote w:id="19">
    <w:p w:rsidR="00D0442E" w:rsidRDefault="00D0442E" w:rsidP="005E52ED">
      <w:pPr>
        <w:pStyle w:val="af2"/>
        <w:widowControl w:val="0"/>
        <w:jc w:val="both"/>
        <w:rPr>
          <w:rFonts w:ascii="GHEA Grapalat" w:hAnsi="GHEA Grapalat"/>
          <w:i/>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D0442E" w:rsidRDefault="00D0442E" w:rsidP="005E52ED">
      <w:pPr>
        <w:pStyle w:val="af2"/>
        <w:widowControl w:val="0"/>
        <w:jc w:val="both"/>
        <w:rPr>
          <w:rFonts w:ascii="GHEA Grapalat" w:hAnsi="GHEA Grapalat"/>
          <w:i/>
        </w:rPr>
      </w:pPr>
    </w:p>
    <w:p w:rsidR="00D0442E" w:rsidRDefault="00D0442E" w:rsidP="005E52ED">
      <w:pPr>
        <w:pStyle w:val="af2"/>
        <w:widowControl w:val="0"/>
        <w:jc w:val="both"/>
        <w:rPr>
          <w:rFonts w:ascii="GHEA Grapalat" w:hAnsi="GHEA Grapalat"/>
          <w:i/>
        </w:rPr>
      </w:pPr>
    </w:p>
    <w:p w:rsidR="00D0442E" w:rsidRPr="00EB336B" w:rsidRDefault="00D0442E" w:rsidP="00251F9C">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D0442E" w:rsidRPr="00D3436F" w:rsidRDefault="00D0442E">
      <w:pPr>
        <w:pStyle w:val="af2"/>
        <w:rPr>
          <w:lang w:val="hy-AM"/>
        </w:rPr>
      </w:pPr>
    </w:p>
  </w:footnote>
  <w:footnote w:id="20">
    <w:p w:rsidR="00D0442E" w:rsidRPr="008842CE" w:rsidRDefault="00D0442E"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D0442E" w:rsidRPr="00E85250" w:rsidRDefault="00D0442E" w:rsidP="00D90640">
      <w:pPr>
        <w:widowControl w:val="0"/>
        <w:spacing w:after="160" w:line="360" w:lineRule="auto"/>
        <w:ind w:firstLine="709"/>
        <w:jc w:val="both"/>
        <w:rPr>
          <w:rFonts w:ascii="GHEA Grapalat" w:hAnsi="GHEA Grapalat"/>
          <w:lang w:val="hy-AM"/>
        </w:rPr>
      </w:pPr>
    </w:p>
    <w:p w:rsidR="00D0442E" w:rsidRPr="00D3436F" w:rsidRDefault="00D0442E">
      <w:pPr>
        <w:pStyle w:val="af2"/>
        <w:rPr>
          <w:lang w:val="hy-AM"/>
        </w:rPr>
      </w:pPr>
    </w:p>
  </w:footnote>
  <w:footnote w:id="21">
    <w:p w:rsidR="00D0442E" w:rsidRPr="00402BC3" w:rsidRDefault="00D0442E"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D0442E" w:rsidRPr="00552088" w:rsidRDefault="00D0442E"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D0442E" w:rsidRPr="00D3436F" w:rsidRDefault="00D0442E">
      <w:pPr>
        <w:pStyle w:val="af2"/>
        <w:rPr>
          <w:lang w:val="hy-AM"/>
        </w:rPr>
      </w:pPr>
    </w:p>
  </w:footnote>
  <w:footnote w:id="22">
    <w:p w:rsidR="00D0442E" w:rsidRPr="008842CE" w:rsidRDefault="00D0442E"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D0442E" w:rsidRPr="00D3436F" w:rsidRDefault="00D0442E">
      <w:pPr>
        <w:pStyle w:val="af2"/>
        <w:rPr>
          <w:lang w:val="hy-AM"/>
        </w:rPr>
      </w:pPr>
    </w:p>
  </w:footnote>
  <w:footnote w:id="23">
    <w:p w:rsidR="00D0442E" w:rsidRPr="00D3436F" w:rsidRDefault="00D0442E"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4">
    <w:p w:rsidR="00D0442E" w:rsidRPr="008842CE" w:rsidRDefault="00D0442E"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0442E" w:rsidRPr="00D3436F" w:rsidRDefault="00D0442E">
      <w:pPr>
        <w:pStyle w:val="af2"/>
        <w:rPr>
          <w:lang w:val="hy-AM"/>
        </w:rPr>
      </w:pPr>
    </w:p>
  </w:footnote>
  <w:footnote w:id="25">
    <w:p w:rsidR="00D0442E" w:rsidRPr="008842CE" w:rsidRDefault="00D0442E" w:rsidP="00413390">
      <w:pPr>
        <w:pStyle w:val="af2"/>
        <w:widowControl w:val="0"/>
        <w:jc w:val="both"/>
        <w:rPr>
          <w:rFonts w:ascii="GHEA Grapalat" w:hAnsi="GHEA Grapalat"/>
          <w:lang w:val="hy-AM"/>
        </w:rPr>
      </w:pPr>
      <w:r>
        <w:rPr>
          <w:rStyle w:val="af6"/>
        </w:rPr>
        <w:t>24</w:t>
      </w:r>
      <w:r>
        <w:t xml:space="preserve"> </w:t>
      </w:r>
      <w:proofErr w:type="gramStart"/>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w:t>
      </w:r>
      <w:proofErr w:type="spellStart"/>
      <w:r w:rsidRPr="00726C0F">
        <w:rPr>
          <w:rFonts w:ascii="GHEA Grapalat" w:hAnsi="GHEA Grapalat"/>
          <w:i/>
        </w:rPr>
        <w:t>двадцатипятикратный</w:t>
      </w:r>
      <w:proofErr w:type="spellEnd"/>
      <w:r w:rsidRPr="00726C0F">
        <w:rPr>
          <w:rFonts w:ascii="GHEA Grapalat" w:hAnsi="GHEA Grapalat"/>
          <w:i/>
        </w:rPr>
        <w:t xml:space="preserve"> размер базовой единицы закупок, то настоящий пункт редактируется, удаляя из последнего третье </w:t>
      </w:r>
      <w:r w:rsidRPr="008842CE">
        <w:rPr>
          <w:rFonts w:ascii="GHEA Grapalat" w:hAnsi="GHEA Grapalat"/>
          <w:i/>
        </w:rPr>
        <w:t>предложение, а четвертое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roofErr w:type="gramEnd"/>
    </w:p>
    <w:p w:rsidR="00D0442E" w:rsidRPr="008842CE" w:rsidRDefault="00D0442E" w:rsidP="00413390">
      <w:pPr>
        <w:pStyle w:val="af2"/>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D0442E" w:rsidRPr="00D3436F" w:rsidRDefault="00D0442E">
      <w:pPr>
        <w:pStyle w:val="af2"/>
        <w:rPr>
          <w:lang w:val="hy-AM"/>
        </w:rPr>
      </w:pPr>
    </w:p>
  </w:footnote>
  <w:footnote w:id="26">
    <w:p w:rsidR="00D0442E" w:rsidRPr="00E861BF" w:rsidRDefault="00D0442E" w:rsidP="000E04F1">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27">
    <w:p w:rsidR="00D0442E" w:rsidRPr="00C84B20" w:rsidRDefault="00D0442E" w:rsidP="000E04F1">
      <w:pPr>
        <w:pStyle w:val="af2"/>
        <w:widowControl w:val="0"/>
        <w:jc w:val="both"/>
        <w:rPr>
          <w:rFonts w:ascii="GHEA Grapalat" w:hAnsi="GHEA Grapalat"/>
          <w:i/>
        </w:rPr>
      </w:pPr>
      <w:r w:rsidRPr="00C84B20">
        <w:rPr>
          <w:rFonts w:ascii="GHEA Grapalat" w:hAnsi="GHEA Grapalat"/>
          <w:i/>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марку, то удовлетворительно оцененные из них включаются в данное приложение.</w:t>
      </w:r>
    </w:p>
    <w:p w:rsidR="00D0442E" w:rsidRDefault="00D0442E" w:rsidP="000E04F1">
      <w:pPr>
        <w:pStyle w:val="af2"/>
        <w:widowControl w:val="0"/>
        <w:jc w:val="both"/>
        <w:rPr>
          <w:rFonts w:ascii="GHEA Grapalat" w:hAnsi="GHEA Grapalat"/>
          <w:i/>
        </w:rPr>
      </w:pPr>
      <w:r>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марка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rsidR="00D0442E" w:rsidRPr="00E861BF" w:rsidRDefault="00D0442E" w:rsidP="000E04F1">
      <w:pPr>
        <w:pStyle w:val="af2"/>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28">
    <w:p w:rsidR="00D0442E" w:rsidRPr="00E861BF" w:rsidRDefault="00D0442E" w:rsidP="000E04F1">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Если договор заключается на основании части 6 статьи 15 Закона РА "О закупках", то в графе исчисление срока осуществляется со дня </w:t>
      </w:r>
      <w:proofErr w:type="gramStart"/>
      <w:r w:rsidRPr="008842CE">
        <w:rPr>
          <w:rFonts w:ascii="GHEA Grapalat" w:hAnsi="GHEA Grapalat"/>
          <w:i/>
        </w:rPr>
        <w:t>вступления</w:t>
      </w:r>
      <w:proofErr w:type="gramEnd"/>
      <w:r w:rsidRPr="008842CE">
        <w:rPr>
          <w:rFonts w:ascii="GHEA Grapalat" w:hAnsi="GHEA Grapalat"/>
          <w:i/>
        </w:rPr>
        <w:t xml:space="preserve"> в силу заключаемого между сторонами соглашения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w:t>
      </w:r>
    </w:p>
  </w:footnote>
  <w:footnote w:id="29">
    <w:p w:rsidR="00D0442E" w:rsidRPr="008842CE" w:rsidRDefault="00D0442E" w:rsidP="008842CE">
      <w:pPr>
        <w:pStyle w:val="af2"/>
        <w:widowControl w:val="0"/>
        <w:jc w:val="both"/>
      </w:pPr>
      <w:r w:rsidRPr="008842CE">
        <w:rPr>
          <w:rStyle w:val="af6"/>
        </w:rPr>
        <w:t>*</w:t>
      </w:r>
      <w:r w:rsidRPr="008842CE">
        <w:t xml:space="preserve"> </w:t>
      </w:r>
      <w:r w:rsidRPr="008842CE">
        <w:rPr>
          <w:rFonts w:ascii="GHEA Grapalat" w:hAnsi="GHEA Grapalat"/>
          <w:i/>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 в качестве его неотъемлемой части.</w:t>
      </w:r>
    </w:p>
  </w:footnote>
  <w:footnote w:id="30">
    <w:p w:rsidR="00D0442E" w:rsidRPr="008842CE" w:rsidRDefault="00D0442E"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1">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8"/>
  </w:num>
  <w:num w:numId="2">
    <w:abstractNumId w:val="9"/>
  </w:num>
  <w:num w:numId="3">
    <w:abstractNumId w:val="17"/>
  </w:num>
  <w:num w:numId="4">
    <w:abstractNumId w:val="13"/>
  </w:num>
  <w:num w:numId="5">
    <w:abstractNumId w:val="22"/>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6"/>
  </w:num>
  <w:num w:numId="13">
    <w:abstractNumId w:val="24"/>
  </w:num>
  <w:num w:numId="14">
    <w:abstractNumId w:val="11"/>
  </w:num>
  <w:num w:numId="15">
    <w:abstractNumId w:val="25"/>
  </w:num>
  <w:num w:numId="16">
    <w:abstractNumId w:val="12"/>
  </w:num>
  <w:num w:numId="17">
    <w:abstractNumId w:val="5"/>
  </w:num>
  <w:num w:numId="18">
    <w:abstractNumId w:val="1"/>
  </w:num>
  <w:num w:numId="19">
    <w:abstractNumId w:val="14"/>
  </w:num>
  <w:num w:numId="20">
    <w:abstractNumId w:val="14"/>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3"/>
  </w:num>
  <w:num w:numId="31">
    <w:abstractNumId w:val="20"/>
  </w:num>
  <w:num w:numId="32">
    <w:abstractNumId w:val="2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activeWritingStyle w:appName="MSWord" w:lang="ru-RU" w:vendorID="64" w:dllVersion="131078" w:nlCheck="1" w:checkStyle="0"/>
  <w:activeWritingStyle w:appName="MSWord" w:lang="en-US" w:vendorID="64" w:dllVersion="131078" w:nlCheck="1" w:checkStyle="1"/>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0BA6"/>
    <w:rsid w:val="000013D6"/>
    <w:rsid w:val="000016BB"/>
    <w:rsid w:val="00001EB1"/>
    <w:rsid w:val="00002C23"/>
    <w:rsid w:val="00002EBE"/>
    <w:rsid w:val="000031E3"/>
    <w:rsid w:val="000033BC"/>
    <w:rsid w:val="000035D7"/>
    <w:rsid w:val="00003DF0"/>
    <w:rsid w:val="000058CF"/>
    <w:rsid w:val="00005D30"/>
    <w:rsid w:val="00006084"/>
    <w:rsid w:val="0000622A"/>
    <w:rsid w:val="000076A1"/>
    <w:rsid w:val="0000776B"/>
    <w:rsid w:val="000104BC"/>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27866"/>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87F"/>
    <w:rsid w:val="00045968"/>
    <w:rsid w:val="00045EA7"/>
    <w:rsid w:val="000467EC"/>
    <w:rsid w:val="00046BAC"/>
    <w:rsid w:val="000473EF"/>
    <w:rsid w:val="00051490"/>
    <w:rsid w:val="00051B7F"/>
    <w:rsid w:val="00052084"/>
    <w:rsid w:val="00053001"/>
    <w:rsid w:val="000537FF"/>
    <w:rsid w:val="00053BFB"/>
    <w:rsid w:val="000540F1"/>
    <w:rsid w:val="000550DA"/>
    <w:rsid w:val="00055129"/>
    <w:rsid w:val="00055195"/>
    <w:rsid w:val="00055CC2"/>
    <w:rsid w:val="00056516"/>
    <w:rsid w:val="00056AB4"/>
    <w:rsid w:val="00057264"/>
    <w:rsid w:val="00057BBB"/>
    <w:rsid w:val="00057FF6"/>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226"/>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6127"/>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462"/>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4471"/>
    <w:rsid w:val="000D48B6"/>
    <w:rsid w:val="000D5766"/>
    <w:rsid w:val="000D58E6"/>
    <w:rsid w:val="000D590A"/>
    <w:rsid w:val="000D6018"/>
    <w:rsid w:val="000D6187"/>
    <w:rsid w:val="000D6A89"/>
    <w:rsid w:val="000D6C21"/>
    <w:rsid w:val="000D701E"/>
    <w:rsid w:val="000D7190"/>
    <w:rsid w:val="000D77C1"/>
    <w:rsid w:val="000E04F1"/>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3A0F"/>
    <w:rsid w:val="00104861"/>
    <w:rsid w:val="00106365"/>
    <w:rsid w:val="00106D44"/>
    <w:rsid w:val="00106DEE"/>
    <w:rsid w:val="001075CA"/>
    <w:rsid w:val="00110534"/>
    <w:rsid w:val="00110D13"/>
    <w:rsid w:val="00111FFB"/>
    <w:rsid w:val="0011340E"/>
    <w:rsid w:val="001139AB"/>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27E38"/>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57916"/>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38A8"/>
    <w:rsid w:val="00174DAB"/>
    <w:rsid w:val="00174FE1"/>
    <w:rsid w:val="00175F8F"/>
    <w:rsid w:val="00175FDC"/>
    <w:rsid w:val="001762F4"/>
    <w:rsid w:val="001763F5"/>
    <w:rsid w:val="00176A38"/>
    <w:rsid w:val="00176A92"/>
    <w:rsid w:val="001770E8"/>
    <w:rsid w:val="00177A5C"/>
    <w:rsid w:val="00177B35"/>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7BA"/>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278A"/>
    <w:rsid w:val="001C3D83"/>
    <w:rsid w:val="001C3F6C"/>
    <w:rsid w:val="001C4CBD"/>
    <w:rsid w:val="001C6688"/>
    <w:rsid w:val="001C76F7"/>
    <w:rsid w:val="001D0249"/>
    <w:rsid w:val="001D129F"/>
    <w:rsid w:val="001D1D00"/>
    <w:rsid w:val="001D209D"/>
    <w:rsid w:val="001D21E5"/>
    <w:rsid w:val="001D2D62"/>
    <w:rsid w:val="001D5785"/>
    <w:rsid w:val="001D5FF7"/>
    <w:rsid w:val="001D6531"/>
    <w:rsid w:val="001D7228"/>
    <w:rsid w:val="001D74FA"/>
    <w:rsid w:val="001D78C5"/>
    <w:rsid w:val="001E0216"/>
    <w:rsid w:val="001E06D6"/>
    <w:rsid w:val="001E0BC2"/>
    <w:rsid w:val="001E0F02"/>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6D46"/>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4027D"/>
    <w:rsid w:val="00240289"/>
    <w:rsid w:val="00240609"/>
    <w:rsid w:val="002406D8"/>
    <w:rsid w:val="0024186B"/>
    <w:rsid w:val="00241C72"/>
    <w:rsid w:val="00241F05"/>
    <w:rsid w:val="0024205E"/>
    <w:rsid w:val="00244B38"/>
    <w:rsid w:val="00245D1F"/>
    <w:rsid w:val="00250377"/>
    <w:rsid w:val="0025145E"/>
    <w:rsid w:val="00251CF9"/>
    <w:rsid w:val="00251F9C"/>
    <w:rsid w:val="0025254A"/>
    <w:rsid w:val="00252C9C"/>
    <w:rsid w:val="002542AE"/>
    <w:rsid w:val="00254A36"/>
    <w:rsid w:val="00254F42"/>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13D"/>
    <w:rsid w:val="0026426F"/>
    <w:rsid w:val="0026580A"/>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C47"/>
    <w:rsid w:val="00277F14"/>
    <w:rsid w:val="00280E91"/>
    <w:rsid w:val="00281D16"/>
    <w:rsid w:val="00282865"/>
    <w:rsid w:val="00283198"/>
    <w:rsid w:val="0028341D"/>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F79"/>
    <w:rsid w:val="002A30F5"/>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CAA"/>
    <w:rsid w:val="002C4819"/>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A4F"/>
    <w:rsid w:val="002D7D70"/>
    <w:rsid w:val="002E069D"/>
    <w:rsid w:val="002E0768"/>
    <w:rsid w:val="002E0877"/>
    <w:rsid w:val="002E2ABE"/>
    <w:rsid w:val="002E3165"/>
    <w:rsid w:val="002E4305"/>
    <w:rsid w:val="002E530A"/>
    <w:rsid w:val="002E531D"/>
    <w:rsid w:val="002E57E8"/>
    <w:rsid w:val="002E5FDA"/>
    <w:rsid w:val="002E727E"/>
    <w:rsid w:val="002E7EE1"/>
    <w:rsid w:val="002F0989"/>
    <w:rsid w:val="002F1AB3"/>
    <w:rsid w:val="002F1F78"/>
    <w:rsid w:val="002F2045"/>
    <w:rsid w:val="002F2657"/>
    <w:rsid w:val="002F27C9"/>
    <w:rsid w:val="002F2A55"/>
    <w:rsid w:val="002F2B23"/>
    <w:rsid w:val="002F35FE"/>
    <w:rsid w:val="002F54E1"/>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6381"/>
    <w:rsid w:val="003163A5"/>
    <w:rsid w:val="003169A4"/>
    <w:rsid w:val="00317BD2"/>
    <w:rsid w:val="0032071C"/>
    <w:rsid w:val="00321066"/>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87561"/>
    <w:rsid w:val="00391276"/>
    <w:rsid w:val="0039134D"/>
    <w:rsid w:val="00391852"/>
    <w:rsid w:val="00391E56"/>
    <w:rsid w:val="00391F90"/>
    <w:rsid w:val="00392525"/>
    <w:rsid w:val="00392E5D"/>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8E6"/>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21B"/>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99"/>
    <w:rsid w:val="003F28E4"/>
    <w:rsid w:val="003F300B"/>
    <w:rsid w:val="003F4583"/>
    <w:rsid w:val="003F4C5E"/>
    <w:rsid w:val="003F6081"/>
    <w:rsid w:val="003F66A5"/>
    <w:rsid w:val="003F6A61"/>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5F9D"/>
    <w:rsid w:val="004068F5"/>
    <w:rsid w:val="004072C8"/>
    <w:rsid w:val="0040761D"/>
    <w:rsid w:val="0041023E"/>
    <w:rsid w:val="004110AC"/>
    <w:rsid w:val="0041124D"/>
    <w:rsid w:val="004116A0"/>
    <w:rsid w:val="00411A25"/>
    <w:rsid w:val="00411D9D"/>
    <w:rsid w:val="00413390"/>
    <w:rsid w:val="00413595"/>
    <w:rsid w:val="004144D2"/>
    <w:rsid w:val="00416F1E"/>
    <w:rsid w:val="0041739A"/>
    <w:rsid w:val="004175B6"/>
    <w:rsid w:val="00417E48"/>
    <w:rsid w:val="00417F33"/>
    <w:rsid w:val="00421AEB"/>
    <w:rsid w:val="00422009"/>
    <w:rsid w:val="00422802"/>
    <w:rsid w:val="004250DA"/>
    <w:rsid w:val="00425BAB"/>
    <w:rsid w:val="00427EAA"/>
    <w:rsid w:val="004300C2"/>
    <w:rsid w:val="00430734"/>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460"/>
    <w:rsid w:val="004609C1"/>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6DB5"/>
    <w:rsid w:val="004775ED"/>
    <w:rsid w:val="00477E9F"/>
    <w:rsid w:val="00480162"/>
    <w:rsid w:val="0048059F"/>
    <w:rsid w:val="004813B3"/>
    <w:rsid w:val="004825CB"/>
    <w:rsid w:val="00482E18"/>
    <w:rsid w:val="004834BA"/>
    <w:rsid w:val="00483944"/>
    <w:rsid w:val="0048406D"/>
    <w:rsid w:val="0048419C"/>
    <w:rsid w:val="00484FED"/>
    <w:rsid w:val="004859E2"/>
    <w:rsid w:val="004862B6"/>
    <w:rsid w:val="00486B55"/>
    <w:rsid w:val="00486F50"/>
    <w:rsid w:val="00487402"/>
    <w:rsid w:val="004874EC"/>
    <w:rsid w:val="00490743"/>
    <w:rsid w:val="0049164C"/>
    <w:rsid w:val="004929E4"/>
    <w:rsid w:val="0049374F"/>
    <w:rsid w:val="00493AF9"/>
    <w:rsid w:val="00493CC7"/>
    <w:rsid w:val="00495BE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3B2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46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B2A"/>
    <w:rsid w:val="0051520A"/>
    <w:rsid w:val="00515661"/>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4EA6"/>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2F87"/>
    <w:rsid w:val="0056331A"/>
    <w:rsid w:val="005639B0"/>
    <w:rsid w:val="005646FC"/>
    <w:rsid w:val="00564A46"/>
    <w:rsid w:val="0056625A"/>
    <w:rsid w:val="00566538"/>
    <w:rsid w:val="00567040"/>
    <w:rsid w:val="005674C1"/>
    <w:rsid w:val="00567893"/>
    <w:rsid w:val="005700F1"/>
    <w:rsid w:val="005716B8"/>
    <w:rsid w:val="00571702"/>
    <w:rsid w:val="00571E4C"/>
    <w:rsid w:val="00571F29"/>
    <w:rsid w:val="005736CA"/>
    <w:rsid w:val="005739AB"/>
    <w:rsid w:val="005744FC"/>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D77"/>
    <w:rsid w:val="005A3009"/>
    <w:rsid w:val="005A3A35"/>
    <w:rsid w:val="005A3D17"/>
    <w:rsid w:val="005A3DC6"/>
    <w:rsid w:val="005A3EB8"/>
    <w:rsid w:val="005A3EDC"/>
    <w:rsid w:val="005A405F"/>
    <w:rsid w:val="005A4086"/>
    <w:rsid w:val="005A4324"/>
    <w:rsid w:val="005A57B8"/>
    <w:rsid w:val="005A6435"/>
    <w:rsid w:val="005A647E"/>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CCD"/>
    <w:rsid w:val="005D5D7D"/>
    <w:rsid w:val="005D60E0"/>
    <w:rsid w:val="005D60E5"/>
    <w:rsid w:val="005D6FB0"/>
    <w:rsid w:val="005D6FB8"/>
    <w:rsid w:val="005D71EF"/>
    <w:rsid w:val="005D7469"/>
    <w:rsid w:val="005D7731"/>
    <w:rsid w:val="005D7A61"/>
    <w:rsid w:val="005D7FA6"/>
    <w:rsid w:val="005E0725"/>
    <w:rsid w:val="005E0E50"/>
    <w:rsid w:val="005E1434"/>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7C1D"/>
    <w:rsid w:val="0060526C"/>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5FE3"/>
    <w:rsid w:val="006168C7"/>
    <w:rsid w:val="00617764"/>
    <w:rsid w:val="00617A6E"/>
    <w:rsid w:val="0062023F"/>
    <w:rsid w:val="0062057D"/>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D24"/>
    <w:rsid w:val="00637DAB"/>
    <w:rsid w:val="006417C7"/>
    <w:rsid w:val="00642172"/>
    <w:rsid w:val="00642EFE"/>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27CF"/>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AE5"/>
    <w:rsid w:val="00682E8D"/>
    <w:rsid w:val="00683285"/>
    <w:rsid w:val="00685517"/>
    <w:rsid w:val="00685962"/>
    <w:rsid w:val="00685A30"/>
    <w:rsid w:val="00685C48"/>
    <w:rsid w:val="00687E34"/>
    <w:rsid w:val="006906E8"/>
    <w:rsid w:val="00691009"/>
    <w:rsid w:val="006912BB"/>
    <w:rsid w:val="00692C09"/>
    <w:rsid w:val="00692FA3"/>
    <w:rsid w:val="00693101"/>
    <w:rsid w:val="00693C4E"/>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371"/>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648A"/>
    <w:rsid w:val="006D7219"/>
    <w:rsid w:val="006D73FB"/>
    <w:rsid w:val="006E15CD"/>
    <w:rsid w:val="006E1E8F"/>
    <w:rsid w:val="006E35A0"/>
    <w:rsid w:val="006E3D39"/>
    <w:rsid w:val="006E49D7"/>
    <w:rsid w:val="006E50E4"/>
    <w:rsid w:val="006E5904"/>
    <w:rsid w:val="006E59BA"/>
    <w:rsid w:val="006E5CC5"/>
    <w:rsid w:val="006E732A"/>
    <w:rsid w:val="006E73AC"/>
    <w:rsid w:val="006E7900"/>
    <w:rsid w:val="006E7947"/>
    <w:rsid w:val="006E7F44"/>
    <w:rsid w:val="006F012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70F"/>
    <w:rsid w:val="00760CCC"/>
    <w:rsid w:val="00760E9B"/>
    <w:rsid w:val="00761A4D"/>
    <w:rsid w:val="00762026"/>
    <w:rsid w:val="00762468"/>
    <w:rsid w:val="00762474"/>
    <w:rsid w:val="0076368E"/>
    <w:rsid w:val="0076384C"/>
    <w:rsid w:val="00763CC0"/>
    <w:rsid w:val="007642C2"/>
    <w:rsid w:val="007646F8"/>
    <w:rsid w:val="00764AAD"/>
    <w:rsid w:val="00765F2A"/>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AFB"/>
    <w:rsid w:val="007A2CBF"/>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54E"/>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0E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3AD"/>
    <w:rsid w:val="00802C55"/>
    <w:rsid w:val="008030B6"/>
    <w:rsid w:val="00803ED8"/>
    <w:rsid w:val="00804016"/>
    <w:rsid w:val="008040A9"/>
    <w:rsid w:val="0080437A"/>
    <w:rsid w:val="008055DB"/>
    <w:rsid w:val="008067C5"/>
    <w:rsid w:val="00806EF0"/>
    <w:rsid w:val="00807178"/>
    <w:rsid w:val="00807445"/>
    <w:rsid w:val="0080777B"/>
    <w:rsid w:val="00807B98"/>
    <w:rsid w:val="00807F1E"/>
    <w:rsid w:val="00807F3B"/>
    <w:rsid w:val="008105B4"/>
    <w:rsid w:val="008106C0"/>
    <w:rsid w:val="00811D16"/>
    <w:rsid w:val="00812A19"/>
    <w:rsid w:val="00814DBD"/>
    <w:rsid w:val="0081568C"/>
    <w:rsid w:val="00816505"/>
    <w:rsid w:val="0081738C"/>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A65"/>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E59"/>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4DB1"/>
    <w:rsid w:val="008B4FDA"/>
    <w:rsid w:val="008B65A3"/>
    <w:rsid w:val="008B70EB"/>
    <w:rsid w:val="008B7160"/>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C7EB1"/>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0EDA"/>
    <w:rsid w:val="008E138A"/>
    <w:rsid w:val="008E1532"/>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87C"/>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93A"/>
    <w:rsid w:val="00941E17"/>
    <w:rsid w:val="0094576F"/>
    <w:rsid w:val="0094684E"/>
    <w:rsid w:val="009471C4"/>
    <w:rsid w:val="00947B00"/>
    <w:rsid w:val="00947D03"/>
    <w:rsid w:val="0095176C"/>
    <w:rsid w:val="0095199F"/>
    <w:rsid w:val="00951CE5"/>
    <w:rsid w:val="00952531"/>
    <w:rsid w:val="00953ADF"/>
    <w:rsid w:val="00953F12"/>
    <w:rsid w:val="0095408C"/>
    <w:rsid w:val="00954408"/>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0A4D"/>
    <w:rsid w:val="00971CAE"/>
    <w:rsid w:val="00971F12"/>
    <w:rsid w:val="00971F4A"/>
    <w:rsid w:val="00972C1A"/>
    <w:rsid w:val="009732B6"/>
    <w:rsid w:val="00973601"/>
    <w:rsid w:val="0097362A"/>
    <w:rsid w:val="00973BAB"/>
    <w:rsid w:val="00973FB1"/>
    <w:rsid w:val="00974EA8"/>
    <w:rsid w:val="00975560"/>
    <w:rsid w:val="00975D9F"/>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3EA"/>
    <w:rsid w:val="009A796C"/>
    <w:rsid w:val="009B0273"/>
    <w:rsid w:val="009B0824"/>
    <w:rsid w:val="009B0DA1"/>
    <w:rsid w:val="009B110C"/>
    <w:rsid w:val="009B127B"/>
    <w:rsid w:val="009B13C3"/>
    <w:rsid w:val="009B18AF"/>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4A2D"/>
    <w:rsid w:val="009D6D1A"/>
    <w:rsid w:val="009D71F8"/>
    <w:rsid w:val="009D78BC"/>
    <w:rsid w:val="009D7EFF"/>
    <w:rsid w:val="009D7FCD"/>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1F2"/>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19"/>
    <w:rsid w:val="00A36591"/>
    <w:rsid w:val="00A37070"/>
    <w:rsid w:val="00A4028C"/>
    <w:rsid w:val="00A40446"/>
    <w:rsid w:val="00A40CE8"/>
    <w:rsid w:val="00A412F1"/>
    <w:rsid w:val="00A41723"/>
    <w:rsid w:val="00A423A0"/>
    <w:rsid w:val="00A425E2"/>
    <w:rsid w:val="00A42E71"/>
    <w:rsid w:val="00A43166"/>
    <w:rsid w:val="00A4360B"/>
    <w:rsid w:val="00A43D3A"/>
    <w:rsid w:val="00A4426D"/>
    <w:rsid w:val="00A442A3"/>
    <w:rsid w:val="00A44A60"/>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6200"/>
    <w:rsid w:val="00A76C15"/>
    <w:rsid w:val="00A779D8"/>
    <w:rsid w:val="00A8081F"/>
    <w:rsid w:val="00A80ECD"/>
    <w:rsid w:val="00A8134C"/>
    <w:rsid w:val="00A81620"/>
    <w:rsid w:val="00A81DD5"/>
    <w:rsid w:val="00A82F21"/>
    <w:rsid w:val="00A8328A"/>
    <w:rsid w:val="00A86287"/>
    <w:rsid w:val="00A9027E"/>
    <w:rsid w:val="00A90E28"/>
    <w:rsid w:val="00A90FCD"/>
    <w:rsid w:val="00A921FF"/>
    <w:rsid w:val="00A93710"/>
    <w:rsid w:val="00A943A0"/>
    <w:rsid w:val="00A944D6"/>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574D"/>
    <w:rsid w:val="00AD5827"/>
    <w:rsid w:val="00AD6337"/>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3E51"/>
    <w:rsid w:val="00B24E4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669"/>
    <w:rsid w:val="00B45BBF"/>
    <w:rsid w:val="00B46279"/>
    <w:rsid w:val="00B46D58"/>
    <w:rsid w:val="00B47535"/>
    <w:rsid w:val="00B4794D"/>
    <w:rsid w:val="00B5006E"/>
    <w:rsid w:val="00B50F8D"/>
    <w:rsid w:val="00B514E8"/>
    <w:rsid w:val="00B5181E"/>
    <w:rsid w:val="00B51D9F"/>
    <w:rsid w:val="00B5219E"/>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74B"/>
    <w:rsid w:val="00B64BF8"/>
    <w:rsid w:val="00B64C48"/>
    <w:rsid w:val="00B64C74"/>
    <w:rsid w:val="00B64ECA"/>
    <w:rsid w:val="00B656EC"/>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4E45"/>
    <w:rsid w:val="00B9581C"/>
    <w:rsid w:val="00B95FE0"/>
    <w:rsid w:val="00B961C7"/>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87C"/>
    <w:rsid w:val="00BD5F94"/>
    <w:rsid w:val="00BD6BF7"/>
    <w:rsid w:val="00BD72E6"/>
    <w:rsid w:val="00BE01AE"/>
    <w:rsid w:val="00BE0BBD"/>
    <w:rsid w:val="00BE0C42"/>
    <w:rsid w:val="00BE16C3"/>
    <w:rsid w:val="00BE1C5E"/>
    <w:rsid w:val="00BE1E28"/>
    <w:rsid w:val="00BE2236"/>
    <w:rsid w:val="00BE2572"/>
    <w:rsid w:val="00BE319F"/>
    <w:rsid w:val="00BE40B1"/>
    <w:rsid w:val="00BE439E"/>
    <w:rsid w:val="00BE45B6"/>
    <w:rsid w:val="00BE4CFA"/>
    <w:rsid w:val="00BE5381"/>
    <w:rsid w:val="00BE54A9"/>
    <w:rsid w:val="00BE5525"/>
    <w:rsid w:val="00BE557F"/>
    <w:rsid w:val="00BE5F44"/>
    <w:rsid w:val="00BE6363"/>
    <w:rsid w:val="00BE6AD7"/>
    <w:rsid w:val="00BE6F5D"/>
    <w:rsid w:val="00BE7702"/>
    <w:rsid w:val="00BE7FE1"/>
    <w:rsid w:val="00BF0913"/>
    <w:rsid w:val="00BF09F8"/>
    <w:rsid w:val="00BF0BF6"/>
    <w:rsid w:val="00BF1A21"/>
    <w:rsid w:val="00BF1CBD"/>
    <w:rsid w:val="00BF1D90"/>
    <w:rsid w:val="00BF270F"/>
    <w:rsid w:val="00BF2785"/>
    <w:rsid w:val="00BF3696"/>
    <w:rsid w:val="00BF3E44"/>
    <w:rsid w:val="00BF46D6"/>
    <w:rsid w:val="00BF48E1"/>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1C"/>
    <w:rsid w:val="00C24CA6"/>
    <w:rsid w:val="00C257D6"/>
    <w:rsid w:val="00C2603E"/>
    <w:rsid w:val="00C26B4D"/>
    <w:rsid w:val="00C26CF7"/>
    <w:rsid w:val="00C272C1"/>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411"/>
    <w:rsid w:val="00C51512"/>
    <w:rsid w:val="00C527F9"/>
    <w:rsid w:val="00C53648"/>
    <w:rsid w:val="00C53926"/>
    <w:rsid w:val="00C53D1C"/>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F8"/>
    <w:rsid w:val="00C90796"/>
    <w:rsid w:val="00C90876"/>
    <w:rsid w:val="00C9153B"/>
    <w:rsid w:val="00C91F69"/>
    <w:rsid w:val="00C923A5"/>
    <w:rsid w:val="00C929A7"/>
    <w:rsid w:val="00C94323"/>
    <w:rsid w:val="00C961A9"/>
    <w:rsid w:val="00C970BB"/>
    <w:rsid w:val="00C978AF"/>
    <w:rsid w:val="00CA0015"/>
    <w:rsid w:val="00CA0A33"/>
    <w:rsid w:val="00CA11F2"/>
    <w:rsid w:val="00CA169D"/>
    <w:rsid w:val="00CA1747"/>
    <w:rsid w:val="00CA1A1C"/>
    <w:rsid w:val="00CA1C11"/>
    <w:rsid w:val="00CA1F39"/>
    <w:rsid w:val="00CA2207"/>
    <w:rsid w:val="00CA2B01"/>
    <w:rsid w:val="00CA2C09"/>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0BF3"/>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CBE"/>
    <w:rsid w:val="00CC3097"/>
    <w:rsid w:val="00CC3BAC"/>
    <w:rsid w:val="00CC410F"/>
    <w:rsid w:val="00CC518E"/>
    <w:rsid w:val="00CC6362"/>
    <w:rsid w:val="00CC69D0"/>
    <w:rsid w:val="00CC73F0"/>
    <w:rsid w:val="00CC7FFA"/>
    <w:rsid w:val="00CD01CC"/>
    <w:rsid w:val="00CD043A"/>
    <w:rsid w:val="00CD071A"/>
    <w:rsid w:val="00CD1CBF"/>
    <w:rsid w:val="00CD1E50"/>
    <w:rsid w:val="00CD3548"/>
    <w:rsid w:val="00CD4190"/>
    <w:rsid w:val="00CD435C"/>
    <w:rsid w:val="00CD4898"/>
    <w:rsid w:val="00CD51E6"/>
    <w:rsid w:val="00CD6B60"/>
    <w:rsid w:val="00CD7A4E"/>
    <w:rsid w:val="00CD7A4F"/>
    <w:rsid w:val="00CE0D95"/>
    <w:rsid w:val="00CE10B2"/>
    <w:rsid w:val="00CE1C70"/>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4FFA"/>
    <w:rsid w:val="00CF54ED"/>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42E"/>
    <w:rsid w:val="00D04575"/>
    <w:rsid w:val="00D048EE"/>
    <w:rsid w:val="00D04B17"/>
    <w:rsid w:val="00D04BAA"/>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1FBC"/>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878"/>
    <w:rsid w:val="00D41AE8"/>
    <w:rsid w:val="00D41BA9"/>
    <w:rsid w:val="00D41F7D"/>
    <w:rsid w:val="00D42291"/>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44A"/>
    <w:rsid w:val="00D52566"/>
    <w:rsid w:val="00D52CC7"/>
    <w:rsid w:val="00D52D0B"/>
    <w:rsid w:val="00D53408"/>
    <w:rsid w:val="00D53F8A"/>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6198"/>
    <w:rsid w:val="00D667DA"/>
    <w:rsid w:val="00D710BC"/>
    <w:rsid w:val="00D71259"/>
    <w:rsid w:val="00D7354F"/>
    <w:rsid w:val="00D7435F"/>
    <w:rsid w:val="00D746A9"/>
    <w:rsid w:val="00D74CCE"/>
    <w:rsid w:val="00D7504A"/>
    <w:rsid w:val="00D757FB"/>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948"/>
    <w:rsid w:val="00DA0A4E"/>
    <w:rsid w:val="00DA0D2B"/>
    <w:rsid w:val="00DA0F94"/>
    <w:rsid w:val="00DA0FDD"/>
    <w:rsid w:val="00DA187D"/>
    <w:rsid w:val="00DA1AF1"/>
    <w:rsid w:val="00DA2289"/>
    <w:rsid w:val="00DA3EA6"/>
    <w:rsid w:val="00DA3F9C"/>
    <w:rsid w:val="00DA41B1"/>
    <w:rsid w:val="00DA4643"/>
    <w:rsid w:val="00DA5D3D"/>
    <w:rsid w:val="00DA687B"/>
    <w:rsid w:val="00DA6C97"/>
    <w:rsid w:val="00DB01A7"/>
    <w:rsid w:val="00DB0267"/>
    <w:rsid w:val="00DB14F9"/>
    <w:rsid w:val="00DB1680"/>
    <w:rsid w:val="00DB2BCC"/>
    <w:rsid w:val="00DB3E17"/>
    <w:rsid w:val="00DB40C0"/>
    <w:rsid w:val="00DB41B7"/>
    <w:rsid w:val="00DB4273"/>
    <w:rsid w:val="00DB4CC7"/>
    <w:rsid w:val="00DB4FE3"/>
    <w:rsid w:val="00DB64C8"/>
    <w:rsid w:val="00DB6960"/>
    <w:rsid w:val="00DB6D02"/>
    <w:rsid w:val="00DB7289"/>
    <w:rsid w:val="00DB7787"/>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D7C"/>
    <w:rsid w:val="00DD3E3D"/>
    <w:rsid w:val="00DD41E4"/>
    <w:rsid w:val="00DD4F48"/>
    <w:rsid w:val="00DD51F0"/>
    <w:rsid w:val="00DD56AA"/>
    <w:rsid w:val="00DD5B15"/>
    <w:rsid w:val="00DD5CF9"/>
    <w:rsid w:val="00DD66E7"/>
    <w:rsid w:val="00DD6FDA"/>
    <w:rsid w:val="00DE0D00"/>
    <w:rsid w:val="00DE1323"/>
    <w:rsid w:val="00DE134D"/>
    <w:rsid w:val="00DE1D22"/>
    <w:rsid w:val="00DE26E4"/>
    <w:rsid w:val="00DE2943"/>
    <w:rsid w:val="00DE2AE3"/>
    <w:rsid w:val="00DE3538"/>
    <w:rsid w:val="00DE3C28"/>
    <w:rsid w:val="00DE4565"/>
    <w:rsid w:val="00DE5421"/>
    <w:rsid w:val="00DE5703"/>
    <w:rsid w:val="00DE5873"/>
    <w:rsid w:val="00DE5B89"/>
    <w:rsid w:val="00DE65EA"/>
    <w:rsid w:val="00DE7706"/>
    <w:rsid w:val="00DE7753"/>
    <w:rsid w:val="00DE7F8F"/>
    <w:rsid w:val="00DF09E7"/>
    <w:rsid w:val="00DF0BD2"/>
    <w:rsid w:val="00DF11C4"/>
    <w:rsid w:val="00DF14CF"/>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05B"/>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213"/>
    <w:rsid w:val="00E31A0F"/>
    <w:rsid w:val="00E31B9E"/>
    <w:rsid w:val="00E3201B"/>
    <w:rsid w:val="00E32500"/>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2FF"/>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032"/>
    <w:rsid w:val="00E90E72"/>
    <w:rsid w:val="00E90FD0"/>
    <w:rsid w:val="00E91A69"/>
    <w:rsid w:val="00E91D37"/>
    <w:rsid w:val="00E91F17"/>
    <w:rsid w:val="00E92272"/>
    <w:rsid w:val="00E92BAA"/>
    <w:rsid w:val="00E93CA2"/>
    <w:rsid w:val="00E94078"/>
    <w:rsid w:val="00E94D7F"/>
    <w:rsid w:val="00E95645"/>
    <w:rsid w:val="00E95CE6"/>
    <w:rsid w:val="00E95E47"/>
    <w:rsid w:val="00E9611C"/>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5627"/>
    <w:rsid w:val="00EF6526"/>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1603"/>
    <w:rsid w:val="00F332DF"/>
    <w:rsid w:val="00F339E3"/>
    <w:rsid w:val="00F33F8E"/>
    <w:rsid w:val="00F34417"/>
    <w:rsid w:val="00F3446E"/>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2AA4"/>
    <w:rsid w:val="00F52FE3"/>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9F0"/>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3A"/>
    <w:rsid w:val="00FA5CBD"/>
    <w:rsid w:val="00FA6B94"/>
    <w:rsid w:val="00FA6F47"/>
    <w:rsid w:val="00FA7EAA"/>
    <w:rsid w:val="00FB022F"/>
    <w:rsid w:val="00FB068C"/>
    <w:rsid w:val="00FB10C7"/>
    <w:rsid w:val="00FB12F4"/>
    <w:rsid w:val="00FB1530"/>
    <w:rsid w:val="00FB15D0"/>
    <w:rsid w:val="00FB22E8"/>
    <w:rsid w:val="00FB35D5"/>
    <w:rsid w:val="00FB3AE2"/>
    <w:rsid w:val="00FB3AE9"/>
    <w:rsid w:val="00FB3AFB"/>
    <w:rsid w:val="00FB3CC9"/>
    <w:rsid w:val="00FB4ACF"/>
    <w:rsid w:val="00FB4AFE"/>
    <w:rsid w:val="00FB576C"/>
    <w:rsid w:val="00FB6E4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0E2F"/>
    <w:rsid w:val="00FD1148"/>
    <w:rsid w:val="00FD1AAF"/>
    <w:rsid w:val="00FD26FA"/>
    <w:rsid w:val="00FD2748"/>
    <w:rsid w:val="00FD2843"/>
    <w:rsid w:val="00FD2B51"/>
    <w:rsid w:val="00FD2C88"/>
    <w:rsid w:val="00FD4D6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5403"/>
    <w:rsid w:val="00FF5AE5"/>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rules v:ext="edit">
        <o:r id="V:Rule13" type="connector" idref="#_x0000_s1155"/>
        <o:r id="V:Rule15" type="connector" idref="#_x0000_s1144"/>
        <o:r id="V:Rule16" type="connector" idref="#_x0000_s1111"/>
        <o:r id="V:Rule17" type="connector" idref="#_x0000_s1135"/>
        <o:r id="V:Rule19" type="connector" idref="#_x0000_s1145"/>
        <o:r id="V:Rule20" type="connector" idref="#_x0000_s1107"/>
        <o:r id="V:Rule22" type="connector" idref="#_x0000_s116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HTML Preformatted" w:uiPriority="99"/>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unhideWhenUsed/>
    <w:rsid w:val="00F869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F869F0"/>
    <w:rPr>
      <w:rFonts w:ascii="Courier New" w:hAnsi="Courier New" w:cs="Courier New"/>
      <w:lang w:bidi="ar-SA"/>
    </w:rPr>
  </w:style>
  <w:style w:type="character" w:customStyle="1" w:styleId="y2iqfc">
    <w:name w:val="y2iqfc"/>
    <w:basedOn w:val="a0"/>
    <w:rsid w:val="00F869F0"/>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4740676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01737439">
      <w:bodyDiv w:val="1"/>
      <w:marLeft w:val="0"/>
      <w:marRight w:val="0"/>
      <w:marTop w:val="0"/>
      <w:marBottom w:val="0"/>
      <w:divBdr>
        <w:top w:val="none" w:sz="0" w:space="0" w:color="auto"/>
        <w:left w:val="none" w:sz="0" w:space="0" w:color="auto"/>
        <w:bottom w:val="none" w:sz="0" w:space="0" w:color="auto"/>
        <w:right w:val="none" w:sz="0" w:space="0" w:color="auto"/>
      </w:divBdr>
    </w:div>
    <w:div w:id="318002516">
      <w:bodyDiv w:val="1"/>
      <w:marLeft w:val="0"/>
      <w:marRight w:val="0"/>
      <w:marTop w:val="0"/>
      <w:marBottom w:val="0"/>
      <w:divBdr>
        <w:top w:val="none" w:sz="0" w:space="0" w:color="auto"/>
        <w:left w:val="none" w:sz="0" w:space="0" w:color="auto"/>
        <w:bottom w:val="none" w:sz="0" w:space="0" w:color="auto"/>
        <w:right w:val="none" w:sz="0" w:space="0" w:color="auto"/>
      </w:divBdr>
      <w:divsChild>
        <w:div w:id="1424840368">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4937523">
      <w:bodyDiv w:val="1"/>
      <w:marLeft w:val="0"/>
      <w:marRight w:val="0"/>
      <w:marTop w:val="0"/>
      <w:marBottom w:val="0"/>
      <w:divBdr>
        <w:top w:val="none" w:sz="0" w:space="0" w:color="auto"/>
        <w:left w:val="none" w:sz="0" w:space="0" w:color="auto"/>
        <w:bottom w:val="none" w:sz="0" w:space="0" w:color="auto"/>
        <w:right w:val="none" w:sz="0" w:space="0" w:color="auto"/>
      </w:divBdr>
      <w:divsChild>
        <w:div w:id="218706742">
          <w:marLeft w:val="0"/>
          <w:marRight w:val="0"/>
          <w:marTop w:val="0"/>
          <w:marBottom w:val="0"/>
          <w:divBdr>
            <w:top w:val="none" w:sz="0" w:space="0" w:color="auto"/>
            <w:left w:val="none" w:sz="0" w:space="0" w:color="auto"/>
            <w:bottom w:val="none" w:sz="0" w:space="0" w:color="auto"/>
            <w:right w:val="none" w:sz="0" w:space="0" w:color="auto"/>
          </w:divBdr>
        </w:div>
        <w:div w:id="871457749">
          <w:marLeft w:val="0"/>
          <w:marRight w:val="0"/>
          <w:marTop w:val="0"/>
          <w:marBottom w:val="0"/>
          <w:divBdr>
            <w:top w:val="none" w:sz="0" w:space="0" w:color="auto"/>
            <w:left w:val="none" w:sz="0" w:space="0" w:color="auto"/>
            <w:bottom w:val="none" w:sz="0" w:space="0" w:color="auto"/>
            <w:right w:val="none" w:sz="0" w:space="0" w:color="auto"/>
          </w:divBdr>
        </w:div>
        <w:div w:id="144779374">
          <w:marLeft w:val="0"/>
          <w:marRight w:val="0"/>
          <w:marTop w:val="0"/>
          <w:marBottom w:val="0"/>
          <w:divBdr>
            <w:top w:val="none" w:sz="0" w:space="0" w:color="auto"/>
            <w:left w:val="none" w:sz="0" w:space="0" w:color="auto"/>
            <w:bottom w:val="none" w:sz="0" w:space="0" w:color="auto"/>
            <w:right w:val="none" w:sz="0" w:space="0" w:color="auto"/>
          </w:divBdr>
        </w:div>
        <w:div w:id="336422474">
          <w:marLeft w:val="0"/>
          <w:marRight w:val="0"/>
          <w:marTop w:val="0"/>
          <w:marBottom w:val="0"/>
          <w:divBdr>
            <w:top w:val="none" w:sz="0" w:space="0" w:color="auto"/>
            <w:left w:val="none" w:sz="0" w:space="0" w:color="auto"/>
            <w:bottom w:val="none" w:sz="0" w:space="0" w:color="auto"/>
            <w:right w:val="none" w:sz="0" w:space="0" w:color="auto"/>
          </w:divBdr>
        </w:div>
        <w:div w:id="1286696135">
          <w:marLeft w:val="0"/>
          <w:marRight w:val="0"/>
          <w:marTop w:val="0"/>
          <w:marBottom w:val="0"/>
          <w:divBdr>
            <w:top w:val="none" w:sz="0" w:space="0" w:color="auto"/>
            <w:left w:val="none" w:sz="0" w:space="0" w:color="auto"/>
            <w:bottom w:val="none" w:sz="0" w:space="0" w:color="auto"/>
            <w:right w:val="none" w:sz="0" w:space="0" w:color="auto"/>
          </w:divBdr>
        </w:div>
        <w:div w:id="1098020721">
          <w:marLeft w:val="0"/>
          <w:marRight w:val="0"/>
          <w:marTop w:val="0"/>
          <w:marBottom w:val="0"/>
          <w:divBdr>
            <w:top w:val="none" w:sz="0" w:space="0" w:color="auto"/>
            <w:left w:val="none" w:sz="0" w:space="0" w:color="auto"/>
            <w:bottom w:val="none" w:sz="0" w:space="0" w:color="auto"/>
            <w:right w:val="none" w:sz="0" w:space="0" w:color="auto"/>
          </w:divBdr>
        </w:div>
        <w:div w:id="1373919468">
          <w:marLeft w:val="0"/>
          <w:marRight w:val="0"/>
          <w:marTop w:val="0"/>
          <w:marBottom w:val="0"/>
          <w:divBdr>
            <w:top w:val="none" w:sz="0" w:space="0" w:color="auto"/>
            <w:left w:val="none" w:sz="0" w:space="0" w:color="auto"/>
            <w:bottom w:val="none" w:sz="0" w:space="0" w:color="auto"/>
            <w:right w:val="none" w:sz="0" w:space="0" w:color="auto"/>
          </w:divBdr>
        </w:div>
        <w:div w:id="1968268174">
          <w:marLeft w:val="0"/>
          <w:marRight w:val="0"/>
          <w:marTop w:val="0"/>
          <w:marBottom w:val="0"/>
          <w:divBdr>
            <w:top w:val="none" w:sz="0" w:space="0" w:color="auto"/>
            <w:left w:val="none" w:sz="0" w:space="0" w:color="auto"/>
            <w:bottom w:val="none" w:sz="0" w:space="0" w:color="auto"/>
            <w:right w:val="none" w:sz="0" w:space="0" w:color="auto"/>
          </w:divBdr>
        </w:div>
        <w:div w:id="1799910700">
          <w:marLeft w:val="0"/>
          <w:marRight w:val="0"/>
          <w:marTop w:val="0"/>
          <w:marBottom w:val="0"/>
          <w:divBdr>
            <w:top w:val="none" w:sz="0" w:space="0" w:color="auto"/>
            <w:left w:val="none" w:sz="0" w:space="0" w:color="auto"/>
            <w:bottom w:val="none" w:sz="0" w:space="0" w:color="auto"/>
            <w:right w:val="none" w:sz="0" w:space="0" w:color="auto"/>
          </w:divBdr>
        </w:div>
        <w:div w:id="1091194071">
          <w:marLeft w:val="0"/>
          <w:marRight w:val="0"/>
          <w:marTop w:val="0"/>
          <w:marBottom w:val="0"/>
          <w:divBdr>
            <w:top w:val="none" w:sz="0" w:space="0" w:color="auto"/>
            <w:left w:val="none" w:sz="0" w:space="0" w:color="auto"/>
            <w:bottom w:val="none" w:sz="0" w:space="0" w:color="auto"/>
            <w:right w:val="none" w:sz="0" w:space="0" w:color="auto"/>
          </w:divBdr>
        </w:div>
        <w:div w:id="1750885183">
          <w:marLeft w:val="0"/>
          <w:marRight w:val="0"/>
          <w:marTop w:val="0"/>
          <w:marBottom w:val="0"/>
          <w:divBdr>
            <w:top w:val="none" w:sz="0" w:space="0" w:color="auto"/>
            <w:left w:val="none" w:sz="0" w:space="0" w:color="auto"/>
            <w:bottom w:val="none" w:sz="0" w:space="0" w:color="auto"/>
            <w:right w:val="none" w:sz="0" w:space="0" w:color="auto"/>
          </w:divBdr>
        </w:div>
        <w:div w:id="374475889">
          <w:marLeft w:val="0"/>
          <w:marRight w:val="0"/>
          <w:marTop w:val="0"/>
          <w:marBottom w:val="0"/>
          <w:divBdr>
            <w:top w:val="none" w:sz="0" w:space="0" w:color="auto"/>
            <w:left w:val="none" w:sz="0" w:space="0" w:color="auto"/>
            <w:bottom w:val="none" w:sz="0" w:space="0" w:color="auto"/>
            <w:right w:val="none" w:sz="0" w:space="0" w:color="auto"/>
          </w:divBdr>
        </w:div>
        <w:div w:id="1215775315">
          <w:marLeft w:val="0"/>
          <w:marRight w:val="0"/>
          <w:marTop w:val="0"/>
          <w:marBottom w:val="0"/>
          <w:divBdr>
            <w:top w:val="none" w:sz="0" w:space="0" w:color="auto"/>
            <w:left w:val="none" w:sz="0" w:space="0" w:color="auto"/>
            <w:bottom w:val="none" w:sz="0" w:space="0" w:color="auto"/>
            <w:right w:val="none" w:sz="0" w:space="0" w:color="auto"/>
          </w:divBdr>
        </w:div>
        <w:div w:id="391541398">
          <w:marLeft w:val="0"/>
          <w:marRight w:val="0"/>
          <w:marTop w:val="0"/>
          <w:marBottom w:val="0"/>
          <w:divBdr>
            <w:top w:val="none" w:sz="0" w:space="0" w:color="auto"/>
            <w:left w:val="none" w:sz="0" w:space="0" w:color="auto"/>
            <w:bottom w:val="none" w:sz="0" w:space="0" w:color="auto"/>
            <w:right w:val="none" w:sz="0" w:space="0" w:color="auto"/>
          </w:divBdr>
        </w:div>
        <w:div w:id="494034386">
          <w:marLeft w:val="0"/>
          <w:marRight w:val="0"/>
          <w:marTop w:val="0"/>
          <w:marBottom w:val="0"/>
          <w:divBdr>
            <w:top w:val="none" w:sz="0" w:space="0" w:color="auto"/>
            <w:left w:val="none" w:sz="0" w:space="0" w:color="auto"/>
            <w:bottom w:val="none" w:sz="0" w:space="0" w:color="auto"/>
            <w:right w:val="none" w:sz="0" w:space="0" w:color="auto"/>
          </w:divBdr>
        </w:div>
        <w:div w:id="1940797288">
          <w:marLeft w:val="0"/>
          <w:marRight w:val="0"/>
          <w:marTop w:val="0"/>
          <w:marBottom w:val="0"/>
          <w:divBdr>
            <w:top w:val="none" w:sz="0" w:space="0" w:color="auto"/>
            <w:left w:val="none" w:sz="0" w:space="0" w:color="auto"/>
            <w:bottom w:val="none" w:sz="0" w:space="0" w:color="auto"/>
            <w:right w:val="none" w:sz="0" w:space="0" w:color="auto"/>
          </w:divBdr>
        </w:div>
      </w:divsChild>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02356138">
      <w:bodyDiv w:val="1"/>
      <w:marLeft w:val="0"/>
      <w:marRight w:val="0"/>
      <w:marTop w:val="0"/>
      <w:marBottom w:val="0"/>
      <w:divBdr>
        <w:top w:val="none" w:sz="0" w:space="0" w:color="auto"/>
        <w:left w:val="none" w:sz="0" w:space="0" w:color="auto"/>
        <w:bottom w:val="none" w:sz="0" w:space="0" w:color="auto"/>
        <w:right w:val="none" w:sz="0" w:space="0" w:color="auto"/>
      </w:divBdr>
      <w:divsChild>
        <w:div w:id="1535264884">
          <w:marLeft w:val="0"/>
          <w:marRight w:val="0"/>
          <w:marTop w:val="0"/>
          <w:marBottom w:val="0"/>
          <w:divBdr>
            <w:top w:val="none" w:sz="0" w:space="0" w:color="auto"/>
            <w:left w:val="none" w:sz="0" w:space="0" w:color="auto"/>
            <w:bottom w:val="none" w:sz="0" w:space="0" w:color="auto"/>
            <w:right w:val="none" w:sz="0" w:space="0" w:color="auto"/>
          </w:divBdr>
          <w:divsChild>
            <w:div w:id="1767382317">
              <w:marLeft w:val="0"/>
              <w:marRight w:val="0"/>
              <w:marTop w:val="0"/>
              <w:marBottom w:val="0"/>
              <w:divBdr>
                <w:top w:val="none" w:sz="0" w:space="0" w:color="auto"/>
                <w:left w:val="none" w:sz="0" w:space="0" w:color="auto"/>
                <w:bottom w:val="none" w:sz="0" w:space="0" w:color="auto"/>
                <w:right w:val="none" w:sz="0" w:space="0" w:color="auto"/>
              </w:divBdr>
              <w:divsChild>
                <w:div w:id="1187259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77178352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4326518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25338468">
      <w:bodyDiv w:val="1"/>
      <w:marLeft w:val="0"/>
      <w:marRight w:val="0"/>
      <w:marTop w:val="0"/>
      <w:marBottom w:val="0"/>
      <w:divBdr>
        <w:top w:val="none" w:sz="0" w:space="0" w:color="auto"/>
        <w:left w:val="none" w:sz="0" w:space="0" w:color="auto"/>
        <w:bottom w:val="none" w:sz="0" w:space="0" w:color="auto"/>
        <w:right w:val="none" w:sz="0" w:space="0" w:color="auto"/>
      </w:divBdr>
      <w:divsChild>
        <w:div w:id="183710021">
          <w:marLeft w:val="0"/>
          <w:marRight w:val="0"/>
          <w:marTop w:val="0"/>
          <w:marBottom w:val="0"/>
          <w:divBdr>
            <w:top w:val="none" w:sz="0" w:space="0" w:color="auto"/>
            <w:left w:val="none" w:sz="0" w:space="0" w:color="auto"/>
            <w:bottom w:val="none" w:sz="0" w:space="0" w:color="auto"/>
            <w:right w:val="none" w:sz="0" w:space="0" w:color="auto"/>
          </w:divBdr>
        </w:div>
      </w:divsChild>
    </w:div>
    <w:div w:id="1259633114">
      <w:bodyDiv w:val="1"/>
      <w:marLeft w:val="0"/>
      <w:marRight w:val="0"/>
      <w:marTop w:val="0"/>
      <w:marBottom w:val="0"/>
      <w:divBdr>
        <w:top w:val="none" w:sz="0" w:space="0" w:color="auto"/>
        <w:left w:val="none" w:sz="0" w:space="0" w:color="auto"/>
        <w:bottom w:val="none" w:sz="0" w:space="0" w:color="auto"/>
        <w:right w:val="none" w:sz="0" w:space="0" w:color="auto"/>
      </w:divBdr>
      <w:divsChild>
        <w:div w:id="680156541">
          <w:marLeft w:val="0"/>
          <w:marRight w:val="0"/>
          <w:marTop w:val="0"/>
          <w:marBottom w:val="0"/>
          <w:divBdr>
            <w:top w:val="none" w:sz="0" w:space="0" w:color="auto"/>
            <w:left w:val="none" w:sz="0" w:space="0" w:color="auto"/>
            <w:bottom w:val="none" w:sz="0" w:space="0" w:color="auto"/>
            <w:right w:val="none" w:sz="0" w:space="0" w:color="auto"/>
          </w:divBdr>
        </w:div>
        <w:div w:id="640766245">
          <w:marLeft w:val="0"/>
          <w:marRight w:val="0"/>
          <w:marTop w:val="0"/>
          <w:marBottom w:val="0"/>
          <w:divBdr>
            <w:top w:val="none" w:sz="0" w:space="0" w:color="auto"/>
            <w:left w:val="none" w:sz="0" w:space="0" w:color="auto"/>
            <w:bottom w:val="none" w:sz="0" w:space="0" w:color="auto"/>
            <w:right w:val="none" w:sz="0" w:space="0" w:color="auto"/>
          </w:divBdr>
        </w:div>
        <w:div w:id="722681866">
          <w:marLeft w:val="0"/>
          <w:marRight w:val="0"/>
          <w:marTop w:val="0"/>
          <w:marBottom w:val="0"/>
          <w:divBdr>
            <w:top w:val="none" w:sz="0" w:space="0" w:color="auto"/>
            <w:left w:val="none" w:sz="0" w:space="0" w:color="auto"/>
            <w:bottom w:val="none" w:sz="0" w:space="0" w:color="auto"/>
            <w:right w:val="none" w:sz="0" w:space="0" w:color="auto"/>
          </w:divBdr>
        </w:div>
        <w:div w:id="1602225277">
          <w:marLeft w:val="0"/>
          <w:marRight w:val="0"/>
          <w:marTop w:val="0"/>
          <w:marBottom w:val="0"/>
          <w:divBdr>
            <w:top w:val="none" w:sz="0" w:space="0" w:color="auto"/>
            <w:left w:val="none" w:sz="0" w:space="0" w:color="auto"/>
            <w:bottom w:val="none" w:sz="0" w:space="0" w:color="auto"/>
            <w:right w:val="none" w:sz="0" w:space="0" w:color="auto"/>
          </w:divBdr>
        </w:div>
        <w:div w:id="650065692">
          <w:marLeft w:val="0"/>
          <w:marRight w:val="0"/>
          <w:marTop w:val="0"/>
          <w:marBottom w:val="0"/>
          <w:divBdr>
            <w:top w:val="none" w:sz="0" w:space="0" w:color="auto"/>
            <w:left w:val="none" w:sz="0" w:space="0" w:color="auto"/>
            <w:bottom w:val="none" w:sz="0" w:space="0" w:color="auto"/>
            <w:right w:val="none" w:sz="0" w:space="0" w:color="auto"/>
          </w:divBdr>
        </w:div>
        <w:div w:id="1316686704">
          <w:marLeft w:val="0"/>
          <w:marRight w:val="0"/>
          <w:marTop w:val="0"/>
          <w:marBottom w:val="0"/>
          <w:divBdr>
            <w:top w:val="none" w:sz="0" w:space="0" w:color="auto"/>
            <w:left w:val="none" w:sz="0" w:space="0" w:color="auto"/>
            <w:bottom w:val="none" w:sz="0" w:space="0" w:color="auto"/>
            <w:right w:val="none" w:sz="0" w:space="0" w:color="auto"/>
          </w:divBdr>
        </w:div>
        <w:div w:id="1159155400">
          <w:marLeft w:val="0"/>
          <w:marRight w:val="0"/>
          <w:marTop w:val="0"/>
          <w:marBottom w:val="0"/>
          <w:divBdr>
            <w:top w:val="none" w:sz="0" w:space="0" w:color="auto"/>
            <w:left w:val="none" w:sz="0" w:space="0" w:color="auto"/>
            <w:bottom w:val="none" w:sz="0" w:space="0" w:color="auto"/>
            <w:right w:val="none" w:sz="0" w:space="0" w:color="auto"/>
          </w:divBdr>
        </w:div>
        <w:div w:id="1848012899">
          <w:marLeft w:val="0"/>
          <w:marRight w:val="0"/>
          <w:marTop w:val="0"/>
          <w:marBottom w:val="0"/>
          <w:divBdr>
            <w:top w:val="none" w:sz="0" w:space="0" w:color="auto"/>
            <w:left w:val="none" w:sz="0" w:space="0" w:color="auto"/>
            <w:bottom w:val="none" w:sz="0" w:space="0" w:color="auto"/>
            <w:right w:val="none" w:sz="0" w:space="0" w:color="auto"/>
          </w:divBdr>
        </w:div>
        <w:div w:id="703604629">
          <w:marLeft w:val="0"/>
          <w:marRight w:val="0"/>
          <w:marTop w:val="0"/>
          <w:marBottom w:val="0"/>
          <w:divBdr>
            <w:top w:val="none" w:sz="0" w:space="0" w:color="auto"/>
            <w:left w:val="none" w:sz="0" w:space="0" w:color="auto"/>
            <w:bottom w:val="none" w:sz="0" w:space="0" w:color="auto"/>
            <w:right w:val="none" w:sz="0" w:space="0" w:color="auto"/>
          </w:divBdr>
        </w:div>
        <w:div w:id="448745396">
          <w:marLeft w:val="0"/>
          <w:marRight w:val="0"/>
          <w:marTop w:val="0"/>
          <w:marBottom w:val="0"/>
          <w:divBdr>
            <w:top w:val="none" w:sz="0" w:space="0" w:color="auto"/>
            <w:left w:val="none" w:sz="0" w:space="0" w:color="auto"/>
            <w:bottom w:val="none" w:sz="0" w:space="0" w:color="auto"/>
            <w:right w:val="none" w:sz="0" w:space="0" w:color="auto"/>
          </w:divBdr>
        </w:div>
        <w:div w:id="961691330">
          <w:marLeft w:val="0"/>
          <w:marRight w:val="0"/>
          <w:marTop w:val="0"/>
          <w:marBottom w:val="0"/>
          <w:divBdr>
            <w:top w:val="none" w:sz="0" w:space="0" w:color="auto"/>
            <w:left w:val="none" w:sz="0" w:space="0" w:color="auto"/>
            <w:bottom w:val="none" w:sz="0" w:space="0" w:color="auto"/>
            <w:right w:val="none" w:sz="0" w:space="0" w:color="auto"/>
          </w:divBdr>
        </w:div>
        <w:div w:id="896626030">
          <w:marLeft w:val="0"/>
          <w:marRight w:val="0"/>
          <w:marTop w:val="0"/>
          <w:marBottom w:val="0"/>
          <w:divBdr>
            <w:top w:val="none" w:sz="0" w:space="0" w:color="auto"/>
            <w:left w:val="none" w:sz="0" w:space="0" w:color="auto"/>
            <w:bottom w:val="none" w:sz="0" w:space="0" w:color="auto"/>
            <w:right w:val="none" w:sz="0" w:space="0" w:color="auto"/>
          </w:divBdr>
        </w:div>
      </w:divsChild>
    </w:div>
    <w:div w:id="1301695375">
      <w:bodyDiv w:val="1"/>
      <w:marLeft w:val="0"/>
      <w:marRight w:val="0"/>
      <w:marTop w:val="0"/>
      <w:marBottom w:val="0"/>
      <w:divBdr>
        <w:top w:val="none" w:sz="0" w:space="0" w:color="auto"/>
        <w:left w:val="none" w:sz="0" w:space="0" w:color="auto"/>
        <w:bottom w:val="none" w:sz="0" w:space="0" w:color="auto"/>
        <w:right w:val="none" w:sz="0" w:space="0" w:color="auto"/>
      </w:divBdr>
    </w:div>
    <w:div w:id="1331954761">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460219073">
      <w:bodyDiv w:val="1"/>
      <w:marLeft w:val="0"/>
      <w:marRight w:val="0"/>
      <w:marTop w:val="0"/>
      <w:marBottom w:val="0"/>
      <w:divBdr>
        <w:top w:val="none" w:sz="0" w:space="0" w:color="auto"/>
        <w:left w:val="none" w:sz="0" w:space="0" w:color="auto"/>
        <w:bottom w:val="none" w:sz="0" w:space="0" w:color="auto"/>
        <w:right w:val="none" w:sz="0" w:space="0" w:color="auto"/>
      </w:divBdr>
      <w:divsChild>
        <w:div w:id="1779909986">
          <w:marLeft w:val="0"/>
          <w:marRight w:val="0"/>
          <w:marTop w:val="0"/>
          <w:marBottom w:val="0"/>
          <w:divBdr>
            <w:top w:val="none" w:sz="0" w:space="0" w:color="auto"/>
            <w:left w:val="none" w:sz="0" w:space="0" w:color="auto"/>
            <w:bottom w:val="none" w:sz="0" w:space="0" w:color="auto"/>
            <w:right w:val="none" w:sz="0" w:space="0" w:color="auto"/>
          </w:divBdr>
          <w:divsChild>
            <w:div w:id="352001152">
              <w:marLeft w:val="0"/>
              <w:marRight w:val="0"/>
              <w:marTop w:val="0"/>
              <w:marBottom w:val="0"/>
              <w:divBdr>
                <w:top w:val="none" w:sz="0" w:space="0" w:color="auto"/>
                <w:left w:val="none" w:sz="0" w:space="0" w:color="auto"/>
                <w:bottom w:val="none" w:sz="0" w:space="0" w:color="auto"/>
                <w:right w:val="none" w:sz="0" w:space="0" w:color="auto"/>
              </w:divBdr>
              <w:divsChild>
                <w:div w:id="84378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892571964">
      <w:bodyDiv w:val="1"/>
      <w:marLeft w:val="0"/>
      <w:marRight w:val="0"/>
      <w:marTop w:val="0"/>
      <w:marBottom w:val="0"/>
      <w:divBdr>
        <w:top w:val="none" w:sz="0" w:space="0" w:color="auto"/>
        <w:left w:val="none" w:sz="0" w:space="0" w:color="auto"/>
        <w:bottom w:val="none" w:sz="0" w:space="0" w:color="auto"/>
        <w:right w:val="none" w:sz="0" w:space="0" w:color="auto"/>
      </w:divBdr>
      <w:divsChild>
        <w:div w:id="22026004">
          <w:marLeft w:val="0"/>
          <w:marRight w:val="0"/>
          <w:marTop w:val="0"/>
          <w:marBottom w:val="0"/>
          <w:divBdr>
            <w:top w:val="none" w:sz="0" w:space="0" w:color="auto"/>
            <w:left w:val="none" w:sz="0" w:space="0" w:color="auto"/>
            <w:bottom w:val="none" w:sz="0" w:space="0" w:color="auto"/>
            <w:right w:val="none" w:sz="0" w:space="0" w:color="auto"/>
          </w:divBdr>
        </w:div>
      </w:divsChild>
    </w:div>
    <w:div w:id="1996108456">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53916744">
      <w:bodyDiv w:val="1"/>
      <w:marLeft w:val="0"/>
      <w:marRight w:val="0"/>
      <w:marTop w:val="0"/>
      <w:marBottom w:val="0"/>
      <w:divBdr>
        <w:top w:val="none" w:sz="0" w:space="0" w:color="auto"/>
        <w:left w:val="none" w:sz="0" w:space="0" w:color="auto"/>
        <w:bottom w:val="none" w:sz="0" w:space="0" w:color="auto"/>
        <w:right w:val="none" w:sz="0" w:space="0" w:color="auto"/>
      </w:divBdr>
      <w:divsChild>
        <w:div w:id="1793935288">
          <w:marLeft w:val="0"/>
          <w:marRight w:val="0"/>
          <w:marTop w:val="0"/>
          <w:marBottom w:val="0"/>
          <w:divBdr>
            <w:top w:val="none" w:sz="0" w:space="0" w:color="auto"/>
            <w:left w:val="none" w:sz="0" w:space="0" w:color="auto"/>
            <w:bottom w:val="none" w:sz="0" w:space="0" w:color="auto"/>
            <w:right w:val="none" w:sz="0" w:space="0" w:color="auto"/>
          </w:divBdr>
        </w:div>
        <w:div w:id="2142914297">
          <w:marLeft w:val="0"/>
          <w:marRight w:val="0"/>
          <w:marTop w:val="0"/>
          <w:marBottom w:val="0"/>
          <w:divBdr>
            <w:top w:val="none" w:sz="0" w:space="0" w:color="auto"/>
            <w:left w:val="none" w:sz="0" w:space="0" w:color="auto"/>
            <w:bottom w:val="none" w:sz="0" w:space="0" w:color="auto"/>
            <w:right w:val="none" w:sz="0" w:space="0" w:color="auto"/>
          </w:divBdr>
        </w:div>
        <w:div w:id="1332176378">
          <w:marLeft w:val="0"/>
          <w:marRight w:val="0"/>
          <w:marTop w:val="0"/>
          <w:marBottom w:val="0"/>
          <w:divBdr>
            <w:top w:val="none" w:sz="0" w:space="0" w:color="auto"/>
            <w:left w:val="none" w:sz="0" w:space="0" w:color="auto"/>
            <w:bottom w:val="none" w:sz="0" w:space="0" w:color="auto"/>
            <w:right w:val="none" w:sz="0" w:space="0" w:color="auto"/>
          </w:divBdr>
        </w:div>
        <w:div w:id="1405183008">
          <w:marLeft w:val="0"/>
          <w:marRight w:val="0"/>
          <w:marTop w:val="0"/>
          <w:marBottom w:val="0"/>
          <w:divBdr>
            <w:top w:val="none" w:sz="0" w:space="0" w:color="auto"/>
            <w:left w:val="none" w:sz="0" w:space="0" w:color="auto"/>
            <w:bottom w:val="none" w:sz="0" w:space="0" w:color="auto"/>
            <w:right w:val="none" w:sz="0" w:space="0" w:color="auto"/>
          </w:divBdr>
        </w:div>
        <w:div w:id="1424110392">
          <w:marLeft w:val="0"/>
          <w:marRight w:val="0"/>
          <w:marTop w:val="0"/>
          <w:marBottom w:val="0"/>
          <w:divBdr>
            <w:top w:val="none" w:sz="0" w:space="0" w:color="auto"/>
            <w:left w:val="none" w:sz="0" w:space="0" w:color="auto"/>
            <w:bottom w:val="none" w:sz="0" w:space="0" w:color="auto"/>
            <w:right w:val="none" w:sz="0" w:space="0" w:color="auto"/>
          </w:divBdr>
        </w:div>
        <w:div w:id="1918635343">
          <w:marLeft w:val="0"/>
          <w:marRight w:val="0"/>
          <w:marTop w:val="0"/>
          <w:marBottom w:val="0"/>
          <w:divBdr>
            <w:top w:val="none" w:sz="0" w:space="0" w:color="auto"/>
            <w:left w:val="none" w:sz="0" w:space="0" w:color="auto"/>
            <w:bottom w:val="none" w:sz="0" w:space="0" w:color="auto"/>
            <w:right w:val="none" w:sz="0" w:space="0" w:color="auto"/>
          </w:divBdr>
        </w:div>
        <w:div w:id="180366266">
          <w:marLeft w:val="0"/>
          <w:marRight w:val="0"/>
          <w:marTop w:val="0"/>
          <w:marBottom w:val="0"/>
          <w:divBdr>
            <w:top w:val="none" w:sz="0" w:space="0" w:color="auto"/>
            <w:left w:val="none" w:sz="0" w:space="0" w:color="auto"/>
            <w:bottom w:val="none" w:sz="0" w:space="0" w:color="auto"/>
            <w:right w:val="none" w:sz="0" w:space="0" w:color="auto"/>
          </w:divBdr>
        </w:div>
        <w:div w:id="188682238">
          <w:marLeft w:val="0"/>
          <w:marRight w:val="0"/>
          <w:marTop w:val="0"/>
          <w:marBottom w:val="0"/>
          <w:divBdr>
            <w:top w:val="none" w:sz="0" w:space="0" w:color="auto"/>
            <w:left w:val="none" w:sz="0" w:space="0" w:color="auto"/>
            <w:bottom w:val="none" w:sz="0" w:space="0" w:color="auto"/>
            <w:right w:val="none" w:sz="0" w:space="0" w:color="auto"/>
          </w:divBdr>
        </w:div>
        <w:div w:id="57168344">
          <w:marLeft w:val="0"/>
          <w:marRight w:val="0"/>
          <w:marTop w:val="0"/>
          <w:marBottom w:val="0"/>
          <w:divBdr>
            <w:top w:val="none" w:sz="0" w:space="0" w:color="auto"/>
            <w:left w:val="none" w:sz="0" w:space="0" w:color="auto"/>
            <w:bottom w:val="none" w:sz="0" w:space="0" w:color="auto"/>
            <w:right w:val="none" w:sz="0" w:space="0" w:color="auto"/>
          </w:divBdr>
        </w:div>
        <w:div w:id="1717467508">
          <w:marLeft w:val="0"/>
          <w:marRight w:val="0"/>
          <w:marTop w:val="0"/>
          <w:marBottom w:val="0"/>
          <w:divBdr>
            <w:top w:val="none" w:sz="0" w:space="0" w:color="auto"/>
            <w:left w:val="none" w:sz="0" w:space="0" w:color="auto"/>
            <w:bottom w:val="none" w:sz="0" w:space="0" w:color="auto"/>
            <w:right w:val="none" w:sz="0" w:space="0" w:color="auto"/>
          </w:divBdr>
        </w:div>
        <w:div w:id="1951662251">
          <w:marLeft w:val="0"/>
          <w:marRight w:val="0"/>
          <w:marTop w:val="0"/>
          <w:marBottom w:val="0"/>
          <w:divBdr>
            <w:top w:val="none" w:sz="0" w:space="0" w:color="auto"/>
            <w:left w:val="none" w:sz="0" w:space="0" w:color="auto"/>
            <w:bottom w:val="none" w:sz="0" w:space="0" w:color="auto"/>
            <w:right w:val="none" w:sz="0" w:space="0" w:color="auto"/>
          </w:divBdr>
        </w:div>
        <w:div w:id="384333011">
          <w:marLeft w:val="0"/>
          <w:marRight w:val="0"/>
          <w:marTop w:val="0"/>
          <w:marBottom w:val="0"/>
          <w:divBdr>
            <w:top w:val="none" w:sz="0" w:space="0" w:color="auto"/>
            <w:left w:val="none" w:sz="0" w:space="0" w:color="auto"/>
            <w:bottom w:val="none" w:sz="0" w:space="0" w:color="auto"/>
            <w:right w:val="none" w:sz="0" w:space="0" w:color="auto"/>
          </w:divBdr>
        </w:div>
        <w:div w:id="1698462726">
          <w:marLeft w:val="0"/>
          <w:marRight w:val="0"/>
          <w:marTop w:val="0"/>
          <w:marBottom w:val="0"/>
          <w:divBdr>
            <w:top w:val="none" w:sz="0" w:space="0" w:color="auto"/>
            <w:left w:val="none" w:sz="0" w:space="0" w:color="auto"/>
            <w:bottom w:val="none" w:sz="0" w:space="0" w:color="auto"/>
            <w:right w:val="none" w:sz="0" w:space="0" w:color="auto"/>
          </w:divBdr>
        </w:div>
        <w:div w:id="350231288">
          <w:marLeft w:val="0"/>
          <w:marRight w:val="0"/>
          <w:marTop w:val="0"/>
          <w:marBottom w:val="0"/>
          <w:divBdr>
            <w:top w:val="none" w:sz="0" w:space="0" w:color="auto"/>
            <w:left w:val="none" w:sz="0" w:space="0" w:color="auto"/>
            <w:bottom w:val="none" w:sz="0" w:space="0" w:color="auto"/>
            <w:right w:val="none" w:sz="0" w:space="0" w:color="auto"/>
          </w:divBdr>
        </w:div>
        <w:div w:id="797070607">
          <w:marLeft w:val="0"/>
          <w:marRight w:val="0"/>
          <w:marTop w:val="0"/>
          <w:marBottom w:val="0"/>
          <w:divBdr>
            <w:top w:val="none" w:sz="0" w:space="0" w:color="auto"/>
            <w:left w:val="none" w:sz="0" w:space="0" w:color="auto"/>
            <w:bottom w:val="none" w:sz="0" w:space="0" w:color="auto"/>
            <w:right w:val="none" w:sz="0" w:space="0" w:color="auto"/>
          </w:divBdr>
        </w:div>
        <w:div w:id="1377199720">
          <w:marLeft w:val="0"/>
          <w:marRight w:val="0"/>
          <w:marTop w:val="0"/>
          <w:marBottom w:val="0"/>
          <w:divBdr>
            <w:top w:val="none" w:sz="0" w:space="0" w:color="auto"/>
            <w:left w:val="none" w:sz="0" w:space="0" w:color="auto"/>
            <w:bottom w:val="none" w:sz="0" w:space="0" w:color="auto"/>
            <w:right w:val="none" w:sz="0" w:space="0" w:color="auto"/>
          </w:divBdr>
        </w:div>
        <w:div w:id="978261687">
          <w:marLeft w:val="0"/>
          <w:marRight w:val="0"/>
          <w:marTop w:val="0"/>
          <w:marBottom w:val="0"/>
          <w:divBdr>
            <w:top w:val="none" w:sz="0" w:space="0" w:color="auto"/>
            <w:left w:val="none" w:sz="0" w:space="0" w:color="auto"/>
            <w:bottom w:val="none" w:sz="0" w:space="0" w:color="auto"/>
            <w:right w:val="none" w:sz="0" w:space="0" w:color="auto"/>
          </w:divBdr>
        </w:div>
        <w:div w:id="1974561283">
          <w:marLeft w:val="0"/>
          <w:marRight w:val="0"/>
          <w:marTop w:val="0"/>
          <w:marBottom w:val="0"/>
          <w:divBdr>
            <w:top w:val="none" w:sz="0" w:space="0" w:color="auto"/>
            <w:left w:val="none" w:sz="0" w:space="0" w:color="auto"/>
            <w:bottom w:val="none" w:sz="0" w:space="0" w:color="auto"/>
            <w:right w:val="none" w:sz="0" w:space="0" w:color="auto"/>
          </w:divBdr>
        </w:div>
        <w:div w:id="383261465">
          <w:marLeft w:val="0"/>
          <w:marRight w:val="0"/>
          <w:marTop w:val="0"/>
          <w:marBottom w:val="0"/>
          <w:divBdr>
            <w:top w:val="none" w:sz="0" w:space="0" w:color="auto"/>
            <w:left w:val="none" w:sz="0" w:space="0" w:color="auto"/>
            <w:bottom w:val="none" w:sz="0" w:space="0" w:color="auto"/>
            <w:right w:val="none" w:sz="0" w:space="0" w:color="auto"/>
          </w:divBdr>
        </w:div>
        <w:div w:id="499737841">
          <w:marLeft w:val="0"/>
          <w:marRight w:val="0"/>
          <w:marTop w:val="0"/>
          <w:marBottom w:val="0"/>
          <w:divBdr>
            <w:top w:val="none" w:sz="0" w:space="0" w:color="auto"/>
            <w:left w:val="none" w:sz="0" w:space="0" w:color="auto"/>
            <w:bottom w:val="none" w:sz="0" w:space="0" w:color="auto"/>
            <w:right w:val="none" w:sz="0" w:space="0" w:color="auto"/>
          </w:divBdr>
        </w:div>
        <w:div w:id="440074751">
          <w:marLeft w:val="0"/>
          <w:marRight w:val="0"/>
          <w:marTop w:val="0"/>
          <w:marBottom w:val="0"/>
          <w:divBdr>
            <w:top w:val="none" w:sz="0" w:space="0" w:color="auto"/>
            <w:left w:val="none" w:sz="0" w:space="0" w:color="auto"/>
            <w:bottom w:val="none" w:sz="0" w:space="0" w:color="auto"/>
            <w:right w:val="none" w:sz="0" w:space="0" w:color="auto"/>
          </w:divBdr>
        </w:div>
        <w:div w:id="324746006">
          <w:marLeft w:val="0"/>
          <w:marRight w:val="0"/>
          <w:marTop w:val="0"/>
          <w:marBottom w:val="0"/>
          <w:divBdr>
            <w:top w:val="none" w:sz="0" w:space="0" w:color="auto"/>
            <w:left w:val="none" w:sz="0" w:space="0" w:color="auto"/>
            <w:bottom w:val="none" w:sz="0" w:space="0" w:color="auto"/>
            <w:right w:val="none" w:sz="0" w:space="0" w:color="auto"/>
          </w:divBdr>
        </w:div>
        <w:div w:id="1548643079">
          <w:marLeft w:val="0"/>
          <w:marRight w:val="0"/>
          <w:marTop w:val="0"/>
          <w:marBottom w:val="0"/>
          <w:divBdr>
            <w:top w:val="none" w:sz="0" w:space="0" w:color="auto"/>
            <w:left w:val="none" w:sz="0" w:space="0" w:color="auto"/>
            <w:bottom w:val="none" w:sz="0" w:space="0" w:color="auto"/>
            <w:right w:val="none" w:sz="0" w:space="0" w:color="auto"/>
          </w:divBdr>
        </w:div>
        <w:div w:id="525026622">
          <w:marLeft w:val="0"/>
          <w:marRight w:val="0"/>
          <w:marTop w:val="0"/>
          <w:marBottom w:val="0"/>
          <w:divBdr>
            <w:top w:val="none" w:sz="0" w:space="0" w:color="auto"/>
            <w:left w:val="none" w:sz="0" w:space="0" w:color="auto"/>
            <w:bottom w:val="none" w:sz="0" w:space="0" w:color="auto"/>
            <w:right w:val="none" w:sz="0" w:space="0" w:color="auto"/>
          </w:divBdr>
        </w:div>
        <w:div w:id="2074428203">
          <w:marLeft w:val="0"/>
          <w:marRight w:val="0"/>
          <w:marTop w:val="0"/>
          <w:marBottom w:val="0"/>
          <w:divBdr>
            <w:top w:val="none" w:sz="0" w:space="0" w:color="auto"/>
            <w:left w:val="none" w:sz="0" w:space="0" w:color="auto"/>
            <w:bottom w:val="none" w:sz="0" w:space="0" w:color="auto"/>
            <w:right w:val="none" w:sz="0" w:space="0" w:color="auto"/>
          </w:divBdr>
        </w:div>
        <w:div w:id="1706641493">
          <w:marLeft w:val="0"/>
          <w:marRight w:val="0"/>
          <w:marTop w:val="0"/>
          <w:marBottom w:val="0"/>
          <w:divBdr>
            <w:top w:val="none" w:sz="0" w:space="0" w:color="auto"/>
            <w:left w:val="none" w:sz="0" w:space="0" w:color="auto"/>
            <w:bottom w:val="none" w:sz="0" w:space="0" w:color="auto"/>
            <w:right w:val="none" w:sz="0" w:space="0" w:color="auto"/>
          </w:divBdr>
        </w:div>
        <w:div w:id="1951693257">
          <w:marLeft w:val="0"/>
          <w:marRight w:val="0"/>
          <w:marTop w:val="0"/>
          <w:marBottom w:val="0"/>
          <w:divBdr>
            <w:top w:val="none" w:sz="0" w:space="0" w:color="auto"/>
            <w:left w:val="none" w:sz="0" w:space="0" w:color="auto"/>
            <w:bottom w:val="none" w:sz="0" w:space="0" w:color="auto"/>
            <w:right w:val="none" w:sz="0" w:space="0" w:color="auto"/>
          </w:divBdr>
        </w:div>
        <w:div w:id="911617746">
          <w:marLeft w:val="0"/>
          <w:marRight w:val="0"/>
          <w:marTop w:val="0"/>
          <w:marBottom w:val="0"/>
          <w:divBdr>
            <w:top w:val="none" w:sz="0" w:space="0" w:color="auto"/>
            <w:left w:val="none" w:sz="0" w:space="0" w:color="auto"/>
            <w:bottom w:val="none" w:sz="0" w:space="0" w:color="auto"/>
            <w:right w:val="none" w:sz="0" w:space="0" w:color="auto"/>
          </w:divBdr>
        </w:div>
        <w:div w:id="1184249595">
          <w:marLeft w:val="0"/>
          <w:marRight w:val="0"/>
          <w:marTop w:val="0"/>
          <w:marBottom w:val="0"/>
          <w:divBdr>
            <w:top w:val="none" w:sz="0" w:space="0" w:color="auto"/>
            <w:left w:val="none" w:sz="0" w:space="0" w:color="auto"/>
            <w:bottom w:val="none" w:sz="0" w:space="0" w:color="auto"/>
            <w:right w:val="none" w:sz="0" w:space="0" w:color="auto"/>
          </w:divBdr>
        </w:div>
        <w:div w:id="1286080032">
          <w:marLeft w:val="0"/>
          <w:marRight w:val="0"/>
          <w:marTop w:val="0"/>
          <w:marBottom w:val="0"/>
          <w:divBdr>
            <w:top w:val="none" w:sz="0" w:space="0" w:color="auto"/>
            <w:left w:val="none" w:sz="0" w:space="0" w:color="auto"/>
            <w:bottom w:val="none" w:sz="0" w:space="0" w:color="auto"/>
            <w:right w:val="none" w:sz="0" w:space="0" w:color="auto"/>
          </w:divBdr>
        </w:div>
        <w:div w:id="87390833">
          <w:marLeft w:val="0"/>
          <w:marRight w:val="0"/>
          <w:marTop w:val="0"/>
          <w:marBottom w:val="0"/>
          <w:divBdr>
            <w:top w:val="none" w:sz="0" w:space="0" w:color="auto"/>
            <w:left w:val="none" w:sz="0" w:space="0" w:color="auto"/>
            <w:bottom w:val="none" w:sz="0" w:space="0" w:color="auto"/>
            <w:right w:val="none" w:sz="0" w:space="0" w:color="auto"/>
          </w:divBdr>
        </w:div>
        <w:div w:id="1782258668">
          <w:marLeft w:val="0"/>
          <w:marRight w:val="0"/>
          <w:marTop w:val="0"/>
          <w:marBottom w:val="0"/>
          <w:divBdr>
            <w:top w:val="none" w:sz="0" w:space="0" w:color="auto"/>
            <w:left w:val="none" w:sz="0" w:space="0" w:color="auto"/>
            <w:bottom w:val="none" w:sz="0" w:space="0" w:color="auto"/>
            <w:right w:val="none" w:sz="0" w:space="0" w:color="auto"/>
          </w:divBdr>
        </w:div>
        <w:div w:id="1068192041">
          <w:marLeft w:val="0"/>
          <w:marRight w:val="0"/>
          <w:marTop w:val="0"/>
          <w:marBottom w:val="0"/>
          <w:divBdr>
            <w:top w:val="none" w:sz="0" w:space="0" w:color="auto"/>
            <w:left w:val="none" w:sz="0" w:space="0" w:color="auto"/>
            <w:bottom w:val="none" w:sz="0" w:space="0" w:color="auto"/>
            <w:right w:val="none" w:sz="0" w:space="0" w:color="auto"/>
          </w:divBdr>
        </w:div>
        <w:div w:id="1115754331">
          <w:marLeft w:val="0"/>
          <w:marRight w:val="0"/>
          <w:marTop w:val="0"/>
          <w:marBottom w:val="0"/>
          <w:divBdr>
            <w:top w:val="none" w:sz="0" w:space="0" w:color="auto"/>
            <w:left w:val="none" w:sz="0" w:space="0" w:color="auto"/>
            <w:bottom w:val="none" w:sz="0" w:space="0" w:color="auto"/>
            <w:right w:val="none" w:sz="0" w:space="0" w:color="auto"/>
          </w:divBdr>
        </w:div>
        <w:div w:id="524825035">
          <w:marLeft w:val="0"/>
          <w:marRight w:val="0"/>
          <w:marTop w:val="0"/>
          <w:marBottom w:val="0"/>
          <w:divBdr>
            <w:top w:val="none" w:sz="0" w:space="0" w:color="auto"/>
            <w:left w:val="none" w:sz="0" w:space="0" w:color="auto"/>
            <w:bottom w:val="none" w:sz="0" w:space="0" w:color="auto"/>
            <w:right w:val="none" w:sz="0" w:space="0" w:color="auto"/>
          </w:divBdr>
        </w:div>
        <w:div w:id="1244485215">
          <w:marLeft w:val="0"/>
          <w:marRight w:val="0"/>
          <w:marTop w:val="0"/>
          <w:marBottom w:val="0"/>
          <w:divBdr>
            <w:top w:val="none" w:sz="0" w:space="0" w:color="auto"/>
            <w:left w:val="none" w:sz="0" w:space="0" w:color="auto"/>
            <w:bottom w:val="none" w:sz="0" w:space="0" w:color="auto"/>
            <w:right w:val="none" w:sz="0" w:space="0" w:color="auto"/>
          </w:divBdr>
        </w:div>
        <w:div w:id="619651918">
          <w:marLeft w:val="0"/>
          <w:marRight w:val="0"/>
          <w:marTop w:val="0"/>
          <w:marBottom w:val="0"/>
          <w:divBdr>
            <w:top w:val="none" w:sz="0" w:space="0" w:color="auto"/>
            <w:left w:val="none" w:sz="0" w:space="0" w:color="auto"/>
            <w:bottom w:val="none" w:sz="0" w:space="0" w:color="auto"/>
            <w:right w:val="none" w:sz="0" w:space="0" w:color="auto"/>
          </w:divBdr>
        </w:div>
        <w:div w:id="2092390945">
          <w:marLeft w:val="0"/>
          <w:marRight w:val="0"/>
          <w:marTop w:val="0"/>
          <w:marBottom w:val="0"/>
          <w:divBdr>
            <w:top w:val="none" w:sz="0" w:space="0" w:color="auto"/>
            <w:left w:val="none" w:sz="0" w:space="0" w:color="auto"/>
            <w:bottom w:val="none" w:sz="0" w:space="0" w:color="auto"/>
            <w:right w:val="none" w:sz="0" w:space="0" w:color="auto"/>
          </w:divBdr>
        </w:div>
        <w:div w:id="1029799468">
          <w:marLeft w:val="0"/>
          <w:marRight w:val="0"/>
          <w:marTop w:val="0"/>
          <w:marBottom w:val="0"/>
          <w:divBdr>
            <w:top w:val="none" w:sz="0" w:space="0" w:color="auto"/>
            <w:left w:val="none" w:sz="0" w:space="0" w:color="auto"/>
            <w:bottom w:val="none" w:sz="0" w:space="0" w:color="auto"/>
            <w:right w:val="none" w:sz="0" w:space="0" w:color="auto"/>
          </w:divBdr>
        </w:div>
        <w:div w:id="501968273">
          <w:marLeft w:val="0"/>
          <w:marRight w:val="0"/>
          <w:marTop w:val="0"/>
          <w:marBottom w:val="0"/>
          <w:divBdr>
            <w:top w:val="none" w:sz="0" w:space="0" w:color="auto"/>
            <w:left w:val="none" w:sz="0" w:space="0" w:color="auto"/>
            <w:bottom w:val="none" w:sz="0" w:space="0" w:color="auto"/>
            <w:right w:val="none" w:sz="0" w:space="0" w:color="auto"/>
          </w:divBdr>
        </w:div>
        <w:div w:id="160046553">
          <w:marLeft w:val="0"/>
          <w:marRight w:val="0"/>
          <w:marTop w:val="0"/>
          <w:marBottom w:val="0"/>
          <w:divBdr>
            <w:top w:val="none" w:sz="0" w:space="0" w:color="auto"/>
            <w:left w:val="none" w:sz="0" w:space="0" w:color="auto"/>
            <w:bottom w:val="none" w:sz="0" w:space="0" w:color="auto"/>
            <w:right w:val="none" w:sz="0" w:space="0" w:color="auto"/>
          </w:divBdr>
        </w:div>
        <w:div w:id="397099555">
          <w:marLeft w:val="0"/>
          <w:marRight w:val="0"/>
          <w:marTop w:val="0"/>
          <w:marBottom w:val="0"/>
          <w:divBdr>
            <w:top w:val="none" w:sz="0" w:space="0" w:color="auto"/>
            <w:left w:val="none" w:sz="0" w:space="0" w:color="auto"/>
            <w:bottom w:val="none" w:sz="0" w:space="0" w:color="auto"/>
            <w:right w:val="none" w:sz="0" w:space="0" w:color="auto"/>
          </w:divBdr>
        </w:div>
        <w:div w:id="1225945088">
          <w:marLeft w:val="0"/>
          <w:marRight w:val="0"/>
          <w:marTop w:val="0"/>
          <w:marBottom w:val="0"/>
          <w:divBdr>
            <w:top w:val="none" w:sz="0" w:space="0" w:color="auto"/>
            <w:left w:val="none" w:sz="0" w:space="0" w:color="auto"/>
            <w:bottom w:val="none" w:sz="0" w:space="0" w:color="auto"/>
            <w:right w:val="none" w:sz="0" w:space="0" w:color="auto"/>
          </w:divBdr>
        </w:div>
        <w:div w:id="1542132900">
          <w:marLeft w:val="0"/>
          <w:marRight w:val="0"/>
          <w:marTop w:val="0"/>
          <w:marBottom w:val="0"/>
          <w:divBdr>
            <w:top w:val="none" w:sz="0" w:space="0" w:color="auto"/>
            <w:left w:val="none" w:sz="0" w:space="0" w:color="auto"/>
            <w:bottom w:val="none" w:sz="0" w:space="0" w:color="auto"/>
            <w:right w:val="none" w:sz="0" w:space="0" w:color="auto"/>
          </w:divBdr>
        </w:div>
        <w:div w:id="1656910032">
          <w:marLeft w:val="0"/>
          <w:marRight w:val="0"/>
          <w:marTop w:val="0"/>
          <w:marBottom w:val="0"/>
          <w:divBdr>
            <w:top w:val="none" w:sz="0" w:space="0" w:color="auto"/>
            <w:left w:val="none" w:sz="0" w:space="0" w:color="auto"/>
            <w:bottom w:val="none" w:sz="0" w:space="0" w:color="auto"/>
            <w:right w:val="none" w:sz="0" w:space="0" w:color="auto"/>
          </w:divBdr>
        </w:div>
      </w:divsChild>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xosroviantar@rambler.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A6D8EE-4D78-49FB-AF51-67DF0E60CD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110</Pages>
  <Words>22947</Words>
  <Characters>130801</Characters>
  <Application>Microsoft Office Word</Application>
  <DocSecurity>0</DocSecurity>
  <Lines>1090</Lines>
  <Paragraphs>306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Reanimator Extreme Edition</Company>
  <LinksUpToDate>false</LinksUpToDate>
  <CharactersWithSpaces>153442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lastModifiedBy>Q PC</cp:lastModifiedBy>
  <cp:revision>18</cp:revision>
  <cp:lastPrinted>2022-06-17T13:15:00Z</cp:lastPrinted>
  <dcterms:created xsi:type="dcterms:W3CDTF">2022-06-29T12:59:00Z</dcterms:created>
  <dcterms:modified xsi:type="dcterms:W3CDTF">2022-07-15T13:06:00Z</dcterms:modified>
</cp:coreProperties>
</file>